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568F7" w14:textId="77777777" w:rsidR="00952E5D" w:rsidRPr="0088310C" w:rsidRDefault="00952E5D"/>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8310C" w14:paraId="47E64AA7" w14:textId="77777777" w:rsidTr="00952E5D">
        <w:trPr>
          <w:trHeight w:hRule="exact" w:val="2948"/>
        </w:trPr>
        <w:tc>
          <w:tcPr>
            <w:tcW w:w="11186" w:type="dxa"/>
            <w:vAlign w:val="center"/>
          </w:tcPr>
          <w:p w14:paraId="64F5E1DA" w14:textId="4FFB5745" w:rsidR="00974E99" w:rsidRPr="0088310C" w:rsidRDefault="00772167" w:rsidP="00E21A27">
            <w:pPr>
              <w:pStyle w:val="Documenttype"/>
            </w:pPr>
            <w:r w:rsidRPr="0088310C">
              <w:rPr>
                <w:noProof/>
                <w:highlight w:val="yellow"/>
                <w:lang w:eastAsia="en-IE"/>
                <w:rPrChange w:id="0" w:author="L-B" w:date="2018-10-18T03:40:00Z">
                  <w:rPr>
                    <w:noProof/>
                    <w:highlight w:val="yellow"/>
                    <w:lang w:val="en-IE" w:eastAsia="en-IE"/>
                  </w:rPr>
                </w:rPrChange>
              </w:rPr>
              <mc:AlternateContent>
                <mc:Choice Requires="wps">
                  <w:drawing>
                    <wp:anchor distT="45720" distB="45720" distL="114300" distR="114300" simplePos="0" relativeHeight="251657728" behindDoc="0" locked="0" layoutInCell="1" allowOverlap="1" wp14:anchorId="7CA63C0E" wp14:editId="2F4E58B0">
                      <wp:simplePos x="0" y="0"/>
                      <wp:positionH relativeFrom="column">
                        <wp:posOffset>4093845</wp:posOffset>
                      </wp:positionH>
                      <wp:positionV relativeFrom="paragraph">
                        <wp:posOffset>-217805</wp:posOffset>
                      </wp:positionV>
                      <wp:extent cx="2360930" cy="1404620"/>
                      <wp:effectExtent l="0" t="0" r="24130" b="146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42478DB" w14:textId="78916E49" w:rsidR="00A64966" w:rsidRDefault="00A64966">
                                  <w:r>
                                    <w:t xml:space="preserve">Updated </w:t>
                                  </w:r>
                                  <w:ins w:id="1" w:author="ceres PC" w:date="2018-10-17T07:01:00Z">
                                    <w:r>
                                      <w:t>in ENG8</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CA63C0E" id="_x0000_t202" coordsize="21600,21600" o:spt="202" path="m,l,21600r21600,l21600,xe">
                      <v:stroke joinstyle="miter"/>
                      <v:path gradientshapeok="t" o:connecttype="rect"/>
                    </v:shapetype>
                    <v:shape id="Text Box 2" o:spid="_x0000_s1026" type="#_x0000_t202" style="position:absolute;left:0;text-align:left;margin-left:322.35pt;margin-top:-17.15pt;width:185.9pt;height:110.6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">
                      <v:textbox style="mso-fit-shape-to-text:t">
                        <w:txbxContent>
                          <w:p w14:paraId="042478DB" w14:textId="78916E49" w:rsidR="00A64966" w:rsidRDefault="00A64966">
                            <w:r>
                              <w:t xml:space="preserve">Updated </w:t>
                            </w:r>
                            <w:ins w:id="2" w:author="ceres PC" w:date="2018-10-17T07:01:00Z">
                              <w:r>
                                <w:t>in ENG8</w:t>
                              </w:r>
                            </w:ins>
                          </w:p>
                        </w:txbxContent>
                      </v:textbox>
                    </v:shape>
                  </w:pict>
                </mc:Fallback>
              </mc:AlternateContent>
            </w:r>
            <w:r w:rsidR="00237785" w:rsidRPr="0088310C">
              <w:t xml:space="preserve"> </w:t>
            </w:r>
            <w:r w:rsidR="00974E99" w:rsidRPr="0088310C">
              <w:t xml:space="preserve">IALA </w:t>
            </w:r>
            <w:r w:rsidR="0093492E" w:rsidRPr="0088310C">
              <w:t>G</w:t>
            </w:r>
            <w:r w:rsidR="00722236" w:rsidRPr="0088310C">
              <w:t>uideline</w:t>
            </w:r>
          </w:p>
        </w:tc>
      </w:tr>
    </w:tbl>
    <w:p w14:paraId="68CAB611" w14:textId="77777777" w:rsidR="008972C3" w:rsidRPr="0088310C" w:rsidRDefault="008972C3" w:rsidP="003274DB"/>
    <w:p w14:paraId="43B79C5E" w14:textId="19202B79" w:rsidR="00D74AE1" w:rsidRPr="0088310C" w:rsidRDefault="00D74AE1" w:rsidP="003274DB"/>
    <w:p w14:paraId="48AC876B" w14:textId="48F42C93" w:rsidR="0093492E" w:rsidRPr="0088310C" w:rsidRDefault="008A418F" w:rsidP="0026038D">
      <w:pPr>
        <w:pStyle w:val="Documentnumber"/>
      </w:pPr>
      <w:r w:rsidRPr="0088310C">
        <w:t xml:space="preserve">G1133 </w:t>
      </w:r>
    </w:p>
    <w:p w14:paraId="6593377F" w14:textId="77777777" w:rsidR="0026038D" w:rsidRPr="0088310C" w:rsidRDefault="0026038D" w:rsidP="003274DB"/>
    <w:p w14:paraId="76C91001" w14:textId="1905C2F7" w:rsidR="00A424DC" w:rsidRPr="0088310C" w:rsidRDefault="00F1230D" w:rsidP="00E21A27">
      <w:pPr>
        <w:pStyle w:val="Documentname"/>
      </w:pPr>
      <w:r w:rsidRPr="0088310C">
        <w:t>Marine signal lights</w:t>
      </w:r>
      <w:r w:rsidR="008A418F" w:rsidRPr="0088310C">
        <w:t xml:space="preserve"> - </w:t>
      </w:r>
      <w:r w:rsidR="00803D8C" w:rsidRPr="0088310C">
        <w:t xml:space="preserve">Calculation of </w:t>
      </w:r>
      <w:r w:rsidR="00A72F3F" w:rsidRPr="0088310C">
        <w:t xml:space="preserve">Luminous </w:t>
      </w:r>
      <w:r w:rsidR="00D96C0B" w:rsidRPr="0088310C">
        <w:t>intensity</w:t>
      </w:r>
      <w:r w:rsidR="00803D8C" w:rsidRPr="0088310C">
        <w:t xml:space="preserve"> and </w:t>
      </w:r>
      <w:r w:rsidR="00D96C0B" w:rsidRPr="0088310C">
        <w:t>range</w:t>
      </w:r>
    </w:p>
    <w:p w14:paraId="16C15B39" w14:textId="77777777" w:rsidR="00CF49CC" w:rsidRPr="0088310C" w:rsidRDefault="00CF49CC" w:rsidP="00D74AE1"/>
    <w:p w14:paraId="7AF35B35" w14:textId="77777777" w:rsidR="004E0BBB" w:rsidRPr="0088310C" w:rsidRDefault="004E0BBB" w:rsidP="00D74AE1"/>
    <w:p w14:paraId="64FF0A58" w14:textId="77777777" w:rsidR="004E0BBB" w:rsidRPr="0088310C" w:rsidRDefault="004E0BBB" w:rsidP="00D74AE1"/>
    <w:p w14:paraId="0CA0548D" w14:textId="77777777" w:rsidR="004E0BBB" w:rsidRPr="0088310C" w:rsidRDefault="004E0BBB" w:rsidP="00D74AE1"/>
    <w:p w14:paraId="5E434FB1" w14:textId="77777777" w:rsidR="00783266" w:rsidRPr="0088310C" w:rsidRDefault="00783266" w:rsidP="00D74AE1"/>
    <w:p w14:paraId="57552918" w14:textId="77777777" w:rsidR="00783266" w:rsidRPr="0088310C" w:rsidRDefault="00783266" w:rsidP="00D74AE1"/>
    <w:p w14:paraId="791657DB" w14:textId="77777777" w:rsidR="00783266" w:rsidRPr="0088310C" w:rsidRDefault="00783266" w:rsidP="00D74AE1"/>
    <w:p w14:paraId="69355A1A" w14:textId="77777777" w:rsidR="00783266" w:rsidRPr="0088310C" w:rsidRDefault="00783266" w:rsidP="00D74AE1"/>
    <w:p w14:paraId="3ECE86DD" w14:textId="77777777" w:rsidR="00783266" w:rsidRPr="0088310C" w:rsidRDefault="00783266" w:rsidP="00D74AE1"/>
    <w:p w14:paraId="1418A9F3" w14:textId="77777777" w:rsidR="00783266" w:rsidRPr="0088310C" w:rsidRDefault="00783266" w:rsidP="00D74AE1"/>
    <w:p w14:paraId="113C84B4" w14:textId="77777777" w:rsidR="00783266" w:rsidRPr="0088310C" w:rsidRDefault="00783266" w:rsidP="00D74AE1"/>
    <w:p w14:paraId="59BBB46C" w14:textId="77777777" w:rsidR="00783266" w:rsidRPr="0088310C" w:rsidRDefault="00783266" w:rsidP="00D74AE1"/>
    <w:p w14:paraId="11057492" w14:textId="77777777" w:rsidR="00783266" w:rsidRPr="0088310C" w:rsidRDefault="00783266" w:rsidP="00D74AE1"/>
    <w:p w14:paraId="7DD851A7" w14:textId="77777777" w:rsidR="004E0BBB" w:rsidRPr="0088310C" w:rsidRDefault="004E0BBB" w:rsidP="00D74AE1"/>
    <w:p w14:paraId="6EC168DA" w14:textId="77777777" w:rsidR="004E0BBB" w:rsidRPr="0088310C" w:rsidRDefault="004E0BBB" w:rsidP="00D74AE1"/>
    <w:p w14:paraId="0CE076B3" w14:textId="77777777" w:rsidR="004E0BBB" w:rsidRPr="0088310C" w:rsidRDefault="004E0BBB" w:rsidP="00D74AE1"/>
    <w:p w14:paraId="1A365C1D" w14:textId="77777777" w:rsidR="004E0BBB" w:rsidRPr="0088310C" w:rsidRDefault="004E0BBB" w:rsidP="00D74AE1"/>
    <w:p w14:paraId="552D5F67" w14:textId="77777777" w:rsidR="004E0BBB" w:rsidRPr="0088310C" w:rsidRDefault="004E0BBB" w:rsidP="00D74AE1"/>
    <w:p w14:paraId="48B1E369" w14:textId="6E423168" w:rsidR="004E0BBB" w:rsidRPr="0088310C" w:rsidRDefault="00F85DBA" w:rsidP="004E0BBB">
      <w:pPr>
        <w:pStyle w:val="Editionnumber"/>
      </w:pPr>
      <w:r w:rsidRPr="0088310C">
        <w:t xml:space="preserve">Edition </w:t>
      </w:r>
      <w:proofErr w:type="spellStart"/>
      <w:r w:rsidRPr="0088310C">
        <w:t>x.x</w:t>
      </w:r>
      <w:proofErr w:type="spellEnd"/>
    </w:p>
    <w:p w14:paraId="6B6E09AF" w14:textId="5C14536A" w:rsidR="004E0BBB" w:rsidRPr="0088310C" w:rsidRDefault="004E0BBB" w:rsidP="004E0BBB">
      <w:pPr>
        <w:pStyle w:val="Documentdate"/>
      </w:pPr>
      <w:r w:rsidRPr="0088310C">
        <w:t>Document date</w:t>
      </w:r>
    </w:p>
    <w:p w14:paraId="5794C070" w14:textId="77777777" w:rsidR="00BC27F6" w:rsidRPr="0088310C" w:rsidRDefault="00BC27F6" w:rsidP="00D74AE1">
      <w:pPr>
        <w:sectPr w:rsidR="00BC27F6" w:rsidRPr="0088310C"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671D2789" w:rsidR="00914E26" w:rsidRPr="0088310C" w:rsidRDefault="00914E26" w:rsidP="00914E26">
      <w:pPr>
        <w:pStyle w:val="BodyText"/>
      </w:pPr>
      <w:r w:rsidRPr="0088310C">
        <w:lastRenderedPageBreak/>
        <w:t>Revisions to this</w:t>
      </w:r>
      <w:r w:rsidR="006D7580" w:rsidRPr="0088310C">
        <w:t xml:space="preserve"> IALA d</w:t>
      </w:r>
      <w:r w:rsidRPr="0088310C">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8310C" w14:paraId="430D3EB5" w14:textId="77777777" w:rsidTr="001829B2">
        <w:tc>
          <w:tcPr>
            <w:tcW w:w="1908" w:type="dxa"/>
            <w:shd w:val="clear" w:color="auto" w:fill="00558C"/>
          </w:tcPr>
          <w:p w14:paraId="3107F566" w14:textId="77777777" w:rsidR="00914E26" w:rsidRPr="0088310C" w:rsidRDefault="00914E26" w:rsidP="002C3A44">
            <w:pPr>
              <w:pStyle w:val="Tableheading"/>
              <w:jc w:val="center"/>
              <w:rPr>
                <w:color w:val="FFFFFF" w:themeColor="background1"/>
                <w:lang w:val="en-GB"/>
                <w:rPrChange w:id="5" w:author="L-B" w:date="2018-10-18T03:40:00Z">
                  <w:rPr>
                    <w:color w:val="FFFFFF" w:themeColor="background1"/>
                  </w:rPr>
                </w:rPrChange>
              </w:rPr>
            </w:pPr>
            <w:r w:rsidRPr="0088310C">
              <w:rPr>
                <w:color w:val="FFFFFF" w:themeColor="background1"/>
                <w:lang w:val="en-GB"/>
                <w:rPrChange w:id="6" w:author="L-B" w:date="2018-10-18T03:40:00Z">
                  <w:rPr>
                    <w:color w:val="FFFFFF" w:themeColor="background1"/>
                  </w:rPr>
                </w:rPrChange>
              </w:rPr>
              <w:t>Date</w:t>
            </w:r>
          </w:p>
        </w:tc>
        <w:tc>
          <w:tcPr>
            <w:tcW w:w="3576" w:type="dxa"/>
            <w:shd w:val="clear" w:color="auto" w:fill="00558C"/>
          </w:tcPr>
          <w:p w14:paraId="195E253F" w14:textId="77777777" w:rsidR="00914E26" w:rsidRPr="0088310C" w:rsidRDefault="00914E26" w:rsidP="002C3A44">
            <w:pPr>
              <w:pStyle w:val="Tableheading"/>
              <w:jc w:val="center"/>
              <w:rPr>
                <w:color w:val="FFFFFF" w:themeColor="background1"/>
                <w:lang w:val="en-GB"/>
                <w:rPrChange w:id="7" w:author="L-B" w:date="2018-10-18T03:40:00Z">
                  <w:rPr>
                    <w:color w:val="FFFFFF" w:themeColor="background1"/>
                  </w:rPr>
                </w:rPrChange>
              </w:rPr>
            </w:pPr>
            <w:r w:rsidRPr="0088310C">
              <w:rPr>
                <w:color w:val="FFFFFF" w:themeColor="background1"/>
                <w:lang w:val="en-GB"/>
                <w:rPrChange w:id="8" w:author="L-B" w:date="2018-10-18T03:40:00Z">
                  <w:rPr>
                    <w:color w:val="FFFFFF" w:themeColor="background1"/>
                  </w:rPr>
                </w:rPrChange>
              </w:rPr>
              <w:t>Page / Section Revised</w:t>
            </w:r>
          </w:p>
        </w:tc>
        <w:tc>
          <w:tcPr>
            <w:tcW w:w="5001" w:type="dxa"/>
            <w:shd w:val="clear" w:color="auto" w:fill="00558C"/>
          </w:tcPr>
          <w:p w14:paraId="4BC79789" w14:textId="77777777" w:rsidR="00914E26" w:rsidRPr="0088310C" w:rsidRDefault="00914E26" w:rsidP="002C3A44">
            <w:pPr>
              <w:pStyle w:val="Tableheading"/>
              <w:jc w:val="center"/>
              <w:rPr>
                <w:color w:val="FFFFFF" w:themeColor="background1"/>
                <w:lang w:val="en-GB"/>
                <w:rPrChange w:id="9" w:author="L-B" w:date="2018-10-18T03:40:00Z">
                  <w:rPr>
                    <w:color w:val="FFFFFF" w:themeColor="background1"/>
                  </w:rPr>
                </w:rPrChange>
              </w:rPr>
            </w:pPr>
            <w:r w:rsidRPr="0088310C">
              <w:rPr>
                <w:color w:val="FFFFFF" w:themeColor="background1"/>
                <w:lang w:val="en-GB"/>
                <w:rPrChange w:id="10" w:author="L-B" w:date="2018-10-18T03:40:00Z">
                  <w:rPr>
                    <w:color w:val="FFFFFF" w:themeColor="background1"/>
                  </w:rPr>
                </w:rPrChange>
              </w:rPr>
              <w:t>Requirement for Revision</w:t>
            </w:r>
          </w:p>
        </w:tc>
      </w:tr>
      <w:tr w:rsidR="005E4659" w:rsidRPr="0088310C" w14:paraId="6C9FFC42" w14:textId="77777777" w:rsidTr="005E4659">
        <w:trPr>
          <w:trHeight w:val="851"/>
        </w:trPr>
        <w:tc>
          <w:tcPr>
            <w:tcW w:w="1908" w:type="dxa"/>
            <w:vAlign w:val="center"/>
          </w:tcPr>
          <w:p w14:paraId="6E2B7AB8" w14:textId="77777777" w:rsidR="00914E26" w:rsidRPr="0088310C" w:rsidRDefault="00914E26" w:rsidP="00914E26">
            <w:pPr>
              <w:pStyle w:val="Tabletext"/>
            </w:pPr>
          </w:p>
        </w:tc>
        <w:tc>
          <w:tcPr>
            <w:tcW w:w="3576" w:type="dxa"/>
            <w:vAlign w:val="center"/>
          </w:tcPr>
          <w:p w14:paraId="150FE44D" w14:textId="77777777" w:rsidR="00914E26" w:rsidRPr="0088310C" w:rsidRDefault="00914E26" w:rsidP="00914E26">
            <w:pPr>
              <w:pStyle w:val="Tabletext"/>
            </w:pPr>
          </w:p>
        </w:tc>
        <w:tc>
          <w:tcPr>
            <w:tcW w:w="5001" w:type="dxa"/>
            <w:vAlign w:val="center"/>
          </w:tcPr>
          <w:p w14:paraId="1DB61067" w14:textId="77777777" w:rsidR="00914E26" w:rsidRPr="0088310C" w:rsidRDefault="00914E26" w:rsidP="00914E26">
            <w:pPr>
              <w:pStyle w:val="Tabletext"/>
            </w:pPr>
          </w:p>
        </w:tc>
      </w:tr>
      <w:tr w:rsidR="005E4659" w:rsidRPr="0088310C" w14:paraId="1B9351AC" w14:textId="77777777" w:rsidTr="005E4659">
        <w:trPr>
          <w:trHeight w:val="851"/>
        </w:trPr>
        <w:tc>
          <w:tcPr>
            <w:tcW w:w="1908" w:type="dxa"/>
            <w:vAlign w:val="center"/>
          </w:tcPr>
          <w:p w14:paraId="509D5CB2" w14:textId="77777777" w:rsidR="00914E26" w:rsidRPr="0088310C" w:rsidRDefault="00914E26" w:rsidP="00914E26">
            <w:pPr>
              <w:pStyle w:val="Tabletext"/>
            </w:pPr>
          </w:p>
        </w:tc>
        <w:tc>
          <w:tcPr>
            <w:tcW w:w="3576" w:type="dxa"/>
            <w:vAlign w:val="center"/>
          </w:tcPr>
          <w:p w14:paraId="3FFA0815" w14:textId="77777777" w:rsidR="00914E26" w:rsidRPr="0088310C" w:rsidRDefault="00914E26" w:rsidP="00914E26">
            <w:pPr>
              <w:pStyle w:val="Tabletext"/>
            </w:pPr>
          </w:p>
        </w:tc>
        <w:tc>
          <w:tcPr>
            <w:tcW w:w="5001" w:type="dxa"/>
            <w:vAlign w:val="center"/>
          </w:tcPr>
          <w:p w14:paraId="7614EB49" w14:textId="77777777" w:rsidR="00914E26" w:rsidRPr="0088310C" w:rsidRDefault="00914E26" w:rsidP="00914E26">
            <w:pPr>
              <w:pStyle w:val="Tabletext"/>
            </w:pPr>
          </w:p>
        </w:tc>
      </w:tr>
      <w:tr w:rsidR="005E4659" w:rsidRPr="0088310C" w14:paraId="43EE0388" w14:textId="77777777" w:rsidTr="005E4659">
        <w:trPr>
          <w:trHeight w:val="851"/>
        </w:trPr>
        <w:tc>
          <w:tcPr>
            <w:tcW w:w="1908" w:type="dxa"/>
            <w:vAlign w:val="center"/>
          </w:tcPr>
          <w:p w14:paraId="7DB0FA96" w14:textId="77777777" w:rsidR="00914E26" w:rsidRPr="0088310C" w:rsidRDefault="00914E26" w:rsidP="00914E26">
            <w:pPr>
              <w:pStyle w:val="Tabletext"/>
            </w:pPr>
          </w:p>
        </w:tc>
        <w:tc>
          <w:tcPr>
            <w:tcW w:w="3576" w:type="dxa"/>
            <w:vAlign w:val="center"/>
          </w:tcPr>
          <w:p w14:paraId="098A5B29" w14:textId="77777777" w:rsidR="00914E26" w:rsidRPr="0088310C" w:rsidRDefault="00914E26" w:rsidP="00914E26">
            <w:pPr>
              <w:pStyle w:val="Tabletext"/>
            </w:pPr>
          </w:p>
        </w:tc>
        <w:tc>
          <w:tcPr>
            <w:tcW w:w="5001" w:type="dxa"/>
            <w:vAlign w:val="center"/>
          </w:tcPr>
          <w:p w14:paraId="1BD7E161" w14:textId="77777777" w:rsidR="00914E26" w:rsidRPr="0088310C" w:rsidRDefault="00914E26" w:rsidP="00914E26">
            <w:pPr>
              <w:pStyle w:val="Tabletext"/>
            </w:pPr>
          </w:p>
        </w:tc>
      </w:tr>
      <w:tr w:rsidR="005E4659" w:rsidRPr="0088310C" w14:paraId="73C40370" w14:textId="77777777" w:rsidTr="005E4659">
        <w:trPr>
          <w:trHeight w:val="851"/>
        </w:trPr>
        <w:tc>
          <w:tcPr>
            <w:tcW w:w="1908" w:type="dxa"/>
            <w:vAlign w:val="center"/>
          </w:tcPr>
          <w:p w14:paraId="1D0A4237" w14:textId="77777777" w:rsidR="00914E26" w:rsidRPr="0088310C" w:rsidRDefault="00914E26" w:rsidP="00914E26">
            <w:pPr>
              <w:pStyle w:val="Tabletext"/>
            </w:pPr>
          </w:p>
        </w:tc>
        <w:tc>
          <w:tcPr>
            <w:tcW w:w="3576" w:type="dxa"/>
            <w:vAlign w:val="center"/>
          </w:tcPr>
          <w:p w14:paraId="2D9AE83C" w14:textId="77777777" w:rsidR="00914E26" w:rsidRPr="0088310C" w:rsidRDefault="00914E26" w:rsidP="00914E26">
            <w:pPr>
              <w:pStyle w:val="Tabletext"/>
            </w:pPr>
          </w:p>
        </w:tc>
        <w:tc>
          <w:tcPr>
            <w:tcW w:w="5001" w:type="dxa"/>
            <w:vAlign w:val="center"/>
          </w:tcPr>
          <w:p w14:paraId="2ACC1EBD" w14:textId="77777777" w:rsidR="00914E26" w:rsidRPr="0088310C" w:rsidRDefault="00914E26" w:rsidP="00914E26">
            <w:pPr>
              <w:pStyle w:val="Tabletext"/>
            </w:pPr>
          </w:p>
        </w:tc>
      </w:tr>
      <w:tr w:rsidR="005E4659" w:rsidRPr="0088310C" w14:paraId="50D639EB" w14:textId="77777777" w:rsidTr="005E4659">
        <w:trPr>
          <w:trHeight w:val="851"/>
        </w:trPr>
        <w:tc>
          <w:tcPr>
            <w:tcW w:w="1908" w:type="dxa"/>
            <w:vAlign w:val="center"/>
          </w:tcPr>
          <w:p w14:paraId="41C4C42B" w14:textId="77777777" w:rsidR="00914E26" w:rsidRPr="0088310C" w:rsidRDefault="00914E26" w:rsidP="00914E26">
            <w:pPr>
              <w:pStyle w:val="Tabletext"/>
            </w:pPr>
          </w:p>
        </w:tc>
        <w:tc>
          <w:tcPr>
            <w:tcW w:w="3576" w:type="dxa"/>
            <w:vAlign w:val="center"/>
          </w:tcPr>
          <w:p w14:paraId="34A66F6D" w14:textId="77777777" w:rsidR="00914E26" w:rsidRPr="0088310C" w:rsidRDefault="00914E26" w:rsidP="00914E26">
            <w:pPr>
              <w:pStyle w:val="Tabletext"/>
            </w:pPr>
          </w:p>
        </w:tc>
        <w:tc>
          <w:tcPr>
            <w:tcW w:w="5001" w:type="dxa"/>
            <w:vAlign w:val="center"/>
          </w:tcPr>
          <w:p w14:paraId="700D7F36" w14:textId="77777777" w:rsidR="00914E26" w:rsidRPr="0088310C" w:rsidRDefault="00914E26" w:rsidP="00914E26">
            <w:pPr>
              <w:pStyle w:val="Tabletext"/>
            </w:pPr>
          </w:p>
        </w:tc>
      </w:tr>
      <w:tr w:rsidR="005E4659" w:rsidRPr="0088310C" w14:paraId="77E709EA" w14:textId="77777777" w:rsidTr="005E4659">
        <w:trPr>
          <w:trHeight w:val="851"/>
        </w:trPr>
        <w:tc>
          <w:tcPr>
            <w:tcW w:w="1908" w:type="dxa"/>
            <w:vAlign w:val="center"/>
          </w:tcPr>
          <w:p w14:paraId="4578DD96" w14:textId="77777777" w:rsidR="00914E26" w:rsidRPr="0088310C" w:rsidRDefault="00914E26" w:rsidP="00914E26">
            <w:pPr>
              <w:pStyle w:val="Tabletext"/>
            </w:pPr>
          </w:p>
        </w:tc>
        <w:tc>
          <w:tcPr>
            <w:tcW w:w="3576" w:type="dxa"/>
            <w:vAlign w:val="center"/>
          </w:tcPr>
          <w:p w14:paraId="48D9AEF0" w14:textId="77777777" w:rsidR="00914E26" w:rsidRPr="0088310C" w:rsidRDefault="00914E26" w:rsidP="00914E26">
            <w:pPr>
              <w:pStyle w:val="Tabletext"/>
            </w:pPr>
          </w:p>
        </w:tc>
        <w:tc>
          <w:tcPr>
            <w:tcW w:w="5001" w:type="dxa"/>
            <w:vAlign w:val="center"/>
          </w:tcPr>
          <w:p w14:paraId="62191928" w14:textId="77777777" w:rsidR="00914E26" w:rsidRPr="0088310C" w:rsidRDefault="00914E26" w:rsidP="00914E26">
            <w:pPr>
              <w:pStyle w:val="Tabletext"/>
            </w:pPr>
          </w:p>
        </w:tc>
      </w:tr>
      <w:tr w:rsidR="005E4659" w:rsidRPr="0088310C" w14:paraId="5CE7C674" w14:textId="77777777" w:rsidTr="005E4659">
        <w:trPr>
          <w:trHeight w:val="851"/>
        </w:trPr>
        <w:tc>
          <w:tcPr>
            <w:tcW w:w="1908" w:type="dxa"/>
            <w:vAlign w:val="center"/>
          </w:tcPr>
          <w:p w14:paraId="458C1F89" w14:textId="77777777" w:rsidR="00914E26" w:rsidRPr="0088310C" w:rsidRDefault="00914E26" w:rsidP="00914E26">
            <w:pPr>
              <w:pStyle w:val="Tabletext"/>
            </w:pPr>
          </w:p>
        </w:tc>
        <w:tc>
          <w:tcPr>
            <w:tcW w:w="3576" w:type="dxa"/>
            <w:vAlign w:val="center"/>
          </w:tcPr>
          <w:p w14:paraId="2BA2AD74" w14:textId="77777777" w:rsidR="00914E26" w:rsidRPr="0088310C" w:rsidRDefault="00914E26" w:rsidP="00914E26">
            <w:pPr>
              <w:pStyle w:val="Tabletext"/>
            </w:pPr>
          </w:p>
        </w:tc>
        <w:tc>
          <w:tcPr>
            <w:tcW w:w="5001" w:type="dxa"/>
            <w:vAlign w:val="center"/>
          </w:tcPr>
          <w:p w14:paraId="1AE4F716" w14:textId="77777777" w:rsidR="00914E26" w:rsidRPr="0088310C" w:rsidRDefault="00914E26" w:rsidP="00914E26">
            <w:pPr>
              <w:pStyle w:val="Tabletext"/>
            </w:pPr>
          </w:p>
        </w:tc>
      </w:tr>
    </w:tbl>
    <w:p w14:paraId="584BE115" w14:textId="10FBC064" w:rsidR="00914E26" w:rsidRPr="0088310C" w:rsidRDefault="00914E26" w:rsidP="00D74AE1"/>
    <w:p w14:paraId="429097EE" w14:textId="77777777" w:rsidR="005E4659" w:rsidRPr="0088310C" w:rsidRDefault="005E4659" w:rsidP="00914E26">
      <w:pPr>
        <w:spacing w:after="200" w:line="276" w:lineRule="auto"/>
        <w:sectPr w:rsidR="005E4659" w:rsidRPr="0088310C"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120537D" w14:textId="3B510504" w:rsidR="00223064" w:rsidRPr="0088310C" w:rsidRDefault="00223064" w:rsidP="00223064">
      <w:pPr>
        <w:pStyle w:val="Contents"/>
      </w:pPr>
      <w:r w:rsidRPr="0088310C">
        <w:lastRenderedPageBreak/>
        <w:t>CONTENTS</w:t>
      </w:r>
    </w:p>
    <w:p w14:paraId="3585D042" w14:textId="77777777" w:rsidR="00223064" w:rsidRPr="0088310C" w:rsidRDefault="00223064" w:rsidP="00223064">
      <w:pPr>
        <w:pStyle w:val="TOC1"/>
        <w:ind w:left="0" w:firstLine="0"/>
        <w:rPr>
          <w:rFonts w:eastAsia="Times New Roman" w:cs="Times New Roman"/>
          <w:b w:val="0"/>
          <w:szCs w:val="20"/>
        </w:rPr>
      </w:pPr>
    </w:p>
    <w:p w14:paraId="6D43FAC9" w14:textId="03A84369" w:rsidR="001A546A" w:rsidRPr="0088310C" w:rsidRDefault="004A4EC4">
      <w:pPr>
        <w:pStyle w:val="TOC1"/>
        <w:rPr>
          <w:ins w:id="11" w:author="ceres PC" w:date="2018-10-17T10:54:00Z"/>
          <w:rFonts w:eastAsiaTheme="minorEastAsia"/>
          <w:b w:val="0"/>
          <w:color w:val="auto"/>
          <w:lang w:eastAsia="de-DE"/>
          <w:rPrChange w:id="12" w:author="L-B" w:date="2018-10-18T03:40:00Z">
            <w:rPr>
              <w:ins w:id="13" w:author="ceres PC" w:date="2018-10-17T10:54:00Z"/>
              <w:rFonts w:eastAsiaTheme="minorEastAsia"/>
              <w:b w:val="0"/>
              <w:color w:val="auto"/>
              <w:lang w:val="de-DE" w:eastAsia="de-DE"/>
            </w:rPr>
          </w:rPrChange>
        </w:rPr>
      </w:pPr>
      <w:r w:rsidRPr="0088310C">
        <w:rPr>
          <w:rFonts w:eastAsia="Times New Roman" w:cs="Times New Roman"/>
          <w:b w:val="0"/>
          <w:szCs w:val="20"/>
          <w:rPrChange w:id="14" w:author="L-B" w:date="2018-10-18T03:40:00Z">
            <w:rPr>
              <w:rFonts w:eastAsia="Times New Roman" w:cs="Times New Roman"/>
              <w:b w:val="0"/>
              <w:szCs w:val="20"/>
            </w:rPr>
          </w:rPrChange>
        </w:rPr>
        <w:fldChar w:fldCharType="begin"/>
      </w:r>
      <w:r w:rsidRPr="0088310C">
        <w:rPr>
          <w:rFonts w:eastAsia="Times New Roman" w:cs="Times New Roman"/>
          <w:b w:val="0"/>
          <w:szCs w:val="20"/>
        </w:rPr>
        <w:instrText xml:space="preserve"> TOC \o "1-3" \t "Annex,4,Appendix,5" </w:instrText>
      </w:r>
      <w:r w:rsidRPr="0088310C">
        <w:rPr>
          <w:rFonts w:eastAsia="Times New Roman" w:cs="Times New Roman"/>
          <w:b w:val="0"/>
          <w:szCs w:val="20"/>
          <w:rPrChange w:id="15" w:author="L-B" w:date="2018-10-18T03:40:00Z">
            <w:rPr>
              <w:rFonts w:eastAsia="Times New Roman" w:cs="Times New Roman"/>
              <w:szCs w:val="20"/>
            </w:rPr>
          </w:rPrChange>
        </w:rPr>
        <w:fldChar w:fldCharType="separate"/>
      </w:r>
      <w:ins w:id="16" w:author="ceres PC" w:date="2018-10-17T10:54:00Z">
        <w:r w:rsidR="001A546A" w:rsidRPr="0088310C">
          <w:t>1.</w:t>
        </w:r>
        <w:r w:rsidR="001A546A" w:rsidRPr="0088310C">
          <w:rPr>
            <w:rFonts w:eastAsiaTheme="minorEastAsia"/>
            <w:b w:val="0"/>
            <w:color w:val="auto"/>
            <w:lang w:eastAsia="de-DE"/>
            <w:rPrChange w:id="17" w:author="L-B" w:date="2018-10-18T03:40:00Z">
              <w:rPr>
                <w:rFonts w:eastAsiaTheme="minorEastAsia"/>
                <w:b w:val="0"/>
                <w:color w:val="auto"/>
                <w:lang w:val="de-DE" w:eastAsia="de-DE"/>
              </w:rPr>
            </w:rPrChange>
          </w:rPr>
          <w:tab/>
        </w:r>
        <w:r w:rsidR="001A546A" w:rsidRPr="0088310C">
          <w:t>Introduction</w:t>
        </w:r>
        <w:r w:rsidR="001A546A" w:rsidRPr="0088310C">
          <w:tab/>
        </w:r>
        <w:r w:rsidR="001A546A" w:rsidRPr="0088310C">
          <w:rPr>
            <w:rPrChange w:id="18" w:author="L-B" w:date="2018-10-18T03:40:00Z">
              <w:rPr/>
            </w:rPrChange>
          </w:rPr>
          <w:fldChar w:fldCharType="begin"/>
        </w:r>
        <w:r w:rsidR="001A546A" w:rsidRPr="0088310C">
          <w:instrText xml:space="preserve"> PAGEREF _Toc527537021 \h </w:instrText>
        </w:r>
      </w:ins>
      <w:r w:rsidR="001A546A" w:rsidRPr="0088310C">
        <w:rPr>
          <w:rPrChange w:id="19" w:author="L-B" w:date="2018-10-18T03:40:00Z">
            <w:rPr/>
          </w:rPrChange>
        </w:rPr>
      </w:r>
      <w:r w:rsidR="001A546A" w:rsidRPr="0088310C">
        <w:rPr>
          <w:rPrChange w:id="20" w:author="L-B" w:date="2018-10-18T03:40:00Z">
            <w:rPr/>
          </w:rPrChange>
        </w:rPr>
        <w:fldChar w:fldCharType="separate"/>
      </w:r>
      <w:ins w:id="21" w:author="ceres PC" w:date="2018-10-17T10:54:00Z">
        <w:r w:rsidR="001A546A" w:rsidRPr="0088310C">
          <w:t>6</w:t>
        </w:r>
        <w:r w:rsidR="001A546A" w:rsidRPr="0088310C">
          <w:rPr>
            <w:rPrChange w:id="22" w:author="L-B" w:date="2018-10-18T03:40:00Z">
              <w:rPr/>
            </w:rPrChange>
          </w:rPr>
          <w:fldChar w:fldCharType="end"/>
        </w:r>
      </w:ins>
    </w:p>
    <w:p w14:paraId="63F8D113" w14:textId="69772F8D" w:rsidR="001A546A" w:rsidRPr="0088310C" w:rsidRDefault="001A546A">
      <w:pPr>
        <w:pStyle w:val="TOC1"/>
        <w:rPr>
          <w:ins w:id="23" w:author="ceres PC" w:date="2018-10-17T10:54:00Z"/>
          <w:rFonts w:eastAsiaTheme="minorEastAsia"/>
          <w:b w:val="0"/>
          <w:color w:val="auto"/>
          <w:lang w:eastAsia="de-DE"/>
          <w:rPrChange w:id="24" w:author="L-B" w:date="2018-10-18T03:40:00Z">
            <w:rPr>
              <w:ins w:id="25" w:author="ceres PC" w:date="2018-10-17T10:54:00Z"/>
              <w:rFonts w:eastAsiaTheme="minorEastAsia"/>
              <w:b w:val="0"/>
              <w:color w:val="auto"/>
              <w:lang w:val="de-DE" w:eastAsia="de-DE"/>
            </w:rPr>
          </w:rPrChange>
        </w:rPr>
      </w:pPr>
      <w:ins w:id="26" w:author="ceres PC" w:date="2018-10-17T10:54:00Z">
        <w:r w:rsidRPr="0088310C">
          <w:t>2.</w:t>
        </w:r>
        <w:r w:rsidRPr="0088310C">
          <w:rPr>
            <w:rFonts w:eastAsiaTheme="minorEastAsia"/>
            <w:b w:val="0"/>
            <w:color w:val="auto"/>
            <w:lang w:eastAsia="de-DE"/>
            <w:rPrChange w:id="27" w:author="L-B" w:date="2018-10-18T03:40:00Z">
              <w:rPr>
                <w:rFonts w:eastAsiaTheme="minorEastAsia"/>
                <w:b w:val="0"/>
                <w:color w:val="auto"/>
                <w:lang w:val="de-DE" w:eastAsia="de-DE"/>
              </w:rPr>
            </w:rPrChange>
          </w:rPr>
          <w:tab/>
        </w:r>
        <w:r w:rsidRPr="0088310C">
          <w:t>Physical basics</w:t>
        </w:r>
        <w:r w:rsidRPr="0088310C">
          <w:tab/>
        </w:r>
        <w:r w:rsidRPr="0088310C">
          <w:rPr>
            <w:rPrChange w:id="28" w:author="L-B" w:date="2018-10-18T03:40:00Z">
              <w:rPr/>
            </w:rPrChange>
          </w:rPr>
          <w:fldChar w:fldCharType="begin"/>
        </w:r>
        <w:r w:rsidRPr="0088310C">
          <w:instrText xml:space="preserve"> PAGEREF _Toc527537022 \h </w:instrText>
        </w:r>
      </w:ins>
      <w:r w:rsidRPr="0088310C">
        <w:rPr>
          <w:rPrChange w:id="29" w:author="L-B" w:date="2018-10-18T03:40:00Z">
            <w:rPr/>
          </w:rPrChange>
        </w:rPr>
      </w:r>
      <w:r w:rsidRPr="0088310C">
        <w:rPr>
          <w:rPrChange w:id="30" w:author="L-B" w:date="2018-10-18T03:40:00Z">
            <w:rPr/>
          </w:rPrChange>
        </w:rPr>
        <w:fldChar w:fldCharType="separate"/>
      </w:r>
      <w:ins w:id="31" w:author="ceres PC" w:date="2018-10-17T10:54:00Z">
        <w:r w:rsidRPr="0088310C">
          <w:t>6</w:t>
        </w:r>
        <w:r w:rsidRPr="0088310C">
          <w:rPr>
            <w:rPrChange w:id="32" w:author="L-B" w:date="2018-10-18T03:40:00Z">
              <w:rPr/>
            </w:rPrChange>
          </w:rPr>
          <w:fldChar w:fldCharType="end"/>
        </w:r>
      </w:ins>
    </w:p>
    <w:p w14:paraId="5B79C102" w14:textId="69145A9C" w:rsidR="001A546A" w:rsidRPr="0088310C" w:rsidRDefault="001A546A">
      <w:pPr>
        <w:pStyle w:val="TOC2"/>
        <w:rPr>
          <w:ins w:id="33" w:author="ceres PC" w:date="2018-10-17T10:54:00Z"/>
          <w:rFonts w:eastAsiaTheme="minorEastAsia"/>
          <w:color w:val="auto"/>
          <w:lang w:eastAsia="de-DE"/>
          <w:rPrChange w:id="34" w:author="L-B" w:date="2018-10-18T03:40:00Z">
            <w:rPr>
              <w:ins w:id="35" w:author="ceres PC" w:date="2018-10-17T10:54:00Z"/>
              <w:rFonts w:eastAsiaTheme="minorEastAsia"/>
              <w:color w:val="auto"/>
              <w:lang w:val="de-DE" w:eastAsia="de-DE"/>
            </w:rPr>
          </w:rPrChange>
        </w:rPr>
      </w:pPr>
      <w:ins w:id="36" w:author="ceres PC" w:date="2018-10-17T10:54:00Z">
        <w:r w:rsidRPr="0088310C">
          <w:t>2.1.</w:t>
        </w:r>
        <w:r w:rsidRPr="0088310C">
          <w:rPr>
            <w:rFonts w:eastAsiaTheme="minorEastAsia"/>
            <w:color w:val="auto"/>
            <w:lang w:eastAsia="de-DE"/>
            <w:rPrChange w:id="37" w:author="L-B" w:date="2018-10-18T03:40:00Z">
              <w:rPr>
                <w:rFonts w:eastAsiaTheme="minorEastAsia"/>
                <w:color w:val="auto"/>
                <w:lang w:val="de-DE" w:eastAsia="de-DE"/>
              </w:rPr>
            </w:rPrChange>
          </w:rPr>
          <w:tab/>
        </w:r>
        <w:r w:rsidRPr="0088310C">
          <w:t>Luminous intensity</w:t>
        </w:r>
        <w:r w:rsidRPr="0088310C">
          <w:tab/>
        </w:r>
        <w:r w:rsidRPr="0088310C">
          <w:rPr>
            <w:rPrChange w:id="38" w:author="L-B" w:date="2018-10-18T03:40:00Z">
              <w:rPr/>
            </w:rPrChange>
          </w:rPr>
          <w:fldChar w:fldCharType="begin"/>
        </w:r>
        <w:r w:rsidRPr="0088310C">
          <w:instrText xml:space="preserve"> PAGEREF _Toc527537023 \h </w:instrText>
        </w:r>
      </w:ins>
      <w:r w:rsidRPr="0088310C">
        <w:rPr>
          <w:rPrChange w:id="39" w:author="L-B" w:date="2018-10-18T03:40:00Z">
            <w:rPr/>
          </w:rPrChange>
        </w:rPr>
      </w:r>
      <w:r w:rsidRPr="0088310C">
        <w:rPr>
          <w:rPrChange w:id="40" w:author="L-B" w:date="2018-10-18T03:40:00Z">
            <w:rPr/>
          </w:rPrChange>
        </w:rPr>
        <w:fldChar w:fldCharType="separate"/>
      </w:r>
      <w:ins w:id="41" w:author="ceres PC" w:date="2018-10-17T10:54:00Z">
        <w:r w:rsidRPr="0088310C">
          <w:t>6</w:t>
        </w:r>
        <w:r w:rsidRPr="0088310C">
          <w:rPr>
            <w:rPrChange w:id="42" w:author="L-B" w:date="2018-10-18T03:40:00Z">
              <w:rPr/>
            </w:rPrChange>
          </w:rPr>
          <w:fldChar w:fldCharType="end"/>
        </w:r>
      </w:ins>
    </w:p>
    <w:p w14:paraId="68EE5446" w14:textId="3270998E" w:rsidR="001A546A" w:rsidRPr="0088310C" w:rsidRDefault="001A546A">
      <w:pPr>
        <w:pStyle w:val="TOC2"/>
        <w:rPr>
          <w:ins w:id="43" w:author="ceres PC" w:date="2018-10-17T10:54:00Z"/>
          <w:rFonts w:eastAsiaTheme="minorEastAsia"/>
          <w:color w:val="auto"/>
          <w:lang w:eastAsia="de-DE"/>
          <w:rPrChange w:id="44" w:author="L-B" w:date="2018-10-18T03:40:00Z">
            <w:rPr>
              <w:ins w:id="45" w:author="ceres PC" w:date="2018-10-17T10:54:00Z"/>
              <w:rFonts w:eastAsiaTheme="minorEastAsia"/>
              <w:color w:val="auto"/>
              <w:lang w:val="de-DE" w:eastAsia="de-DE"/>
            </w:rPr>
          </w:rPrChange>
        </w:rPr>
      </w:pPr>
      <w:ins w:id="46" w:author="ceres PC" w:date="2018-10-17T10:54:00Z">
        <w:r w:rsidRPr="0088310C">
          <w:t>2.2.</w:t>
        </w:r>
        <w:r w:rsidRPr="0088310C">
          <w:rPr>
            <w:rFonts w:eastAsiaTheme="minorEastAsia"/>
            <w:color w:val="auto"/>
            <w:lang w:eastAsia="de-DE"/>
            <w:rPrChange w:id="47" w:author="L-B" w:date="2018-10-18T03:40:00Z">
              <w:rPr>
                <w:rFonts w:eastAsiaTheme="minorEastAsia"/>
                <w:color w:val="auto"/>
                <w:lang w:val="de-DE" w:eastAsia="de-DE"/>
              </w:rPr>
            </w:rPrChange>
          </w:rPr>
          <w:tab/>
        </w:r>
        <w:r w:rsidRPr="0088310C">
          <w:t>Illuminance</w:t>
        </w:r>
        <w:r w:rsidRPr="0088310C">
          <w:tab/>
        </w:r>
        <w:r w:rsidRPr="0088310C">
          <w:rPr>
            <w:rPrChange w:id="48" w:author="L-B" w:date="2018-10-18T03:40:00Z">
              <w:rPr/>
            </w:rPrChange>
          </w:rPr>
          <w:fldChar w:fldCharType="begin"/>
        </w:r>
        <w:r w:rsidRPr="0088310C">
          <w:instrText xml:space="preserve"> PAGEREF _Toc527537024 \h </w:instrText>
        </w:r>
      </w:ins>
      <w:r w:rsidRPr="0088310C">
        <w:rPr>
          <w:rPrChange w:id="49" w:author="L-B" w:date="2018-10-18T03:40:00Z">
            <w:rPr/>
          </w:rPrChange>
        </w:rPr>
      </w:r>
      <w:r w:rsidRPr="0088310C">
        <w:rPr>
          <w:rPrChange w:id="50" w:author="L-B" w:date="2018-10-18T03:40:00Z">
            <w:rPr/>
          </w:rPrChange>
        </w:rPr>
        <w:fldChar w:fldCharType="separate"/>
      </w:r>
      <w:ins w:id="51" w:author="ceres PC" w:date="2018-10-17T10:54:00Z">
        <w:r w:rsidRPr="0088310C">
          <w:t>6</w:t>
        </w:r>
        <w:r w:rsidRPr="0088310C">
          <w:rPr>
            <w:rPrChange w:id="52" w:author="L-B" w:date="2018-10-18T03:40:00Z">
              <w:rPr/>
            </w:rPrChange>
          </w:rPr>
          <w:fldChar w:fldCharType="end"/>
        </w:r>
      </w:ins>
    </w:p>
    <w:p w14:paraId="1A23E683" w14:textId="56D5FA79" w:rsidR="001A546A" w:rsidRPr="0088310C" w:rsidRDefault="001A546A">
      <w:pPr>
        <w:pStyle w:val="TOC2"/>
        <w:rPr>
          <w:ins w:id="53" w:author="ceres PC" w:date="2018-10-17T10:54:00Z"/>
          <w:rFonts w:eastAsiaTheme="minorEastAsia"/>
          <w:color w:val="auto"/>
          <w:lang w:eastAsia="de-DE"/>
          <w:rPrChange w:id="54" w:author="L-B" w:date="2018-10-18T03:40:00Z">
            <w:rPr>
              <w:ins w:id="55" w:author="ceres PC" w:date="2018-10-17T10:54:00Z"/>
              <w:rFonts w:eastAsiaTheme="minorEastAsia"/>
              <w:color w:val="auto"/>
              <w:lang w:val="de-DE" w:eastAsia="de-DE"/>
            </w:rPr>
          </w:rPrChange>
        </w:rPr>
      </w:pPr>
      <w:ins w:id="56" w:author="ceres PC" w:date="2018-10-17T10:54:00Z">
        <w:r w:rsidRPr="0088310C">
          <w:t>2.3.</w:t>
        </w:r>
        <w:r w:rsidRPr="0088310C">
          <w:rPr>
            <w:rFonts w:eastAsiaTheme="minorEastAsia"/>
            <w:color w:val="auto"/>
            <w:lang w:eastAsia="de-DE"/>
            <w:rPrChange w:id="57" w:author="L-B" w:date="2018-10-18T03:40:00Z">
              <w:rPr>
                <w:rFonts w:eastAsiaTheme="minorEastAsia"/>
                <w:color w:val="auto"/>
                <w:lang w:val="de-DE" w:eastAsia="de-DE"/>
              </w:rPr>
            </w:rPrChange>
          </w:rPr>
          <w:tab/>
        </w:r>
        <w:r w:rsidRPr="0088310C">
          <w:t>Meteorological visibility</w:t>
        </w:r>
        <w:r w:rsidRPr="0088310C">
          <w:tab/>
        </w:r>
        <w:r w:rsidRPr="0088310C">
          <w:rPr>
            <w:rPrChange w:id="58" w:author="L-B" w:date="2018-10-18T03:40:00Z">
              <w:rPr/>
            </w:rPrChange>
          </w:rPr>
          <w:fldChar w:fldCharType="begin"/>
        </w:r>
        <w:r w:rsidRPr="0088310C">
          <w:instrText xml:space="preserve"> PAGEREF _Toc527537025 \h </w:instrText>
        </w:r>
      </w:ins>
      <w:r w:rsidRPr="0088310C">
        <w:rPr>
          <w:rPrChange w:id="59" w:author="L-B" w:date="2018-10-18T03:40:00Z">
            <w:rPr/>
          </w:rPrChange>
        </w:rPr>
      </w:r>
      <w:r w:rsidRPr="0088310C">
        <w:rPr>
          <w:rPrChange w:id="60" w:author="L-B" w:date="2018-10-18T03:40:00Z">
            <w:rPr/>
          </w:rPrChange>
        </w:rPr>
        <w:fldChar w:fldCharType="separate"/>
      </w:r>
      <w:ins w:id="61" w:author="ceres PC" w:date="2018-10-17T10:54:00Z">
        <w:r w:rsidRPr="0088310C">
          <w:t>6</w:t>
        </w:r>
        <w:r w:rsidRPr="0088310C">
          <w:rPr>
            <w:rPrChange w:id="62" w:author="L-B" w:date="2018-10-18T03:40:00Z">
              <w:rPr/>
            </w:rPrChange>
          </w:rPr>
          <w:fldChar w:fldCharType="end"/>
        </w:r>
      </w:ins>
    </w:p>
    <w:p w14:paraId="6E4EE456" w14:textId="637E3E12" w:rsidR="001A546A" w:rsidRPr="0088310C" w:rsidRDefault="001A546A">
      <w:pPr>
        <w:pStyle w:val="TOC2"/>
        <w:rPr>
          <w:ins w:id="63" w:author="ceres PC" w:date="2018-10-17T10:54:00Z"/>
          <w:rFonts w:eastAsiaTheme="minorEastAsia"/>
          <w:color w:val="auto"/>
          <w:lang w:eastAsia="de-DE"/>
          <w:rPrChange w:id="64" w:author="L-B" w:date="2018-10-18T03:40:00Z">
            <w:rPr>
              <w:ins w:id="65" w:author="ceres PC" w:date="2018-10-17T10:54:00Z"/>
              <w:rFonts w:eastAsiaTheme="minorEastAsia"/>
              <w:color w:val="auto"/>
              <w:lang w:val="de-DE" w:eastAsia="de-DE"/>
            </w:rPr>
          </w:rPrChange>
        </w:rPr>
      </w:pPr>
      <w:ins w:id="66" w:author="ceres PC" w:date="2018-10-17T10:54:00Z">
        <w:r w:rsidRPr="0088310C">
          <w:t>2.4.</w:t>
        </w:r>
        <w:r w:rsidRPr="0088310C">
          <w:rPr>
            <w:rFonts w:eastAsiaTheme="minorEastAsia"/>
            <w:color w:val="auto"/>
            <w:lang w:eastAsia="de-DE"/>
            <w:rPrChange w:id="67" w:author="L-B" w:date="2018-10-18T03:40:00Z">
              <w:rPr>
                <w:rFonts w:eastAsiaTheme="minorEastAsia"/>
                <w:color w:val="auto"/>
                <w:lang w:val="de-DE" w:eastAsia="de-DE"/>
              </w:rPr>
            </w:rPrChange>
          </w:rPr>
          <w:tab/>
        </w:r>
        <w:r w:rsidRPr="0088310C">
          <w:t>Allard’s law</w:t>
        </w:r>
        <w:r w:rsidRPr="0088310C">
          <w:tab/>
        </w:r>
        <w:r w:rsidRPr="0088310C">
          <w:rPr>
            <w:rPrChange w:id="68" w:author="L-B" w:date="2018-10-18T03:40:00Z">
              <w:rPr/>
            </w:rPrChange>
          </w:rPr>
          <w:fldChar w:fldCharType="begin"/>
        </w:r>
        <w:r w:rsidRPr="0088310C">
          <w:instrText xml:space="preserve"> PAGEREF _Toc527537026 \h </w:instrText>
        </w:r>
      </w:ins>
      <w:r w:rsidRPr="0088310C">
        <w:rPr>
          <w:rPrChange w:id="69" w:author="L-B" w:date="2018-10-18T03:40:00Z">
            <w:rPr/>
          </w:rPrChange>
        </w:rPr>
      </w:r>
      <w:r w:rsidRPr="0088310C">
        <w:rPr>
          <w:rPrChange w:id="70" w:author="L-B" w:date="2018-10-18T03:40:00Z">
            <w:rPr/>
          </w:rPrChange>
        </w:rPr>
        <w:fldChar w:fldCharType="separate"/>
      </w:r>
      <w:ins w:id="71" w:author="ceres PC" w:date="2018-10-17T10:54:00Z">
        <w:r w:rsidRPr="0088310C">
          <w:t>6</w:t>
        </w:r>
        <w:r w:rsidRPr="0088310C">
          <w:rPr>
            <w:rPrChange w:id="72" w:author="L-B" w:date="2018-10-18T03:40:00Z">
              <w:rPr/>
            </w:rPrChange>
          </w:rPr>
          <w:fldChar w:fldCharType="end"/>
        </w:r>
      </w:ins>
    </w:p>
    <w:p w14:paraId="639AB2A6" w14:textId="46B18B3B" w:rsidR="001A546A" w:rsidRPr="0088310C" w:rsidRDefault="001A546A">
      <w:pPr>
        <w:pStyle w:val="TOC1"/>
        <w:rPr>
          <w:ins w:id="73" w:author="ceres PC" w:date="2018-10-17T10:54:00Z"/>
          <w:rFonts w:eastAsiaTheme="minorEastAsia"/>
          <w:b w:val="0"/>
          <w:color w:val="auto"/>
          <w:lang w:eastAsia="de-DE"/>
          <w:rPrChange w:id="74" w:author="L-B" w:date="2018-10-18T03:40:00Z">
            <w:rPr>
              <w:ins w:id="75" w:author="ceres PC" w:date="2018-10-17T10:54:00Z"/>
              <w:rFonts w:eastAsiaTheme="minorEastAsia"/>
              <w:b w:val="0"/>
              <w:color w:val="auto"/>
              <w:lang w:val="de-DE" w:eastAsia="de-DE"/>
            </w:rPr>
          </w:rPrChange>
        </w:rPr>
      </w:pPr>
      <w:ins w:id="76" w:author="ceres PC" w:date="2018-10-17T10:54:00Z">
        <w:r w:rsidRPr="0088310C">
          <w:t>3.</w:t>
        </w:r>
        <w:r w:rsidRPr="0088310C">
          <w:rPr>
            <w:rFonts w:eastAsiaTheme="minorEastAsia"/>
            <w:b w:val="0"/>
            <w:color w:val="auto"/>
            <w:lang w:eastAsia="de-DE"/>
            <w:rPrChange w:id="77" w:author="L-B" w:date="2018-10-18T03:40:00Z">
              <w:rPr>
                <w:rFonts w:eastAsiaTheme="minorEastAsia"/>
                <w:b w:val="0"/>
                <w:color w:val="auto"/>
                <w:lang w:val="de-DE" w:eastAsia="de-DE"/>
              </w:rPr>
            </w:rPrChange>
          </w:rPr>
          <w:tab/>
        </w:r>
        <w:r w:rsidRPr="0088310C">
          <w:t>Key values</w:t>
        </w:r>
        <w:r w:rsidRPr="0088310C">
          <w:tab/>
        </w:r>
        <w:r w:rsidRPr="0088310C">
          <w:rPr>
            <w:rPrChange w:id="78" w:author="L-B" w:date="2018-10-18T03:40:00Z">
              <w:rPr/>
            </w:rPrChange>
          </w:rPr>
          <w:fldChar w:fldCharType="begin"/>
        </w:r>
        <w:r w:rsidRPr="0088310C">
          <w:instrText xml:space="preserve"> PAGEREF _Toc527537027 \h </w:instrText>
        </w:r>
      </w:ins>
      <w:r w:rsidRPr="0088310C">
        <w:rPr>
          <w:rPrChange w:id="79" w:author="L-B" w:date="2018-10-18T03:40:00Z">
            <w:rPr/>
          </w:rPrChange>
        </w:rPr>
      </w:r>
      <w:r w:rsidRPr="0088310C">
        <w:rPr>
          <w:rPrChange w:id="80" w:author="L-B" w:date="2018-10-18T03:40:00Z">
            <w:rPr/>
          </w:rPrChange>
        </w:rPr>
        <w:fldChar w:fldCharType="separate"/>
      </w:r>
      <w:ins w:id="81" w:author="ceres PC" w:date="2018-10-17T10:54:00Z">
        <w:r w:rsidRPr="0088310C">
          <w:t>7</w:t>
        </w:r>
        <w:r w:rsidRPr="0088310C">
          <w:rPr>
            <w:rPrChange w:id="82" w:author="L-B" w:date="2018-10-18T03:40:00Z">
              <w:rPr/>
            </w:rPrChange>
          </w:rPr>
          <w:fldChar w:fldCharType="end"/>
        </w:r>
      </w:ins>
    </w:p>
    <w:p w14:paraId="40C46A70" w14:textId="1B33E42A" w:rsidR="001A546A" w:rsidRPr="0088310C" w:rsidRDefault="001A546A">
      <w:pPr>
        <w:pStyle w:val="TOC2"/>
        <w:rPr>
          <w:ins w:id="83" w:author="ceres PC" w:date="2018-10-17T10:54:00Z"/>
          <w:rFonts w:eastAsiaTheme="minorEastAsia"/>
          <w:color w:val="auto"/>
          <w:lang w:eastAsia="de-DE"/>
          <w:rPrChange w:id="84" w:author="L-B" w:date="2018-10-18T03:40:00Z">
            <w:rPr>
              <w:ins w:id="85" w:author="ceres PC" w:date="2018-10-17T10:54:00Z"/>
              <w:rFonts w:eastAsiaTheme="minorEastAsia"/>
              <w:color w:val="auto"/>
              <w:lang w:val="de-DE" w:eastAsia="de-DE"/>
            </w:rPr>
          </w:rPrChange>
        </w:rPr>
      </w:pPr>
      <w:ins w:id="86" w:author="ceres PC" w:date="2018-10-17T10:54:00Z">
        <w:r w:rsidRPr="0088310C">
          <w:t>3.1.</w:t>
        </w:r>
        <w:r w:rsidRPr="0088310C">
          <w:rPr>
            <w:rFonts w:eastAsiaTheme="minorEastAsia"/>
            <w:color w:val="auto"/>
            <w:lang w:eastAsia="de-DE"/>
            <w:rPrChange w:id="87" w:author="L-B" w:date="2018-10-18T03:40:00Z">
              <w:rPr>
                <w:rFonts w:eastAsiaTheme="minorEastAsia"/>
                <w:color w:val="auto"/>
                <w:lang w:val="de-DE" w:eastAsia="de-DE"/>
              </w:rPr>
            </w:rPrChange>
          </w:rPr>
          <w:tab/>
        </w:r>
        <w:r w:rsidRPr="0088310C">
          <w:t>Minimum illuminance at the observer’s eye</w:t>
        </w:r>
        <w:r w:rsidRPr="0088310C">
          <w:tab/>
        </w:r>
        <w:r w:rsidRPr="0088310C">
          <w:rPr>
            <w:rPrChange w:id="88" w:author="L-B" w:date="2018-10-18T03:40:00Z">
              <w:rPr/>
            </w:rPrChange>
          </w:rPr>
          <w:fldChar w:fldCharType="begin"/>
        </w:r>
        <w:r w:rsidRPr="0088310C">
          <w:instrText xml:space="preserve"> PAGEREF _Toc527537028 \h </w:instrText>
        </w:r>
      </w:ins>
      <w:r w:rsidRPr="0088310C">
        <w:rPr>
          <w:rPrChange w:id="89" w:author="L-B" w:date="2018-10-18T03:40:00Z">
            <w:rPr/>
          </w:rPrChange>
        </w:rPr>
      </w:r>
      <w:r w:rsidRPr="0088310C">
        <w:rPr>
          <w:rPrChange w:id="90" w:author="L-B" w:date="2018-10-18T03:40:00Z">
            <w:rPr/>
          </w:rPrChange>
        </w:rPr>
        <w:fldChar w:fldCharType="separate"/>
      </w:r>
      <w:ins w:id="91" w:author="ceres PC" w:date="2018-10-17T10:54:00Z">
        <w:r w:rsidRPr="0088310C">
          <w:t>7</w:t>
        </w:r>
        <w:r w:rsidRPr="0088310C">
          <w:rPr>
            <w:rPrChange w:id="92" w:author="L-B" w:date="2018-10-18T03:40:00Z">
              <w:rPr/>
            </w:rPrChange>
          </w:rPr>
          <w:fldChar w:fldCharType="end"/>
        </w:r>
      </w:ins>
    </w:p>
    <w:p w14:paraId="4A342640" w14:textId="04D518E0" w:rsidR="001A546A" w:rsidRPr="0088310C" w:rsidRDefault="001A546A">
      <w:pPr>
        <w:pStyle w:val="TOC2"/>
        <w:rPr>
          <w:ins w:id="93" w:author="ceres PC" w:date="2018-10-17T10:54:00Z"/>
          <w:rFonts w:eastAsiaTheme="minorEastAsia"/>
          <w:color w:val="auto"/>
          <w:lang w:eastAsia="de-DE"/>
          <w:rPrChange w:id="94" w:author="L-B" w:date="2018-10-18T03:40:00Z">
            <w:rPr>
              <w:ins w:id="95" w:author="ceres PC" w:date="2018-10-17T10:54:00Z"/>
              <w:rFonts w:eastAsiaTheme="minorEastAsia"/>
              <w:color w:val="auto"/>
              <w:lang w:val="de-DE" w:eastAsia="de-DE"/>
            </w:rPr>
          </w:rPrChange>
        </w:rPr>
      </w:pPr>
      <w:ins w:id="96" w:author="ceres PC" w:date="2018-10-17T10:54:00Z">
        <w:r w:rsidRPr="0088310C">
          <w:rPr>
            <w:rFonts w:eastAsiaTheme="minorEastAsia"/>
          </w:rPr>
          <w:t>3.2.</w:t>
        </w:r>
        <w:r w:rsidRPr="0088310C">
          <w:rPr>
            <w:rFonts w:eastAsiaTheme="minorEastAsia"/>
            <w:color w:val="auto"/>
            <w:lang w:eastAsia="de-DE"/>
            <w:rPrChange w:id="97" w:author="L-B" w:date="2018-10-18T03:40:00Z">
              <w:rPr>
                <w:rFonts w:eastAsiaTheme="minorEastAsia"/>
                <w:color w:val="auto"/>
                <w:lang w:val="de-DE" w:eastAsia="de-DE"/>
              </w:rPr>
            </w:rPrChange>
          </w:rPr>
          <w:tab/>
        </w:r>
        <w:r w:rsidRPr="0088310C">
          <w:rPr>
            <w:rFonts w:eastAsiaTheme="minorEastAsia"/>
          </w:rPr>
          <w:t>Measuring background luminance</w:t>
        </w:r>
        <w:r w:rsidRPr="0088310C">
          <w:tab/>
        </w:r>
        <w:r w:rsidRPr="0088310C">
          <w:rPr>
            <w:rPrChange w:id="98" w:author="L-B" w:date="2018-10-18T03:40:00Z">
              <w:rPr/>
            </w:rPrChange>
          </w:rPr>
          <w:fldChar w:fldCharType="begin"/>
        </w:r>
        <w:r w:rsidRPr="0088310C">
          <w:instrText xml:space="preserve"> PAGEREF _Toc527537029 \h </w:instrText>
        </w:r>
      </w:ins>
      <w:r w:rsidRPr="0088310C">
        <w:rPr>
          <w:rPrChange w:id="99" w:author="L-B" w:date="2018-10-18T03:40:00Z">
            <w:rPr/>
          </w:rPrChange>
        </w:rPr>
      </w:r>
      <w:r w:rsidRPr="0088310C">
        <w:rPr>
          <w:rPrChange w:id="100" w:author="L-B" w:date="2018-10-18T03:40:00Z">
            <w:rPr/>
          </w:rPrChange>
        </w:rPr>
        <w:fldChar w:fldCharType="separate"/>
      </w:r>
      <w:ins w:id="101" w:author="ceres PC" w:date="2018-10-17T10:54:00Z">
        <w:r w:rsidRPr="0088310C">
          <w:t>8</w:t>
        </w:r>
        <w:r w:rsidRPr="0088310C">
          <w:rPr>
            <w:rPrChange w:id="102" w:author="L-B" w:date="2018-10-18T03:40:00Z">
              <w:rPr/>
            </w:rPrChange>
          </w:rPr>
          <w:fldChar w:fldCharType="end"/>
        </w:r>
      </w:ins>
    </w:p>
    <w:p w14:paraId="4DAC3DBD" w14:textId="4F8704F1" w:rsidR="001A546A" w:rsidRPr="0088310C" w:rsidRDefault="001A546A">
      <w:pPr>
        <w:pStyle w:val="TOC2"/>
        <w:rPr>
          <w:ins w:id="103" w:author="ceres PC" w:date="2018-10-17T10:54:00Z"/>
          <w:rFonts w:eastAsiaTheme="minorEastAsia"/>
          <w:color w:val="auto"/>
          <w:lang w:eastAsia="de-DE"/>
          <w:rPrChange w:id="104" w:author="L-B" w:date="2018-10-18T03:40:00Z">
            <w:rPr>
              <w:ins w:id="105" w:author="ceres PC" w:date="2018-10-17T10:54:00Z"/>
              <w:rFonts w:eastAsiaTheme="minorEastAsia"/>
              <w:color w:val="auto"/>
              <w:lang w:val="de-DE" w:eastAsia="de-DE"/>
            </w:rPr>
          </w:rPrChange>
        </w:rPr>
      </w:pPr>
      <w:ins w:id="106" w:author="ceres PC" w:date="2018-10-17T10:54:00Z">
        <w:r w:rsidRPr="0088310C">
          <w:t>3.3.</w:t>
        </w:r>
        <w:r w:rsidRPr="0088310C">
          <w:rPr>
            <w:rFonts w:eastAsiaTheme="minorEastAsia"/>
            <w:color w:val="auto"/>
            <w:lang w:eastAsia="de-DE"/>
            <w:rPrChange w:id="107" w:author="L-B" w:date="2018-10-18T03:40:00Z">
              <w:rPr>
                <w:rFonts w:eastAsiaTheme="minorEastAsia"/>
                <w:color w:val="auto"/>
                <w:lang w:val="de-DE" w:eastAsia="de-DE"/>
              </w:rPr>
            </w:rPrChange>
          </w:rPr>
          <w:tab/>
        </w:r>
        <w:r w:rsidRPr="0088310C">
          <w:t>Maximum illuminance at the eye of the observer</w:t>
        </w:r>
        <w:r w:rsidRPr="0088310C">
          <w:tab/>
        </w:r>
        <w:r w:rsidRPr="0088310C">
          <w:rPr>
            <w:rPrChange w:id="108" w:author="L-B" w:date="2018-10-18T03:40:00Z">
              <w:rPr/>
            </w:rPrChange>
          </w:rPr>
          <w:fldChar w:fldCharType="begin"/>
        </w:r>
        <w:r w:rsidRPr="0088310C">
          <w:instrText xml:space="preserve"> PAGEREF _Toc527537030 \h </w:instrText>
        </w:r>
      </w:ins>
      <w:r w:rsidRPr="0088310C">
        <w:rPr>
          <w:rPrChange w:id="109" w:author="L-B" w:date="2018-10-18T03:40:00Z">
            <w:rPr/>
          </w:rPrChange>
        </w:rPr>
      </w:r>
      <w:r w:rsidRPr="0088310C">
        <w:rPr>
          <w:rPrChange w:id="110" w:author="L-B" w:date="2018-10-18T03:40:00Z">
            <w:rPr/>
          </w:rPrChange>
        </w:rPr>
        <w:fldChar w:fldCharType="separate"/>
      </w:r>
      <w:ins w:id="111" w:author="ceres PC" w:date="2018-10-17T10:54:00Z">
        <w:r w:rsidRPr="0088310C">
          <w:t>8</w:t>
        </w:r>
        <w:r w:rsidRPr="0088310C">
          <w:rPr>
            <w:rPrChange w:id="112" w:author="L-B" w:date="2018-10-18T03:40:00Z">
              <w:rPr/>
            </w:rPrChange>
          </w:rPr>
          <w:fldChar w:fldCharType="end"/>
        </w:r>
      </w:ins>
    </w:p>
    <w:p w14:paraId="63C9695A" w14:textId="731F0750" w:rsidR="001A546A" w:rsidRPr="0088310C" w:rsidRDefault="001A546A">
      <w:pPr>
        <w:pStyle w:val="TOC2"/>
        <w:rPr>
          <w:ins w:id="113" w:author="ceres PC" w:date="2018-10-17T10:54:00Z"/>
          <w:rFonts w:eastAsiaTheme="minorEastAsia"/>
          <w:color w:val="auto"/>
          <w:lang w:eastAsia="de-DE"/>
          <w:rPrChange w:id="114" w:author="L-B" w:date="2018-10-18T03:40:00Z">
            <w:rPr>
              <w:ins w:id="115" w:author="ceres PC" w:date="2018-10-17T10:54:00Z"/>
              <w:rFonts w:eastAsiaTheme="minorEastAsia"/>
              <w:color w:val="auto"/>
              <w:lang w:val="de-DE" w:eastAsia="de-DE"/>
            </w:rPr>
          </w:rPrChange>
        </w:rPr>
      </w:pPr>
      <w:ins w:id="116" w:author="ceres PC" w:date="2018-10-17T10:54:00Z">
        <w:r w:rsidRPr="0088310C">
          <w:t>3.4.</w:t>
        </w:r>
        <w:r w:rsidRPr="0088310C">
          <w:rPr>
            <w:rFonts w:eastAsiaTheme="minorEastAsia"/>
            <w:color w:val="auto"/>
            <w:lang w:eastAsia="de-DE"/>
            <w:rPrChange w:id="117" w:author="L-B" w:date="2018-10-18T03:40:00Z">
              <w:rPr>
                <w:rFonts w:eastAsiaTheme="minorEastAsia"/>
                <w:color w:val="auto"/>
                <w:lang w:val="de-DE" w:eastAsia="de-DE"/>
              </w:rPr>
            </w:rPrChange>
          </w:rPr>
          <w:tab/>
        </w:r>
        <w:r w:rsidRPr="0088310C">
          <w:t>Minimum meteorological visibility</w:t>
        </w:r>
        <w:r w:rsidRPr="0088310C">
          <w:tab/>
        </w:r>
        <w:r w:rsidRPr="0088310C">
          <w:rPr>
            <w:rPrChange w:id="118" w:author="L-B" w:date="2018-10-18T03:40:00Z">
              <w:rPr/>
            </w:rPrChange>
          </w:rPr>
          <w:fldChar w:fldCharType="begin"/>
        </w:r>
        <w:r w:rsidRPr="0088310C">
          <w:instrText xml:space="preserve"> PAGEREF _Toc527537031 \h </w:instrText>
        </w:r>
      </w:ins>
      <w:r w:rsidRPr="0088310C">
        <w:rPr>
          <w:rPrChange w:id="119" w:author="L-B" w:date="2018-10-18T03:40:00Z">
            <w:rPr/>
          </w:rPrChange>
        </w:rPr>
      </w:r>
      <w:r w:rsidRPr="0088310C">
        <w:rPr>
          <w:rPrChange w:id="120" w:author="L-B" w:date="2018-10-18T03:40:00Z">
            <w:rPr/>
          </w:rPrChange>
        </w:rPr>
        <w:fldChar w:fldCharType="separate"/>
      </w:r>
      <w:ins w:id="121" w:author="ceres PC" w:date="2018-10-17T10:54:00Z">
        <w:r w:rsidRPr="0088310C">
          <w:t>9</w:t>
        </w:r>
        <w:r w:rsidRPr="0088310C">
          <w:rPr>
            <w:rPrChange w:id="122" w:author="L-B" w:date="2018-10-18T03:40:00Z">
              <w:rPr/>
            </w:rPrChange>
          </w:rPr>
          <w:fldChar w:fldCharType="end"/>
        </w:r>
      </w:ins>
    </w:p>
    <w:p w14:paraId="40DB9EE7" w14:textId="0DF061B1" w:rsidR="001A546A" w:rsidRPr="0088310C" w:rsidRDefault="001A546A">
      <w:pPr>
        <w:pStyle w:val="TOC2"/>
        <w:rPr>
          <w:ins w:id="123" w:author="ceres PC" w:date="2018-10-17T10:54:00Z"/>
          <w:rFonts w:eastAsiaTheme="minorEastAsia"/>
          <w:color w:val="auto"/>
          <w:lang w:eastAsia="de-DE"/>
          <w:rPrChange w:id="124" w:author="L-B" w:date="2018-10-18T03:40:00Z">
            <w:rPr>
              <w:ins w:id="125" w:author="ceres PC" w:date="2018-10-17T10:54:00Z"/>
              <w:rFonts w:eastAsiaTheme="minorEastAsia"/>
              <w:color w:val="auto"/>
              <w:lang w:val="de-DE" w:eastAsia="de-DE"/>
            </w:rPr>
          </w:rPrChange>
        </w:rPr>
      </w:pPr>
      <w:ins w:id="126" w:author="ceres PC" w:date="2018-10-17T10:54:00Z">
        <w:r w:rsidRPr="0088310C">
          <w:t>3.5.</w:t>
        </w:r>
        <w:r w:rsidRPr="0088310C">
          <w:rPr>
            <w:rFonts w:eastAsiaTheme="minorEastAsia"/>
            <w:color w:val="auto"/>
            <w:lang w:eastAsia="de-DE"/>
            <w:rPrChange w:id="127" w:author="L-B" w:date="2018-10-18T03:40:00Z">
              <w:rPr>
                <w:rFonts w:eastAsiaTheme="minorEastAsia"/>
                <w:color w:val="auto"/>
                <w:lang w:val="de-DE" w:eastAsia="de-DE"/>
              </w:rPr>
            </w:rPrChange>
          </w:rPr>
          <w:tab/>
        </w:r>
        <w:r w:rsidRPr="0088310C">
          <w:t>Maximum meteorological visibility</w:t>
        </w:r>
        <w:r w:rsidRPr="0088310C">
          <w:tab/>
        </w:r>
        <w:r w:rsidRPr="0088310C">
          <w:rPr>
            <w:rPrChange w:id="128" w:author="L-B" w:date="2018-10-18T03:40:00Z">
              <w:rPr/>
            </w:rPrChange>
          </w:rPr>
          <w:fldChar w:fldCharType="begin"/>
        </w:r>
        <w:r w:rsidRPr="0088310C">
          <w:instrText xml:space="preserve"> PAGEREF _Toc527537032 \h </w:instrText>
        </w:r>
      </w:ins>
      <w:r w:rsidRPr="0088310C">
        <w:rPr>
          <w:rPrChange w:id="129" w:author="L-B" w:date="2018-10-18T03:40:00Z">
            <w:rPr/>
          </w:rPrChange>
        </w:rPr>
      </w:r>
      <w:r w:rsidRPr="0088310C">
        <w:rPr>
          <w:rPrChange w:id="130" w:author="L-B" w:date="2018-10-18T03:40:00Z">
            <w:rPr/>
          </w:rPrChange>
        </w:rPr>
        <w:fldChar w:fldCharType="separate"/>
      </w:r>
      <w:ins w:id="131" w:author="ceres PC" w:date="2018-10-17T10:54:00Z">
        <w:r w:rsidRPr="0088310C">
          <w:t>10</w:t>
        </w:r>
        <w:r w:rsidRPr="0088310C">
          <w:rPr>
            <w:rPrChange w:id="132" w:author="L-B" w:date="2018-10-18T03:40:00Z">
              <w:rPr/>
            </w:rPrChange>
          </w:rPr>
          <w:fldChar w:fldCharType="end"/>
        </w:r>
      </w:ins>
    </w:p>
    <w:p w14:paraId="446BCB66" w14:textId="0E6306E8" w:rsidR="001A546A" w:rsidRPr="0088310C" w:rsidRDefault="001A546A">
      <w:pPr>
        <w:pStyle w:val="TOC2"/>
        <w:rPr>
          <w:ins w:id="133" w:author="ceres PC" w:date="2018-10-17T10:54:00Z"/>
          <w:rFonts w:eastAsiaTheme="minorEastAsia"/>
          <w:color w:val="auto"/>
          <w:lang w:eastAsia="de-DE"/>
          <w:rPrChange w:id="134" w:author="L-B" w:date="2018-10-18T03:40:00Z">
            <w:rPr>
              <w:ins w:id="135" w:author="ceres PC" w:date="2018-10-17T10:54:00Z"/>
              <w:rFonts w:eastAsiaTheme="minorEastAsia"/>
              <w:color w:val="auto"/>
              <w:lang w:val="de-DE" w:eastAsia="de-DE"/>
            </w:rPr>
          </w:rPrChange>
        </w:rPr>
      </w:pPr>
      <w:ins w:id="136" w:author="ceres PC" w:date="2018-10-17T10:54:00Z">
        <w:r w:rsidRPr="0088310C">
          <w:t>3.6.</w:t>
        </w:r>
        <w:r w:rsidRPr="0088310C">
          <w:rPr>
            <w:rFonts w:eastAsiaTheme="minorEastAsia"/>
            <w:color w:val="auto"/>
            <w:lang w:eastAsia="de-DE"/>
            <w:rPrChange w:id="137" w:author="L-B" w:date="2018-10-18T03:40:00Z">
              <w:rPr>
                <w:rFonts w:eastAsiaTheme="minorEastAsia"/>
                <w:color w:val="auto"/>
                <w:lang w:val="de-DE" w:eastAsia="de-DE"/>
              </w:rPr>
            </w:rPrChange>
          </w:rPr>
          <w:tab/>
        </w:r>
        <w:r w:rsidRPr="0088310C">
          <w:t>Service condition factor</w:t>
        </w:r>
        <w:r w:rsidRPr="0088310C">
          <w:tab/>
        </w:r>
        <w:r w:rsidRPr="0088310C">
          <w:rPr>
            <w:rPrChange w:id="138" w:author="L-B" w:date="2018-10-18T03:40:00Z">
              <w:rPr/>
            </w:rPrChange>
          </w:rPr>
          <w:fldChar w:fldCharType="begin"/>
        </w:r>
        <w:r w:rsidRPr="0088310C">
          <w:instrText xml:space="preserve"> PAGEREF _Toc527537033 \h </w:instrText>
        </w:r>
      </w:ins>
      <w:r w:rsidRPr="0088310C">
        <w:rPr>
          <w:rPrChange w:id="139" w:author="L-B" w:date="2018-10-18T03:40:00Z">
            <w:rPr/>
          </w:rPrChange>
        </w:rPr>
      </w:r>
      <w:r w:rsidRPr="0088310C">
        <w:rPr>
          <w:rPrChange w:id="140" w:author="L-B" w:date="2018-10-18T03:40:00Z">
            <w:rPr/>
          </w:rPrChange>
        </w:rPr>
        <w:fldChar w:fldCharType="separate"/>
      </w:r>
      <w:ins w:id="141" w:author="ceres PC" w:date="2018-10-17T10:54:00Z">
        <w:r w:rsidRPr="0088310C">
          <w:t>10</w:t>
        </w:r>
        <w:r w:rsidRPr="0088310C">
          <w:rPr>
            <w:rPrChange w:id="142" w:author="L-B" w:date="2018-10-18T03:40:00Z">
              <w:rPr/>
            </w:rPrChange>
          </w:rPr>
          <w:fldChar w:fldCharType="end"/>
        </w:r>
      </w:ins>
    </w:p>
    <w:p w14:paraId="7666ECD5" w14:textId="56034F0F" w:rsidR="001A546A" w:rsidRPr="0088310C" w:rsidRDefault="001A546A">
      <w:pPr>
        <w:pStyle w:val="TOC2"/>
        <w:rPr>
          <w:ins w:id="143" w:author="ceres PC" w:date="2018-10-17T10:54:00Z"/>
          <w:rFonts w:eastAsiaTheme="minorEastAsia"/>
          <w:color w:val="auto"/>
          <w:lang w:eastAsia="de-DE"/>
          <w:rPrChange w:id="144" w:author="L-B" w:date="2018-10-18T03:40:00Z">
            <w:rPr>
              <w:ins w:id="145" w:author="ceres PC" w:date="2018-10-17T10:54:00Z"/>
              <w:rFonts w:eastAsiaTheme="minorEastAsia"/>
              <w:color w:val="auto"/>
              <w:lang w:val="de-DE" w:eastAsia="de-DE"/>
            </w:rPr>
          </w:rPrChange>
        </w:rPr>
      </w:pPr>
      <w:ins w:id="146" w:author="ceres PC" w:date="2018-10-17T10:54:00Z">
        <w:r w:rsidRPr="0088310C">
          <w:t>3.7.</w:t>
        </w:r>
        <w:r w:rsidRPr="0088310C">
          <w:rPr>
            <w:rFonts w:eastAsiaTheme="minorEastAsia"/>
            <w:color w:val="auto"/>
            <w:lang w:eastAsia="de-DE"/>
            <w:rPrChange w:id="147" w:author="L-B" w:date="2018-10-18T03:40:00Z">
              <w:rPr>
                <w:rFonts w:eastAsiaTheme="minorEastAsia"/>
                <w:color w:val="auto"/>
                <w:lang w:val="de-DE" w:eastAsia="de-DE"/>
              </w:rPr>
            </w:rPrChange>
          </w:rPr>
          <w:tab/>
        </w:r>
        <w:r w:rsidRPr="0088310C">
          <w:t>Flash profil</w:t>
        </w:r>
        <w:r w:rsidRPr="0088310C">
          <w:tab/>
        </w:r>
        <w:r w:rsidRPr="0088310C">
          <w:rPr>
            <w:rPrChange w:id="148" w:author="L-B" w:date="2018-10-18T03:40:00Z">
              <w:rPr/>
            </w:rPrChange>
          </w:rPr>
          <w:fldChar w:fldCharType="begin"/>
        </w:r>
        <w:r w:rsidRPr="0088310C">
          <w:instrText xml:space="preserve"> PAGEREF _Toc527537034 \h </w:instrText>
        </w:r>
      </w:ins>
      <w:r w:rsidRPr="0088310C">
        <w:rPr>
          <w:rPrChange w:id="149" w:author="L-B" w:date="2018-10-18T03:40:00Z">
            <w:rPr/>
          </w:rPrChange>
        </w:rPr>
      </w:r>
      <w:r w:rsidRPr="0088310C">
        <w:rPr>
          <w:rPrChange w:id="150" w:author="L-B" w:date="2018-10-18T03:40:00Z">
            <w:rPr/>
          </w:rPrChange>
        </w:rPr>
        <w:fldChar w:fldCharType="separate"/>
      </w:r>
      <w:ins w:id="151" w:author="ceres PC" w:date="2018-10-17T10:54:00Z">
        <w:r w:rsidRPr="0088310C">
          <w:t>10</w:t>
        </w:r>
        <w:r w:rsidRPr="0088310C">
          <w:rPr>
            <w:rPrChange w:id="152" w:author="L-B" w:date="2018-10-18T03:40:00Z">
              <w:rPr/>
            </w:rPrChange>
          </w:rPr>
          <w:fldChar w:fldCharType="end"/>
        </w:r>
      </w:ins>
    </w:p>
    <w:p w14:paraId="65988CFB" w14:textId="048F9E3D" w:rsidR="001A546A" w:rsidRPr="0088310C" w:rsidRDefault="001A546A">
      <w:pPr>
        <w:pStyle w:val="TOC2"/>
        <w:rPr>
          <w:ins w:id="153" w:author="ceres PC" w:date="2018-10-17T10:54:00Z"/>
          <w:rFonts w:eastAsiaTheme="minorEastAsia"/>
          <w:color w:val="auto"/>
          <w:lang w:eastAsia="de-DE"/>
          <w:rPrChange w:id="154" w:author="L-B" w:date="2018-10-18T03:40:00Z">
            <w:rPr>
              <w:ins w:id="155" w:author="ceres PC" w:date="2018-10-17T10:54:00Z"/>
              <w:rFonts w:eastAsiaTheme="minorEastAsia"/>
              <w:color w:val="auto"/>
              <w:lang w:val="de-DE" w:eastAsia="de-DE"/>
            </w:rPr>
          </w:rPrChange>
        </w:rPr>
      </w:pPr>
      <w:ins w:id="156" w:author="ceres PC" w:date="2018-10-17T10:54:00Z">
        <w:r w:rsidRPr="0088310C">
          <w:t>3.8.</w:t>
        </w:r>
        <w:r w:rsidRPr="0088310C">
          <w:rPr>
            <w:rFonts w:eastAsiaTheme="minorEastAsia"/>
            <w:color w:val="auto"/>
            <w:lang w:eastAsia="de-DE"/>
            <w:rPrChange w:id="157" w:author="L-B" w:date="2018-10-18T03:40:00Z">
              <w:rPr>
                <w:rFonts w:eastAsiaTheme="minorEastAsia"/>
                <w:color w:val="auto"/>
                <w:lang w:val="de-DE" w:eastAsia="de-DE"/>
              </w:rPr>
            </w:rPrChange>
          </w:rPr>
          <w:tab/>
        </w:r>
        <w:r w:rsidRPr="0088310C">
          <w:t>Glazing and Astragals</w:t>
        </w:r>
        <w:r w:rsidRPr="0088310C">
          <w:tab/>
        </w:r>
        <w:r w:rsidRPr="0088310C">
          <w:rPr>
            <w:rPrChange w:id="158" w:author="L-B" w:date="2018-10-18T03:40:00Z">
              <w:rPr/>
            </w:rPrChange>
          </w:rPr>
          <w:fldChar w:fldCharType="begin"/>
        </w:r>
        <w:r w:rsidRPr="0088310C">
          <w:instrText xml:space="preserve"> PAGEREF _Toc527537035 \h </w:instrText>
        </w:r>
      </w:ins>
      <w:r w:rsidRPr="0088310C">
        <w:rPr>
          <w:rPrChange w:id="159" w:author="L-B" w:date="2018-10-18T03:40:00Z">
            <w:rPr/>
          </w:rPrChange>
        </w:rPr>
      </w:r>
      <w:r w:rsidRPr="0088310C">
        <w:rPr>
          <w:rPrChange w:id="160" w:author="L-B" w:date="2018-10-18T03:40:00Z">
            <w:rPr/>
          </w:rPrChange>
        </w:rPr>
        <w:fldChar w:fldCharType="separate"/>
      </w:r>
      <w:ins w:id="161" w:author="ceres PC" w:date="2018-10-17T10:54:00Z">
        <w:r w:rsidRPr="0088310C">
          <w:t>10</w:t>
        </w:r>
        <w:r w:rsidRPr="0088310C">
          <w:rPr>
            <w:rPrChange w:id="162" w:author="L-B" w:date="2018-10-18T03:40:00Z">
              <w:rPr/>
            </w:rPrChange>
          </w:rPr>
          <w:fldChar w:fldCharType="end"/>
        </w:r>
      </w:ins>
    </w:p>
    <w:p w14:paraId="28655EB7" w14:textId="6FCDCA0D" w:rsidR="001A546A" w:rsidRPr="0088310C" w:rsidRDefault="001A546A">
      <w:pPr>
        <w:pStyle w:val="TOC1"/>
        <w:rPr>
          <w:ins w:id="163" w:author="ceres PC" w:date="2018-10-17T10:54:00Z"/>
          <w:rFonts w:eastAsiaTheme="minorEastAsia"/>
          <w:b w:val="0"/>
          <w:color w:val="auto"/>
          <w:lang w:eastAsia="de-DE"/>
          <w:rPrChange w:id="164" w:author="L-B" w:date="2018-10-18T03:40:00Z">
            <w:rPr>
              <w:ins w:id="165" w:author="ceres PC" w:date="2018-10-17T10:54:00Z"/>
              <w:rFonts w:eastAsiaTheme="minorEastAsia"/>
              <w:b w:val="0"/>
              <w:color w:val="auto"/>
              <w:lang w:val="de-DE" w:eastAsia="de-DE"/>
            </w:rPr>
          </w:rPrChange>
        </w:rPr>
      </w:pPr>
      <w:ins w:id="166" w:author="ceres PC" w:date="2018-10-17T10:54:00Z">
        <w:r w:rsidRPr="0088310C">
          <w:t>4.</w:t>
        </w:r>
        <w:r w:rsidRPr="0088310C">
          <w:rPr>
            <w:rFonts w:eastAsiaTheme="minorEastAsia"/>
            <w:b w:val="0"/>
            <w:color w:val="auto"/>
            <w:lang w:eastAsia="de-DE"/>
            <w:rPrChange w:id="167" w:author="L-B" w:date="2018-10-18T03:40:00Z">
              <w:rPr>
                <w:rFonts w:eastAsiaTheme="minorEastAsia"/>
                <w:b w:val="0"/>
                <w:color w:val="auto"/>
                <w:lang w:val="de-DE" w:eastAsia="de-DE"/>
              </w:rPr>
            </w:rPrChange>
          </w:rPr>
          <w:tab/>
        </w:r>
        <w:r w:rsidRPr="0088310C">
          <w:t>Rival lights</w:t>
        </w:r>
        <w:r w:rsidRPr="0088310C">
          <w:tab/>
        </w:r>
        <w:r w:rsidRPr="0088310C">
          <w:rPr>
            <w:rPrChange w:id="168" w:author="L-B" w:date="2018-10-18T03:40:00Z">
              <w:rPr/>
            </w:rPrChange>
          </w:rPr>
          <w:fldChar w:fldCharType="begin"/>
        </w:r>
        <w:r w:rsidRPr="0088310C">
          <w:instrText xml:space="preserve"> PAGEREF _Toc527537036 \h </w:instrText>
        </w:r>
      </w:ins>
      <w:r w:rsidRPr="0088310C">
        <w:rPr>
          <w:rPrChange w:id="169" w:author="L-B" w:date="2018-10-18T03:40:00Z">
            <w:rPr/>
          </w:rPrChange>
        </w:rPr>
      </w:r>
      <w:r w:rsidRPr="0088310C">
        <w:rPr>
          <w:rPrChange w:id="170" w:author="L-B" w:date="2018-10-18T03:40:00Z">
            <w:rPr/>
          </w:rPrChange>
        </w:rPr>
        <w:fldChar w:fldCharType="separate"/>
      </w:r>
      <w:ins w:id="171" w:author="ceres PC" w:date="2018-10-17T10:54:00Z">
        <w:r w:rsidRPr="0088310C">
          <w:t>10</w:t>
        </w:r>
        <w:r w:rsidRPr="0088310C">
          <w:rPr>
            <w:rPrChange w:id="172" w:author="L-B" w:date="2018-10-18T03:40:00Z">
              <w:rPr/>
            </w:rPrChange>
          </w:rPr>
          <w:fldChar w:fldCharType="end"/>
        </w:r>
      </w:ins>
    </w:p>
    <w:p w14:paraId="53EF4AAD" w14:textId="579D44C8" w:rsidR="001A546A" w:rsidRPr="0088310C" w:rsidRDefault="001A546A">
      <w:pPr>
        <w:pStyle w:val="TOC2"/>
        <w:rPr>
          <w:ins w:id="173" w:author="ceres PC" w:date="2018-10-17T10:54:00Z"/>
          <w:rFonts w:eastAsiaTheme="minorEastAsia"/>
          <w:color w:val="auto"/>
          <w:lang w:eastAsia="de-DE"/>
          <w:rPrChange w:id="174" w:author="L-B" w:date="2018-10-18T03:40:00Z">
            <w:rPr>
              <w:ins w:id="175" w:author="ceres PC" w:date="2018-10-17T10:54:00Z"/>
              <w:rFonts w:eastAsiaTheme="minorEastAsia"/>
              <w:color w:val="auto"/>
              <w:lang w:val="de-DE" w:eastAsia="de-DE"/>
            </w:rPr>
          </w:rPrChange>
        </w:rPr>
      </w:pPr>
      <w:ins w:id="176" w:author="ceres PC" w:date="2018-10-17T10:54:00Z">
        <w:r w:rsidRPr="0088310C">
          <w:t>4.1.</w:t>
        </w:r>
        <w:r w:rsidRPr="0088310C">
          <w:rPr>
            <w:rFonts w:eastAsiaTheme="minorEastAsia"/>
            <w:color w:val="auto"/>
            <w:lang w:eastAsia="de-DE"/>
            <w:rPrChange w:id="177" w:author="L-B" w:date="2018-10-18T03:40:00Z">
              <w:rPr>
                <w:rFonts w:eastAsiaTheme="minorEastAsia"/>
                <w:color w:val="auto"/>
                <w:lang w:val="de-DE" w:eastAsia="de-DE"/>
              </w:rPr>
            </w:rPrChange>
          </w:rPr>
          <w:tab/>
        </w:r>
        <w:r w:rsidRPr="0088310C">
          <w:t>Illumination of areas, roads and buildings</w:t>
        </w:r>
        <w:r w:rsidRPr="0088310C">
          <w:tab/>
        </w:r>
        <w:r w:rsidRPr="0088310C">
          <w:rPr>
            <w:rPrChange w:id="178" w:author="L-B" w:date="2018-10-18T03:40:00Z">
              <w:rPr/>
            </w:rPrChange>
          </w:rPr>
          <w:fldChar w:fldCharType="begin"/>
        </w:r>
        <w:r w:rsidRPr="0088310C">
          <w:instrText xml:space="preserve"> PAGEREF _Toc527537037 \h </w:instrText>
        </w:r>
      </w:ins>
      <w:r w:rsidRPr="0088310C">
        <w:rPr>
          <w:rPrChange w:id="179" w:author="L-B" w:date="2018-10-18T03:40:00Z">
            <w:rPr/>
          </w:rPrChange>
        </w:rPr>
      </w:r>
      <w:r w:rsidRPr="0088310C">
        <w:rPr>
          <w:rPrChange w:id="180" w:author="L-B" w:date="2018-10-18T03:40:00Z">
            <w:rPr/>
          </w:rPrChange>
        </w:rPr>
        <w:fldChar w:fldCharType="separate"/>
      </w:r>
      <w:ins w:id="181" w:author="ceres PC" w:date="2018-10-17T10:54:00Z">
        <w:r w:rsidRPr="0088310C">
          <w:t>11</w:t>
        </w:r>
        <w:r w:rsidRPr="0088310C">
          <w:rPr>
            <w:rPrChange w:id="182" w:author="L-B" w:date="2018-10-18T03:40:00Z">
              <w:rPr/>
            </w:rPrChange>
          </w:rPr>
          <w:fldChar w:fldCharType="end"/>
        </w:r>
      </w:ins>
    </w:p>
    <w:p w14:paraId="1E10B188" w14:textId="2F842168" w:rsidR="001A546A" w:rsidRPr="0088310C" w:rsidRDefault="001A546A">
      <w:pPr>
        <w:pStyle w:val="TOC2"/>
        <w:rPr>
          <w:ins w:id="183" w:author="ceres PC" w:date="2018-10-17T10:54:00Z"/>
          <w:rFonts w:eastAsiaTheme="minorEastAsia"/>
          <w:color w:val="auto"/>
          <w:lang w:eastAsia="de-DE"/>
          <w:rPrChange w:id="184" w:author="L-B" w:date="2018-10-18T03:40:00Z">
            <w:rPr>
              <w:ins w:id="185" w:author="ceres PC" w:date="2018-10-17T10:54:00Z"/>
              <w:rFonts w:eastAsiaTheme="minorEastAsia"/>
              <w:color w:val="auto"/>
              <w:lang w:val="de-DE" w:eastAsia="de-DE"/>
            </w:rPr>
          </w:rPrChange>
        </w:rPr>
      </w:pPr>
      <w:ins w:id="186" w:author="ceres PC" w:date="2018-10-17T10:54:00Z">
        <w:r w:rsidRPr="0088310C">
          <w:t>4.2.</w:t>
        </w:r>
        <w:r w:rsidRPr="0088310C">
          <w:rPr>
            <w:rFonts w:eastAsiaTheme="minorEastAsia"/>
            <w:color w:val="auto"/>
            <w:lang w:eastAsia="de-DE"/>
            <w:rPrChange w:id="187" w:author="L-B" w:date="2018-10-18T03:40:00Z">
              <w:rPr>
                <w:rFonts w:eastAsiaTheme="minorEastAsia"/>
                <w:color w:val="auto"/>
                <w:lang w:val="de-DE" w:eastAsia="de-DE"/>
              </w:rPr>
            </w:rPrChange>
          </w:rPr>
          <w:tab/>
        </w:r>
        <w:r w:rsidRPr="0088310C">
          <w:t>Navigation lights on vessels</w:t>
        </w:r>
        <w:r w:rsidRPr="0088310C">
          <w:tab/>
        </w:r>
        <w:r w:rsidRPr="0088310C">
          <w:rPr>
            <w:rPrChange w:id="188" w:author="L-B" w:date="2018-10-18T03:40:00Z">
              <w:rPr/>
            </w:rPrChange>
          </w:rPr>
          <w:fldChar w:fldCharType="begin"/>
        </w:r>
        <w:r w:rsidRPr="0088310C">
          <w:instrText xml:space="preserve"> PAGEREF _Toc527537038 \h </w:instrText>
        </w:r>
      </w:ins>
      <w:r w:rsidRPr="0088310C">
        <w:rPr>
          <w:rPrChange w:id="189" w:author="L-B" w:date="2018-10-18T03:40:00Z">
            <w:rPr/>
          </w:rPrChange>
        </w:rPr>
      </w:r>
      <w:r w:rsidRPr="0088310C">
        <w:rPr>
          <w:rPrChange w:id="190" w:author="L-B" w:date="2018-10-18T03:40:00Z">
            <w:rPr/>
          </w:rPrChange>
        </w:rPr>
        <w:fldChar w:fldCharType="separate"/>
      </w:r>
      <w:ins w:id="191" w:author="ceres PC" w:date="2018-10-17T10:54:00Z">
        <w:r w:rsidRPr="0088310C">
          <w:t>11</w:t>
        </w:r>
        <w:r w:rsidRPr="0088310C">
          <w:rPr>
            <w:rPrChange w:id="192" w:author="L-B" w:date="2018-10-18T03:40:00Z">
              <w:rPr/>
            </w:rPrChange>
          </w:rPr>
          <w:fldChar w:fldCharType="end"/>
        </w:r>
      </w:ins>
    </w:p>
    <w:p w14:paraId="01776A5A" w14:textId="3AE8D4A0" w:rsidR="001A546A" w:rsidRPr="0088310C" w:rsidRDefault="001A546A">
      <w:pPr>
        <w:pStyle w:val="TOC2"/>
        <w:rPr>
          <w:ins w:id="193" w:author="ceres PC" w:date="2018-10-17T10:54:00Z"/>
          <w:rFonts w:eastAsiaTheme="minorEastAsia"/>
          <w:color w:val="auto"/>
          <w:lang w:eastAsia="de-DE"/>
          <w:rPrChange w:id="194" w:author="L-B" w:date="2018-10-18T03:40:00Z">
            <w:rPr>
              <w:ins w:id="195" w:author="ceres PC" w:date="2018-10-17T10:54:00Z"/>
              <w:rFonts w:eastAsiaTheme="minorEastAsia"/>
              <w:color w:val="auto"/>
              <w:lang w:val="de-DE" w:eastAsia="de-DE"/>
            </w:rPr>
          </w:rPrChange>
        </w:rPr>
      </w:pPr>
      <w:ins w:id="196" w:author="ceres PC" w:date="2018-10-17T10:54:00Z">
        <w:r w:rsidRPr="0088310C">
          <w:t>4.3.</w:t>
        </w:r>
        <w:r w:rsidRPr="0088310C">
          <w:rPr>
            <w:rFonts w:eastAsiaTheme="minorEastAsia"/>
            <w:color w:val="auto"/>
            <w:lang w:eastAsia="de-DE"/>
            <w:rPrChange w:id="197" w:author="L-B" w:date="2018-10-18T03:40:00Z">
              <w:rPr>
                <w:rFonts w:eastAsiaTheme="minorEastAsia"/>
                <w:color w:val="auto"/>
                <w:lang w:val="de-DE" w:eastAsia="de-DE"/>
              </w:rPr>
            </w:rPrChange>
          </w:rPr>
          <w:tab/>
        </w:r>
        <w:r w:rsidRPr="0088310C">
          <w:t>Other signal lights</w:t>
        </w:r>
        <w:r w:rsidRPr="0088310C">
          <w:tab/>
        </w:r>
        <w:r w:rsidRPr="0088310C">
          <w:rPr>
            <w:rPrChange w:id="198" w:author="L-B" w:date="2018-10-18T03:40:00Z">
              <w:rPr/>
            </w:rPrChange>
          </w:rPr>
          <w:fldChar w:fldCharType="begin"/>
        </w:r>
        <w:r w:rsidRPr="0088310C">
          <w:instrText xml:space="preserve"> PAGEREF _Toc527537039 \h </w:instrText>
        </w:r>
      </w:ins>
      <w:r w:rsidRPr="0088310C">
        <w:rPr>
          <w:rPrChange w:id="199" w:author="L-B" w:date="2018-10-18T03:40:00Z">
            <w:rPr/>
          </w:rPrChange>
        </w:rPr>
      </w:r>
      <w:r w:rsidRPr="0088310C">
        <w:rPr>
          <w:rPrChange w:id="200" w:author="L-B" w:date="2018-10-18T03:40:00Z">
            <w:rPr/>
          </w:rPrChange>
        </w:rPr>
        <w:fldChar w:fldCharType="separate"/>
      </w:r>
      <w:ins w:id="201" w:author="ceres PC" w:date="2018-10-17T10:54:00Z">
        <w:r w:rsidRPr="0088310C">
          <w:t>12</w:t>
        </w:r>
        <w:r w:rsidRPr="0088310C">
          <w:rPr>
            <w:rPrChange w:id="202" w:author="L-B" w:date="2018-10-18T03:40:00Z">
              <w:rPr/>
            </w:rPrChange>
          </w:rPr>
          <w:fldChar w:fldCharType="end"/>
        </w:r>
      </w:ins>
    </w:p>
    <w:p w14:paraId="5D37BE28" w14:textId="27009F48" w:rsidR="001A546A" w:rsidRPr="0088310C" w:rsidRDefault="001A546A">
      <w:pPr>
        <w:pStyle w:val="TOC1"/>
        <w:rPr>
          <w:ins w:id="203" w:author="ceres PC" w:date="2018-10-17T10:54:00Z"/>
          <w:rFonts w:eastAsiaTheme="minorEastAsia"/>
          <w:b w:val="0"/>
          <w:color w:val="auto"/>
          <w:lang w:eastAsia="de-DE"/>
          <w:rPrChange w:id="204" w:author="L-B" w:date="2018-10-18T03:40:00Z">
            <w:rPr>
              <w:ins w:id="205" w:author="ceres PC" w:date="2018-10-17T10:54:00Z"/>
              <w:rFonts w:eastAsiaTheme="minorEastAsia"/>
              <w:b w:val="0"/>
              <w:color w:val="auto"/>
              <w:lang w:val="de-DE" w:eastAsia="de-DE"/>
            </w:rPr>
          </w:rPrChange>
        </w:rPr>
      </w:pPr>
      <w:ins w:id="206" w:author="ceres PC" w:date="2018-10-17T10:54:00Z">
        <w:r w:rsidRPr="0088310C">
          <w:t>5.</w:t>
        </w:r>
        <w:r w:rsidRPr="0088310C">
          <w:rPr>
            <w:rFonts w:eastAsiaTheme="minorEastAsia"/>
            <w:b w:val="0"/>
            <w:color w:val="auto"/>
            <w:lang w:eastAsia="de-DE"/>
            <w:rPrChange w:id="207" w:author="L-B" w:date="2018-10-18T03:40:00Z">
              <w:rPr>
                <w:rFonts w:eastAsiaTheme="minorEastAsia"/>
                <w:b w:val="0"/>
                <w:color w:val="auto"/>
                <w:lang w:val="de-DE" w:eastAsia="de-DE"/>
              </w:rPr>
            </w:rPrChange>
          </w:rPr>
          <w:tab/>
        </w:r>
        <w:r w:rsidRPr="0088310C">
          <w:t>Photometric luminous intensity</w:t>
        </w:r>
        <w:r w:rsidRPr="0088310C">
          <w:tab/>
        </w:r>
        <w:r w:rsidRPr="0088310C">
          <w:rPr>
            <w:rPrChange w:id="208" w:author="L-B" w:date="2018-10-18T03:40:00Z">
              <w:rPr/>
            </w:rPrChange>
          </w:rPr>
          <w:fldChar w:fldCharType="begin"/>
        </w:r>
        <w:r w:rsidRPr="0088310C">
          <w:instrText xml:space="preserve"> PAGEREF _Toc527537040 \h </w:instrText>
        </w:r>
      </w:ins>
      <w:r w:rsidRPr="0088310C">
        <w:rPr>
          <w:rPrChange w:id="209" w:author="L-B" w:date="2018-10-18T03:40:00Z">
            <w:rPr/>
          </w:rPrChange>
        </w:rPr>
      </w:r>
      <w:r w:rsidRPr="0088310C">
        <w:rPr>
          <w:rPrChange w:id="210" w:author="L-B" w:date="2018-10-18T03:40:00Z">
            <w:rPr/>
          </w:rPrChange>
        </w:rPr>
        <w:fldChar w:fldCharType="separate"/>
      </w:r>
      <w:ins w:id="211" w:author="ceres PC" w:date="2018-10-17T10:54:00Z">
        <w:r w:rsidRPr="0088310C">
          <w:t>13</w:t>
        </w:r>
        <w:r w:rsidRPr="0088310C">
          <w:rPr>
            <w:rPrChange w:id="212" w:author="L-B" w:date="2018-10-18T03:40:00Z">
              <w:rPr/>
            </w:rPrChange>
          </w:rPr>
          <w:fldChar w:fldCharType="end"/>
        </w:r>
      </w:ins>
    </w:p>
    <w:p w14:paraId="3E86FEF7" w14:textId="6558A975" w:rsidR="001A546A" w:rsidRPr="0088310C" w:rsidRDefault="001A546A">
      <w:pPr>
        <w:pStyle w:val="TOC2"/>
        <w:rPr>
          <w:ins w:id="213" w:author="ceres PC" w:date="2018-10-17T10:54:00Z"/>
          <w:rFonts w:eastAsiaTheme="minorEastAsia"/>
          <w:color w:val="auto"/>
          <w:lang w:eastAsia="de-DE"/>
          <w:rPrChange w:id="214" w:author="L-B" w:date="2018-10-18T03:40:00Z">
            <w:rPr>
              <w:ins w:id="215" w:author="ceres PC" w:date="2018-10-17T10:54:00Z"/>
              <w:rFonts w:eastAsiaTheme="minorEastAsia"/>
              <w:color w:val="auto"/>
              <w:lang w:val="de-DE" w:eastAsia="de-DE"/>
            </w:rPr>
          </w:rPrChange>
        </w:rPr>
      </w:pPr>
      <w:ins w:id="216" w:author="ceres PC" w:date="2018-10-17T10:54:00Z">
        <w:r w:rsidRPr="0088310C">
          <w:t>5.1.</w:t>
        </w:r>
        <w:r w:rsidRPr="0088310C">
          <w:rPr>
            <w:rFonts w:eastAsiaTheme="minorEastAsia"/>
            <w:color w:val="auto"/>
            <w:lang w:eastAsia="de-DE"/>
            <w:rPrChange w:id="217" w:author="L-B" w:date="2018-10-18T03:40:00Z">
              <w:rPr>
                <w:rFonts w:eastAsiaTheme="minorEastAsia"/>
                <w:color w:val="auto"/>
                <w:lang w:val="de-DE" w:eastAsia="de-DE"/>
              </w:rPr>
            </w:rPrChange>
          </w:rPr>
          <w:tab/>
        </w:r>
        <w:r w:rsidRPr="0088310C">
          <w:t>In-ServiCe- and photometric intensity</w:t>
        </w:r>
        <w:r w:rsidRPr="0088310C">
          <w:tab/>
        </w:r>
        <w:r w:rsidRPr="0088310C">
          <w:rPr>
            <w:rPrChange w:id="218" w:author="L-B" w:date="2018-10-18T03:40:00Z">
              <w:rPr/>
            </w:rPrChange>
          </w:rPr>
          <w:fldChar w:fldCharType="begin"/>
        </w:r>
        <w:r w:rsidRPr="0088310C">
          <w:instrText xml:space="preserve"> PAGEREF _Toc527537041 \h </w:instrText>
        </w:r>
      </w:ins>
      <w:r w:rsidRPr="0088310C">
        <w:rPr>
          <w:rPrChange w:id="219" w:author="L-B" w:date="2018-10-18T03:40:00Z">
            <w:rPr/>
          </w:rPrChange>
        </w:rPr>
      </w:r>
      <w:r w:rsidRPr="0088310C">
        <w:rPr>
          <w:rPrChange w:id="220" w:author="L-B" w:date="2018-10-18T03:40:00Z">
            <w:rPr/>
          </w:rPrChange>
        </w:rPr>
        <w:fldChar w:fldCharType="separate"/>
      </w:r>
      <w:ins w:id="221" w:author="ceres PC" w:date="2018-10-17T10:54:00Z">
        <w:r w:rsidRPr="0088310C">
          <w:t>13</w:t>
        </w:r>
        <w:r w:rsidRPr="0088310C">
          <w:rPr>
            <w:rPrChange w:id="222" w:author="L-B" w:date="2018-10-18T03:40:00Z">
              <w:rPr/>
            </w:rPrChange>
          </w:rPr>
          <w:fldChar w:fldCharType="end"/>
        </w:r>
      </w:ins>
    </w:p>
    <w:p w14:paraId="5BF02764" w14:textId="06B464D0" w:rsidR="001A546A" w:rsidRPr="0088310C" w:rsidRDefault="001A546A">
      <w:pPr>
        <w:pStyle w:val="TOC2"/>
        <w:rPr>
          <w:ins w:id="223" w:author="ceres PC" w:date="2018-10-17T10:54:00Z"/>
          <w:rFonts w:eastAsiaTheme="minorEastAsia"/>
          <w:color w:val="auto"/>
          <w:lang w:eastAsia="de-DE"/>
          <w:rPrChange w:id="224" w:author="L-B" w:date="2018-10-18T03:40:00Z">
            <w:rPr>
              <w:ins w:id="225" w:author="ceres PC" w:date="2018-10-17T10:54:00Z"/>
              <w:rFonts w:eastAsiaTheme="minorEastAsia"/>
              <w:color w:val="auto"/>
              <w:lang w:val="de-DE" w:eastAsia="de-DE"/>
            </w:rPr>
          </w:rPrChange>
        </w:rPr>
      </w:pPr>
      <w:ins w:id="226" w:author="ceres PC" w:date="2018-10-17T10:54:00Z">
        <w:r w:rsidRPr="0088310C">
          <w:t>5.2.</w:t>
        </w:r>
        <w:r w:rsidRPr="0088310C">
          <w:rPr>
            <w:rFonts w:eastAsiaTheme="minorEastAsia"/>
            <w:color w:val="auto"/>
            <w:lang w:eastAsia="de-DE"/>
            <w:rPrChange w:id="227" w:author="L-B" w:date="2018-10-18T03:40:00Z">
              <w:rPr>
                <w:rFonts w:eastAsiaTheme="minorEastAsia"/>
                <w:color w:val="auto"/>
                <w:lang w:val="de-DE" w:eastAsia="de-DE"/>
              </w:rPr>
            </w:rPrChange>
          </w:rPr>
          <w:tab/>
        </w:r>
        <w:r w:rsidRPr="0088310C">
          <w:t>Steady burning lights</w:t>
        </w:r>
        <w:r w:rsidRPr="0088310C">
          <w:tab/>
        </w:r>
        <w:r w:rsidRPr="0088310C">
          <w:rPr>
            <w:rPrChange w:id="228" w:author="L-B" w:date="2018-10-18T03:40:00Z">
              <w:rPr/>
            </w:rPrChange>
          </w:rPr>
          <w:fldChar w:fldCharType="begin"/>
        </w:r>
        <w:r w:rsidRPr="0088310C">
          <w:instrText xml:space="preserve"> PAGEREF _Toc527537042 \h </w:instrText>
        </w:r>
      </w:ins>
      <w:r w:rsidRPr="0088310C">
        <w:rPr>
          <w:rPrChange w:id="229" w:author="L-B" w:date="2018-10-18T03:40:00Z">
            <w:rPr/>
          </w:rPrChange>
        </w:rPr>
      </w:r>
      <w:r w:rsidRPr="0088310C">
        <w:rPr>
          <w:rPrChange w:id="230" w:author="L-B" w:date="2018-10-18T03:40:00Z">
            <w:rPr/>
          </w:rPrChange>
        </w:rPr>
        <w:fldChar w:fldCharType="separate"/>
      </w:r>
      <w:ins w:id="231" w:author="ceres PC" w:date="2018-10-17T10:54:00Z">
        <w:r w:rsidRPr="0088310C">
          <w:t>14</w:t>
        </w:r>
        <w:r w:rsidRPr="0088310C">
          <w:rPr>
            <w:rPrChange w:id="232" w:author="L-B" w:date="2018-10-18T03:40:00Z">
              <w:rPr/>
            </w:rPrChange>
          </w:rPr>
          <w:fldChar w:fldCharType="end"/>
        </w:r>
      </w:ins>
    </w:p>
    <w:p w14:paraId="2724031E" w14:textId="67E757D2" w:rsidR="001A546A" w:rsidRPr="0088310C" w:rsidRDefault="001A546A">
      <w:pPr>
        <w:pStyle w:val="TOC2"/>
        <w:rPr>
          <w:ins w:id="233" w:author="ceres PC" w:date="2018-10-17T10:54:00Z"/>
          <w:rFonts w:eastAsiaTheme="minorEastAsia"/>
          <w:color w:val="auto"/>
          <w:lang w:eastAsia="de-DE"/>
          <w:rPrChange w:id="234" w:author="L-B" w:date="2018-10-18T03:40:00Z">
            <w:rPr>
              <w:ins w:id="235" w:author="ceres PC" w:date="2018-10-17T10:54:00Z"/>
              <w:rFonts w:eastAsiaTheme="minorEastAsia"/>
              <w:color w:val="auto"/>
              <w:lang w:val="de-DE" w:eastAsia="de-DE"/>
            </w:rPr>
          </w:rPrChange>
        </w:rPr>
      </w:pPr>
      <w:ins w:id="236" w:author="ceres PC" w:date="2018-10-17T10:54:00Z">
        <w:r w:rsidRPr="0088310C">
          <w:rPr>
            <w:rFonts w:eastAsiaTheme="minorEastAsia"/>
          </w:rPr>
          <w:t>5.3.</w:t>
        </w:r>
        <w:r w:rsidRPr="0088310C">
          <w:rPr>
            <w:rFonts w:eastAsiaTheme="minorEastAsia"/>
            <w:color w:val="auto"/>
            <w:lang w:eastAsia="de-DE"/>
            <w:rPrChange w:id="237" w:author="L-B" w:date="2018-10-18T03:40:00Z">
              <w:rPr>
                <w:rFonts w:eastAsiaTheme="minorEastAsia"/>
                <w:color w:val="auto"/>
                <w:lang w:val="de-DE" w:eastAsia="de-DE"/>
              </w:rPr>
            </w:rPrChange>
          </w:rPr>
          <w:tab/>
        </w:r>
        <w:r w:rsidRPr="0088310C">
          <w:rPr>
            <w:rFonts w:eastAsiaTheme="minorEastAsia"/>
          </w:rPr>
          <w:t>Fast switching lights</w:t>
        </w:r>
        <w:r w:rsidRPr="0088310C">
          <w:tab/>
        </w:r>
        <w:r w:rsidRPr="0088310C">
          <w:rPr>
            <w:rPrChange w:id="238" w:author="L-B" w:date="2018-10-18T03:40:00Z">
              <w:rPr/>
            </w:rPrChange>
          </w:rPr>
          <w:fldChar w:fldCharType="begin"/>
        </w:r>
        <w:r w:rsidRPr="0088310C">
          <w:instrText xml:space="preserve"> PAGEREF _Toc527537043 \h </w:instrText>
        </w:r>
      </w:ins>
      <w:r w:rsidRPr="0088310C">
        <w:rPr>
          <w:rPrChange w:id="239" w:author="L-B" w:date="2018-10-18T03:40:00Z">
            <w:rPr/>
          </w:rPrChange>
        </w:rPr>
      </w:r>
      <w:r w:rsidRPr="0088310C">
        <w:rPr>
          <w:rPrChange w:id="240" w:author="L-B" w:date="2018-10-18T03:40:00Z">
            <w:rPr/>
          </w:rPrChange>
        </w:rPr>
        <w:fldChar w:fldCharType="separate"/>
      </w:r>
      <w:ins w:id="241" w:author="ceres PC" w:date="2018-10-17T10:54:00Z">
        <w:r w:rsidRPr="0088310C">
          <w:t>15</w:t>
        </w:r>
        <w:r w:rsidRPr="0088310C">
          <w:rPr>
            <w:rPrChange w:id="242" w:author="L-B" w:date="2018-10-18T03:40:00Z">
              <w:rPr/>
            </w:rPrChange>
          </w:rPr>
          <w:fldChar w:fldCharType="end"/>
        </w:r>
      </w:ins>
    </w:p>
    <w:p w14:paraId="2B985CEF" w14:textId="5200AA36" w:rsidR="001A546A" w:rsidRPr="0088310C" w:rsidRDefault="001A546A">
      <w:pPr>
        <w:pStyle w:val="TOC2"/>
        <w:rPr>
          <w:ins w:id="243" w:author="ceres PC" w:date="2018-10-17T10:54:00Z"/>
          <w:rFonts w:eastAsiaTheme="minorEastAsia"/>
          <w:color w:val="auto"/>
          <w:lang w:eastAsia="de-DE"/>
          <w:rPrChange w:id="244" w:author="L-B" w:date="2018-10-18T03:40:00Z">
            <w:rPr>
              <w:ins w:id="245" w:author="ceres PC" w:date="2018-10-17T10:54:00Z"/>
              <w:rFonts w:eastAsiaTheme="minorEastAsia"/>
              <w:color w:val="auto"/>
              <w:lang w:val="de-DE" w:eastAsia="de-DE"/>
            </w:rPr>
          </w:rPrChange>
        </w:rPr>
      </w:pPr>
      <w:ins w:id="246" w:author="ceres PC" w:date="2018-10-17T10:54:00Z">
        <w:r w:rsidRPr="0088310C">
          <w:rPr>
            <w:rFonts w:eastAsiaTheme="minorEastAsia"/>
          </w:rPr>
          <w:t>5.4.</w:t>
        </w:r>
        <w:r w:rsidRPr="0088310C">
          <w:rPr>
            <w:rFonts w:eastAsiaTheme="minorEastAsia"/>
            <w:color w:val="auto"/>
            <w:lang w:eastAsia="de-DE"/>
            <w:rPrChange w:id="247" w:author="L-B" w:date="2018-10-18T03:40:00Z">
              <w:rPr>
                <w:rFonts w:eastAsiaTheme="minorEastAsia"/>
                <w:color w:val="auto"/>
                <w:lang w:val="de-DE" w:eastAsia="de-DE"/>
              </w:rPr>
            </w:rPrChange>
          </w:rPr>
          <w:tab/>
        </w:r>
        <w:r w:rsidRPr="0088310C">
          <w:rPr>
            <w:rFonts w:eastAsiaTheme="minorEastAsia"/>
          </w:rPr>
          <w:t>Arbitrary flash profile</w:t>
        </w:r>
        <w:r w:rsidRPr="0088310C">
          <w:tab/>
        </w:r>
        <w:r w:rsidRPr="0088310C">
          <w:rPr>
            <w:rPrChange w:id="248" w:author="L-B" w:date="2018-10-18T03:40:00Z">
              <w:rPr/>
            </w:rPrChange>
          </w:rPr>
          <w:fldChar w:fldCharType="begin"/>
        </w:r>
        <w:r w:rsidRPr="0088310C">
          <w:instrText xml:space="preserve"> PAGEREF _Toc527537044 \h </w:instrText>
        </w:r>
      </w:ins>
      <w:r w:rsidRPr="0088310C">
        <w:rPr>
          <w:rPrChange w:id="249" w:author="L-B" w:date="2018-10-18T03:40:00Z">
            <w:rPr/>
          </w:rPrChange>
        </w:rPr>
      </w:r>
      <w:r w:rsidRPr="0088310C">
        <w:rPr>
          <w:rPrChange w:id="250" w:author="L-B" w:date="2018-10-18T03:40:00Z">
            <w:rPr/>
          </w:rPrChange>
        </w:rPr>
        <w:fldChar w:fldCharType="separate"/>
      </w:r>
      <w:ins w:id="251" w:author="ceres PC" w:date="2018-10-17T10:54:00Z">
        <w:r w:rsidRPr="0088310C">
          <w:t>15</w:t>
        </w:r>
        <w:r w:rsidRPr="0088310C">
          <w:rPr>
            <w:rPrChange w:id="252" w:author="L-B" w:date="2018-10-18T03:40:00Z">
              <w:rPr/>
            </w:rPrChange>
          </w:rPr>
          <w:fldChar w:fldCharType="end"/>
        </w:r>
      </w:ins>
    </w:p>
    <w:p w14:paraId="0F31F7CC" w14:textId="1A59C6F3" w:rsidR="001A546A" w:rsidRPr="0088310C" w:rsidRDefault="001A546A">
      <w:pPr>
        <w:pStyle w:val="TOC1"/>
        <w:rPr>
          <w:ins w:id="253" w:author="ceres PC" w:date="2018-10-17T10:54:00Z"/>
          <w:rFonts w:eastAsiaTheme="minorEastAsia"/>
          <w:b w:val="0"/>
          <w:color w:val="auto"/>
          <w:lang w:eastAsia="de-DE"/>
          <w:rPrChange w:id="254" w:author="L-B" w:date="2018-10-18T03:40:00Z">
            <w:rPr>
              <w:ins w:id="255" w:author="ceres PC" w:date="2018-10-17T10:54:00Z"/>
              <w:rFonts w:eastAsiaTheme="minorEastAsia"/>
              <w:b w:val="0"/>
              <w:color w:val="auto"/>
              <w:lang w:val="de-DE" w:eastAsia="de-DE"/>
            </w:rPr>
          </w:rPrChange>
        </w:rPr>
      </w:pPr>
      <w:ins w:id="256" w:author="ceres PC" w:date="2018-10-17T10:54:00Z">
        <w:r w:rsidRPr="0088310C">
          <w:t>6.</w:t>
        </w:r>
        <w:r w:rsidRPr="0088310C">
          <w:rPr>
            <w:rFonts w:eastAsiaTheme="minorEastAsia"/>
            <w:b w:val="0"/>
            <w:color w:val="auto"/>
            <w:lang w:eastAsia="de-DE"/>
            <w:rPrChange w:id="257" w:author="L-B" w:date="2018-10-18T03:40:00Z">
              <w:rPr>
                <w:rFonts w:eastAsiaTheme="minorEastAsia"/>
                <w:b w:val="0"/>
                <w:color w:val="auto"/>
                <w:lang w:val="de-DE" w:eastAsia="de-DE"/>
              </w:rPr>
            </w:rPrChange>
          </w:rPr>
          <w:tab/>
        </w:r>
        <w:r w:rsidRPr="0088310C">
          <w:t>Luminous intensity and range calculation</w:t>
        </w:r>
        <w:r w:rsidRPr="0088310C">
          <w:tab/>
        </w:r>
        <w:r w:rsidRPr="0088310C">
          <w:rPr>
            <w:rPrChange w:id="258" w:author="L-B" w:date="2018-10-18T03:40:00Z">
              <w:rPr/>
            </w:rPrChange>
          </w:rPr>
          <w:fldChar w:fldCharType="begin"/>
        </w:r>
        <w:r w:rsidRPr="0088310C">
          <w:instrText xml:space="preserve"> PAGEREF _Toc527537045 \h </w:instrText>
        </w:r>
      </w:ins>
      <w:r w:rsidRPr="0088310C">
        <w:rPr>
          <w:rPrChange w:id="259" w:author="L-B" w:date="2018-10-18T03:40:00Z">
            <w:rPr/>
          </w:rPrChange>
        </w:rPr>
      </w:r>
      <w:r w:rsidRPr="0088310C">
        <w:rPr>
          <w:rPrChange w:id="260" w:author="L-B" w:date="2018-10-18T03:40:00Z">
            <w:rPr/>
          </w:rPrChange>
        </w:rPr>
        <w:fldChar w:fldCharType="separate"/>
      </w:r>
      <w:ins w:id="261" w:author="ceres PC" w:date="2018-10-17T10:54:00Z">
        <w:r w:rsidRPr="0088310C">
          <w:t>15</w:t>
        </w:r>
        <w:r w:rsidRPr="0088310C">
          <w:rPr>
            <w:rPrChange w:id="262" w:author="L-B" w:date="2018-10-18T03:40:00Z">
              <w:rPr/>
            </w:rPrChange>
          </w:rPr>
          <w:fldChar w:fldCharType="end"/>
        </w:r>
      </w:ins>
    </w:p>
    <w:p w14:paraId="0AFBFEB7" w14:textId="03A09957" w:rsidR="001A546A" w:rsidRPr="0088310C" w:rsidRDefault="001A546A">
      <w:pPr>
        <w:pStyle w:val="TOC1"/>
        <w:rPr>
          <w:ins w:id="263" w:author="ceres PC" w:date="2018-10-17T10:54:00Z"/>
          <w:rFonts w:eastAsiaTheme="minorEastAsia"/>
          <w:b w:val="0"/>
          <w:color w:val="auto"/>
          <w:lang w:eastAsia="de-DE"/>
          <w:rPrChange w:id="264" w:author="L-B" w:date="2018-10-18T03:40:00Z">
            <w:rPr>
              <w:ins w:id="265" w:author="ceres PC" w:date="2018-10-17T10:54:00Z"/>
              <w:rFonts w:eastAsiaTheme="minorEastAsia"/>
              <w:b w:val="0"/>
              <w:color w:val="auto"/>
              <w:lang w:val="de-DE" w:eastAsia="de-DE"/>
            </w:rPr>
          </w:rPrChange>
        </w:rPr>
      </w:pPr>
      <w:ins w:id="266" w:author="ceres PC" w:date="2018-10-17T10:54:00Z">
        <w:r w:rsidRPr="0088310C">
          <w:t>7.</w:t>
        </w:r>
        <w:r w:rsidRPr="0088310C">
          <w:rPr>
            <w:rFonts w:eastAsiaTheme="minorEastAsia"/>
            <w:b w:val="0"/>
            <w:color w:val="auto"/>
            <w:lang w:eastAsia="de-DE"/>
            <w:rPrChange w:id="267" w:author="L-B" w:date="2018-10-18T03:40:00Z">
              <w:rPr>
                <w:rFonts w:eastAsiaTheme="minorEastAsia"/>
                <w:b w:val="0"/>
                <w:color w:val="auto"/>
                <w:lang w:val="de-DE" w:eastAsia="de-DE"/>
              </w:rPr>
            </w:rPrChange>
          </w:rPr>
          <w:tab/>
        </w:r>
        <w:r w:rsidRPr="0088310C">
          <w:t>Luminous intensity calculations</w:t>
        </w:r>
        <w:r w:rsidRPr="0088310C">
          <w:tab/>
        </w:r>
        <w:r w:rsidRPr="0088310C">
          <w:rPr>
            <w:rPrChange w:id="268" w:author="L-B" w:date="2018-10-18T03:40:00Z">
              <w:rPr/>
            </w:rPrChange>
          </w:rPr>
          <w:fldChar w:fldCharType="begin"/>
        </w:r>
        <w:r w:rsidRPr="0088310C">
          <w:instrText xml:space="preserve"> PAGEREF _Toc527537046 \h </w:instrText>
        </w:r>
      </w:ins>
      <w:r w:rsidRPr="0088310C">
        <w:rPr>
          <w:rPrChange w:id="269" w:author="L-B" w:date="2018-10-18T03:40:00Z">
            <w:rPr/>
          </w:rPrChange>
        </w:rPr>
      </w:r>
      <w:r w:rsidRPr="0088310C">
        <w:rPr>
          <w:rPrChange w:id="270" w:author="L-B" w:date="2018-10-18T03:40:00Z">
            <w:rPr/>
          </w:rPrChange>
        </w:rPr>
        <w:fldChar w:fldCharType="separate"/>
      </w:r>
      <w:ins w:id="271" w:author="ceres PC" w:date="2018-10-17T10:54:00Z">
        <w:r w:rsidRPr="0088310C">
          <w:t>16</w:t>
        </w:r>
        <w:r w:rsidRPr="0088310C">
          <w:rPr>
            <w:rPrChange w:id="272" w:author="L-B" w:date="2018-10-18T03:40:00Z">
              <w:rPr/>
            </w:rPrChange>
          </w:rPr>
          <w:fldChar w:fldCharType="end"/>
        </w:r>
      </w:ins>
    </w:p>
    <w:p w14:paraId="00676F67" w14:textId="0703F715" w:rsidR="001A546A" w:rsidRPr="0088310C" w:rsidRDefault="001A546A">
      <w:pPr>
        <w:pStyle w:val="TOC2"/>
        <w:rPr>
          <w:ins w:id="273" w:author="ceres PC" w:date="2018-10-17T10:54:00Z"/>
          <w:rFonts w:eastAsiaTheme="minorEastAsia"/>
          <w:color w:val="auto"/>
          <w:lang w:eastAsia="de-DE"/>
          <w:rPrChange w:id="274" w:author="L-B" w:date="2018-10-18T03:40:00Z">
            <w:rPr>
              <w:ins w:id="275" w:author="ceres PC" w:date="2018-10-17T10:54:00Z"/>
              <w:rFonts w:eastAsiaTheme="minorEastAsia"/>
              <w:color w:val="auto"/>
              <w:lang w:val="de-DE" w:eastAsia="de-DE"/>
            </w:rPr>
          </w:rPrChange>
        </w:rPr>
      </w:pPr>
      <w:ins w:id="276" w:author="ceres PC" w:date="2018-10-17T10:54:00Z">
        <w:r w:rsidRPr="0088310C">
          <w:t>7.1.</w:t>
        </w:r>
        <w:r w:rsidRPr="0088310C">
          <w:rPr>
            <w:rFonts w:eastAsiaTheme="minorEastAsia"/>
            <w:color w:val="auto"/>
            <w:lang w:eastAsia="de-DE"/>
            <w:rPrChange w:id="277" w:author="L-B" w:date="2018-10-18T03:40:00Z">
              <w:rPr>
                <w:rFonts w:eastAsiaTheme="minorEastAsia"/>
                <w:color w:val="auto"/>
                <w:lang w:val="de-DE" w:eastAsia="de-DE"/>
              </w:rPr>
            </w:rPrChange>
          </w:rPr>
          <w:tab/>
        </w:r>
        <w:r w:rsidRPr="0088310C">
          <w:t>Minimum luminous intensity</w:t>
        </w:r>
        <w:r w:rsidRPr="0088310C">
          <w:tab/>
        </w:r>
        <w:r w:rsidRPr="0088310C">
          <w:rPr>
            <w:rPrChange w:id="278" w:author="L-B" w:date="2018-10-18T03:40:00Z">
              <w:rPr/>
            </w:rPrChange>
          </w:rPr>
          <w:fldChar w:fldCharType="begin"/>
        </w:r>
        <w:r w:rsidRPr="0088310C">
          <w:instrText xml:space="preserve"> PAGEREF _Toc527537047 \h </w:instrText>
        </w:r>
      </w:ins>
      <w:r w:rsidRPr="0088310C">
        <w:rPr>
          <w:rPrChange w:id="279" w:author="L-B" w:date="2018-10-18T03:40:00Z">
            <w:rPr/>
          </w:rPrChange>
        </w:rPr>
      </w:r>
      <w:r w:rsidRPr="0088310C">
        <w:rPr>
          <w:rPrChange w:id="280" w:author="L-B" w:date="2018-10-18T03:40:00Z">
            <w:rPr/>
          </w:rPrChange>
        </w:rPr>
        <w:fldChar w:fldCharType="separate"/>
      </w:r>
      <w:ins w:id="281" w:author="ceres PC" w:date="2018-10-17T10:54:00Z">
        <w:r w:rsidRPr="0088310C">
          <w:t>17</w:t>
        </w:r>
        <w:r w:rsidRPr="0088310C">
          <w:rPr>
            <w:rPrChange w:id="282" w:author="L-B" w:date="2018-10-18T03:40:00Z">
              <w:rPr/>
            </w:rPrChange>
          </w:rPr>
          <w:fldChar w:fldCharType="end"/>
        </w:r>
      </w:ins>
    </w:p>
    <w:p w14:paraId="1B296962" w14:textId="512AC19D" w:rsidR="001A546A" w:rsidRPr="0088310C" w:rsidRDefault="001A546A">
      <w:pPr>
        <w:pStyle w:val="TOC2"/>
        <w:rPr>
          <w:ins w:id="283" w:author="ceres PC" w:date="2018-10-17T10:54:00Z"/>
          <w:rFonts w:eastAsiaTheme="minorEastAsia"/>
          <w:color w:val="auto"/>
          <w:lang w:eastAsia="de-DE"/>
          <w:rPrChange w:id="284" w:author="L-B" w:date="2018-10-18T03:40:00Z">
            <w:rPr>
              <w:ins w:id="285" w:author="ceres PC" w:date="2018-10-17T10:54:00Z"/>
              <w:rFonts w:eastAsiaTheme="minorEastAsia"/>
              <w:color w:val="auto"/>
              <w:lang w:val="de-DE" w:eastAsia="de-DE"/>
            </w:rPr>
          </w:rPrChange>
        </w:rPr>
      </w:pPr>
      <w:ins w:id="286" w:author="ceres PC" w:date="2018-10-17T10:54:00Z">
        <w:r w:rsidRPr="0088310C">
          <w:t>7.2.</w:t>
        </w:r>
        <w:r w:rsidRPr="0088310C">
          <w:rPr>
            <w:rFonts w:eastAsiaTheme="minorEastAsia"/>
            <w:color w:val="auto"/>
            <w:lang w:eastAsia="de-DE"/>
            <w:rPrChange w:id="287" w:author="L-B" w:date="2018-10-18T03:40:00Z">
              <w:rPr>
                <w:rFonts w:eastAsiaTheme="minorEastAsia"/>
                <w:color w:val="auto"/>
                <w:lang w:val="de-DE" w:eastAsia="de-DE"/>
              </w:rPr>
            </w:rPrChange>
          </w:rPr>
          <w:tab/>
        </w:r>
        <w:r w:rsidRPr="0088310C">
          <w:t>Maximum luminous intensity</w:t>
        </w:r>
        <w:r w:rsidRPr="0088310C">
          <w:tab/>
        </w:r>
        <w:r w:rsidRPr="0088310C">
          <w:rPr>
            <w:rPrChange w:id="288" w:author="L-B" w:date="2018-10-18T03:40:00Z">
              <w:rPr/>
            </w:rPrChange>
          </w:rPr>
          <w:fldChar w:fldCharType="begin"/>
        </w:r>
        <w:r w:rsidRPr="0088310C">
          <w:instrText xml:space="preserve"> PAGEREF _Toc527537048 \h </w:instrText>
        </w:r>
      </w:ins>
      <w:r w:rsidRPr="0088310C">
        <w:rPr>
          <w:rPrChange w:id="289" w:author="L-B" w:date="2018-10-18T03:40:00Z">
            <w:rPr/>
          </w:rPrChange>
        </w:rPr>
      </w:r>
      <w:r w:rsidRPr="0088310C">
        <w:rPr>
          <w:rPrChange w:id="290" w:author="L-B" w:date="2018-10-18T03:40:00Z">
            <w:rPr/>
          </w:rPrChange>
        </w:rPr>
        <w:fldChar w:fldCharType="separate"/>
      </w:r>
      <w:ins w:id="291" w:author="ceres PC" w:date="2018-10-17T10:54:00Z">
        <w:r w:rsidRPr="0088310C">
          <w:t>17</w:t>
        </w:r>
        <w:r w:rsidRPr="0088310C">
          <w:rPr>
            <w:rPrChange w:id="292" w:author="L-B" w:date="2018-10-18T03:40:00Z">
              <w:rPr/>
            </w:rPrChange>
          </w:rPr>
          <w:fldChar w:fldCharType="end"/>
        </w:r>
      </w:ins>
    </w:p>
    <w:p w14:paraId="1EBC9977" w14:textId="197BEFBC" w:rsidR="001A546A" w:rsidRPr="0088310C" w:rsidRDefault="001A546A">
      <w:pPr>
        <w:pStyle w:val="TOC2"/>
        <w:rPr>
          <w:ins w:id="293" w:author="ceres PC" w:date="2018-10-17T10:54:00Z"/>
          <w:rFonts w:eastAsiaTheme="minorEastAsia"/>
          <w:color w:val="auto"/>
          <w:lang w:eastAsia="de-DE"/>
          <w:rPrChange w:id="294" w:author="L-B" w:date="2018-10-18T03:40:00Z">
            <w:rPr>
              <w:ins w:id="295" w:author="ceres PC" w:date="2018-10-17T10:54:00Z"/>
              <w:rFonts w:eastAsiaTheme="minorEastAsia"/>
              <w:color w:val="auto"/>
              <w:lang w:val="de-DE" w:eastAsia="de-DE"/>
            </w:rPr>
          </w:rPrChange>
        </w:rPr>
      </w:pPr>
      <w:ins w:id="296" w:author="ceres PC" w:date="2018-10-17T10:54:00Z">
        <w:r w:rsidRPr="0088310C">
          <w:t>7.3.</w:t>
        </w:r>
        <w:r w:rsidRPr="0088310C">
          <w:rPr>
            <w:rFonts w:eastAsiaTheme="minorEastAsia"/>
            <w:color w:val="auto"/>
            <w:lang w:eastAsia="de-DE"/>
            <w:rPrChange w:id="297" w:author="L-B" w:date="2018-10-18T03:40:00Z">
              <w:rPr>
                <w:rFonts w:eastAsiaTheme="minorEastAsia"/>
                <w:color w:val="auto"/>
                <w:lang w:val="de-DE" w:eastAsia="de-DE"/>
              </w:rPr>
            </w:rPrChange>
          </w:rPr>
          <w:tab/>
        </w:r>
        <w:r w:rsidRPr="0088310C">
          <w:t>Design intensity</w:t>
        </w:r>
        <w:r w:rsidRPr="0088310C">
          <w:tab/>
        </w:r>
        <w:r w:rsidRPr="0088310C">
          <w:rPr>
            <w:rPrChange w:id="298" w:author="L-B" w:date="2018-10-18T03:40:00Z">
              <w:rPr/>
            </w:rPrChange>
          </w:rPr>
          <w:fldChar w:fldCharType="begin"/>
        </w:r>
        <w:r w:rsidRPr="0088310C">
          <w:instrText xml:space="preserve"> PAGEREF _Toc527537049 \h </w:instrText>
        </w:r>
      </w:ins>
      <w:r w:rsidRPr="0088310C">
        <w:rPr>
          <w:rPrChange w:id="299" w:author="L-B" w:date="2018-10-18T03:40:00Z">
            <w:rPr/>
          </w:rPrChange>
        </w:rPr>
      </w:r>
      <w:r w:rsidRPr="0088310C">
        <w:rPr>
          <w:rPrChange w:id="300" w:author="L-B" w:date="2018-10-18T03:40:00Z">
            <w:rPr/>
          </w:rPrChange>
        </w:rPr>
        <w:fldChar w:fldCharType="separate"/>
      </w:r>
      <w:ins w:id="301" w:author="ceres PC" w:date="2018-10-17T10:54:00Z">
        <w:r w:rsidRPr="0088310C">
          <w:t>17</w:t>
        </w:r>
        <w:r w:rsidRPr="0088310C">
          <w:rPr>
            <w:rPrChange w:id="302" w:author="L-B" w:date="2018-10-18T03:40:00Z">
              <w:rPr/>
            </w:rPrChange>
          </w:rPr>
          <w:fldChar w:fldCharType="end"/>
        </w:r>
      </w:ins>
    </w:p>
    <w:p w14:paraId="44582952" w14:textId="075555F5" w:rsidR="001A546A" w:rsidRPr="0088310C" w:rsidRDefault="001A546A">
      <w:pPr>
        <w:pStyle w:val="TOC2"/>
        <w:rPr>
          <w:ins w:id="303" w:author="ceres PC" w:date="2018-10-17T10:54:00Z"/>
          <w:rFonts w:eastAsiaTheme="minorEastAsia"/>
          <w:color w:val="auto"/>
          <w:lang w:eastAsia="de-DE"/>
          <w:rPrChange w:id="304" w:author="L-B" w:date="2018-10-18T03:40:00Z">
            <w:rPr>
              <w:ins w:id="305" w:author="ceres PC" w:date="2018-10-17T10:54:00Z"/>
              <w:rFonts w:eastAsiaTheme="minorEastAsia"/>
              <w:color w:val="auto"/>
              <w:lang w:val="de-DE" w:eastAsia="de-DE"/>
            </w:rPr>
          </w:rPrChange>
        </w:rPr>
      </w:pPr>
      <w:ins w:id="306" w:author="ceres PC" w:date="2018-10-17T10:54:00Z">
        <w:r w:rsidRPr="0088310C">
          <w:t>7.4.</w:t>
        </w:r>
        <w:r w:rsidRPr="0088310C">
          <w:rPr>
            <w:rFonts w:eastAsiaTheme="minorEastAsia"/>
            <w:color w:val="auto"/>
            <w:lang w:eastAsia="de-DE"/>
            <w:rPrChange w:id="307" w:author="L-B" w:date="2018-10-18T03:40:00Z">
              <w:rPr>
                <w:rFonts w:eastAsiaTheme="minorEastAsia"/>
                <w:color w:val="auto"/>
                <w:lang w:val="de-DE" w:eastAsia="de-DE"/>
              </w:rPr>
            </w:rPrChange>
          </w:rPr>
          <w:tab/>
        </w:r>
        <w:r w:rsidRPr="0088310C">
          <w:t>Standard design methodology</w:t>
        </w:r>
        <w:r w:rsidRPr="0088310C">
          <w:tab/>
        </w:r>
        <w:r w:rsidRPr="0088310C">
          <w:rPr>
            <w:rPrChange w:id="308" w:author="L-B" w:date="2018-10-18T03:40:00Z">
              <w:rPr/>
            </w:rPrChange>
          </w:rPr>
          <w:fldChar w:fldCharType="begin"/>
        </w:r>
        <w:r w:rsidRPr="0088310C">
          <w:instrText xml:space="preserve"> PAGEREF _Toc527537340 \h </w:instrText>
        </w:r>
      </w:ins>
      <w:r w:rsidRPr="0088310C">
        <w:rPr>
          <w:rPrChange w:id="309" w:author="L-B" w:date="2018-10-18T03:40:00Z">
            <w:rPr/>
          </w:rPrChange>
        </w:rPr>
      </w:r>
      <w:r w:rsidRPr="0088310C">
        <w:rPr>
          <w:rPrChange w:id="310" w:author="L-B" w:date="2018-10-18T03:40:00Z">
            <w:rPr/>
          </w:rPrChange>
        </w:rPr>
        <w:fldChar w:fldCharType="separate"/>
      </w:r>
      <w:ins w:id="311" w:author="ceres PC" w:date="2018-10-17T10:54:00Z">
        <w:r w:rsidRPr="0088310C">
          <w:t>17</w:t>
        </w:r>
        <w:r w:rsidRPr="0088310C">
          <w:rPr>
            <w:rPrChange w:id="312" w:author="L-B" w:date="2018-10-18T03:40:00Z">
              <w:rPr/>
            </w:rPrChange>
          </w:rPr>
          <w:fldChar w:fldCharType="end"/>
        </w:r>
      </w:ins>
    </w:p>
    <w:p w14:paraId="05360662" w14:textId="507B2698" w:rsidR="001A546A" w:rsidRPr="0088310C" w:rsidRDefault="001A546A">
      <w:pPr>
        <w:pStyle w:val="TOC3"/>
        <w:tabs>
          <w:tab w:val="left" w:pos="1134"/>
          <w:tab w:val="right" w:leader="dot" w:pos="10195"/>
        </w:tabs>
        <w:rPr>
          <w:ins w:id="313" w:author="ceres PC" w:date="2018-10-17T10:54:00Z"/>
          <w:rFonts w:eastAsiaTheme="minorEastAsia"/>
          <w:noProof/>
          <w:sz w:val="22"/>
          <w:lang w:eastAsia="de-DE"/>
          <w:rPrChange w:id="314" w:author="L-B" w:date="2018-10-18T03:40:00Z">
            <w:rPr>
              <w:ins w:id="315" w:author="ceres PC" w:date="2018-10-17T10:54:00Z"/>
              <w:rFonts w:eastAsiaTheme="minorEastAsia"/>
              <w:noProof/>
              <w:sz w:val="22"/>
              <w:lang w:val="de-DE" w:eastAsia="de-DE"/>
            </w:rPr>
          </w:rPrChange>
        </w:rPr>
      </w:pPr>
      <w:ins w:id="316" w:author="ceres PC" w:date="2018-10-17T10:54:00Z">
        <w:r w:rsidRPr="0088310C">
          <w:rPr>
            <w:noProof/>
          </w:rPr>
          <w:t>7.4.1.</w:t>
        </w:r>
        <w:r w:rsidRPr="0088310C">
          <w:rPr>
            <w:rFonts w:eastAsiaTheme="minorEastAsia"/>
            <w:noProof/>
            <w:sz w:val="22"/>
            <w:lang w:eastAsia="de-DE"/>
            <w:rPrChange w:id="317" w:author="L-B" w:date="2018-10-18T03:40:00Z">
              <w:rPr>
                <w:rFonts w:eastAsiaTheme="minorEastAsia"/>
                <w:noProof/>
                <w:sz w:val="22"/>
                <w:lang w:val="de-DE" w:eastAsia="de-DE"/>
              </w:rPr>
            </w:rPrChange>
          </w:rPr>
          <w:tab/>
        </w:r>
        <w:r w:rsidRPr="0088310C">
          <w:rPr>
            <w:noProof/>
          </w:rPr>
          <w:t>Step 1</w:t>
        </w:r>
        <w:r w:rsidRPr="0088310C">
          <w:rPr>
            <w:noProof/>
          </w:rPr>
          <w:tab/>
        </w:r>
        <w:r w:rsidRPr="0088310C">
          <w:rPr>
            <w:noProof/>
            <w:rPrChange w:id="318" w:author="L-B" w:date="2018-10-18T03:40:00Z">
              <w:rPr>
                <w:noProof/>
              </w:rPr>
            </w:rPrChange>
          </w:rPr>
          <w:fldChar w:fldCharType="begin"/>
        </w:r>
        <w:r w:rsidRPr="0088310C">
          <w:rPr>
            <w:noProof/>
          </w:rPr>
          <w:instrText xml:space="preserve"> PAGEREF _Toc527537341 \h </w:instrText>
        </w:r>
      </w:ins>
      <w:r w:rsidRPr="0088310C">
        <w:rPr>
          <w:noProof/>
          <w:rPrChange w:id="319" w:author="L-B" w:date="2018-10-18T03:40:00Z">
            <w:rPr>
              <w:noProof/>
            </w:rPr>
          </w:rPrChange>
        </w:rPr>
      </w:r>
      <w:r w:rsidRPr="0088310C">
        <w:rPr>
          <w:noProof/>
          <w:rPrChange w:id="320" w:author="L-B" w:date="2018-10-18T03:40:00Z">
            <w:rPr>
              <w:noProof/>
            </w:rPr>
          </w:rPrChange>
        </w:rPr>
        <w:fldChar w:fldCharType="separate"/>
      </w:r>
      <w:ins w:id="321" w:author="ceres PC" w:date="2018-10-17T10:54:00Z">
        <w:r w:rsidRPr="0088310C">
          <w:rPr>
            <w:noProof/>
          </w:rPr>
          <w:t>17</w:t>
        </w:r>
        <w:r w:rsidRPr="0088310C">
          <w:rPr>
            <w:noProof/>
            <w:rPrChange w:id="322" w:author="L-B" w:date="2018-10-18T03:40:00Z">
              <w:rPr>
                <w:noProof/>
              </w:rPr>
            </w:rPrChange>
          </w:rPr>
          <w:fldChar w:fldCharType="end"/>
        </w:r>
      </w:ins>
    </w:p>
    <w:p w14:paraId="049F9E0B" w14:textId="7F9B7A28" w:rsidR="001A546A" w:rsidRPr="0088310C" w:rsidRDefault="001A546A">
      <w:pPr>
        <w:pStyle w:val="TOC3"/>
        <w:tabs>
          <w:tab w:val="left" w:pos="1134"/>
          <w:tab w:val="right" w:leader="dot" w:pos="10195"/>
        </w:tabs>
        <w:rPr>
          <w:ins w:id="323" w:author="ceres PC" w:date="2018-10-17T10:54:00Z"/>
          <w:rFonts w:eastAsiaTheme="minorEastAsia"/>
          <w:noProof/>
          <w:sz w:val="22"/>
          <w:lang w:eastAsia="de-DE"/>
          <w:rPrChange w:id="324" w:author="L-B" w:date="2018-10-18T03:40:00Z">
            <w:rPr>
              <w:ins w:id="325" w:author="ceres PC" w:date="2018-10-17T10:54:00Z"/>
              <w:rFonts w:eastAsiaTheme="minorEastAsia"/>
              <w:noProof/>
              <w:sz w:val="22"/>
              <w:lang w:val="de-DE" w:eastAsia="de-DE"/>
            </w:rPr>
          </w:rPrChange>
        </w:rPr>
      </w:pPr>
      <w:ins w:id="326" w:author="ceres PC" w:date="2018-10-17T10:54:00Z">
        <w:r w:rsidRPr="0088310C">
          <w:rPr>
            <w:noProof/>
          </w:rPr>
          <w:t>7.4.2.</w:t>
        </w:r>
        <w:r w:rsidRPr="0088310C">
          <w:rPr>
            <w:rFonts w:eastAsiaTheme="minorEastAsia"/>
            <w:noProof/>
            <w:sz w:val="22"/>
            <w:lang w:eastAsia="de-DE"/>
            <w:rPrChange w:id="327" w:author="L-B" w:date="2018-10-18T03:40:00Z">
              <w:rPr>
                <w:rFonts w:eastAsiaTheme="minorEastAsia"/>
                <w:noProof/>
                <w:sz w:val="22"/>
                <w:lang w:val="de-DE" w:eastAsia="de-DE"/>
              </w:rPr>
            </w:rPrChange>
          </w:rPr>
          <w:tab/>
        </w:r>
        <w:r w:rsidRPr="0088310C">
          <w:rPr>
            <w:noProof/>
          </w:rPr>
          <w:t>Step 2</w:t>
        </w:r>
        <w:r w:rsidRPr="0088310C">
          <w:rPr>
            <w:noProof/>
          </w:rPr>
          <w:tab/>
        </w:r>
        <w:r w:rsidRPr="0088310C">
          <w:rPr>
            <w:noProof/>
            <w:rPrChange w:id="328" w:author="L-B" w:date="2018-10-18T03:40:00Z">
              <w:rPr>
                <w:noProof/>
              </w:rPr>
            </w:rPrChange>
          </w:rPr>
          <w:fldChar w:fldCharType="begin"/>
        </w:r>
        <w:r w:rsidRPr="0088310C">
          <w:rPr>
            <w:noProof/>
          </w:rPr>
          <w:instrText xml:space="preserve"> PAGEREF _Toc527537342 \h </w:instrText>
        </w:r>
      </w:ins>
      <w:r w:rsidRPr="0088310C">
        <w:rPr>
          <w:noProof/>
          <w:rPrChange w:id="329" w:author="L-B" w:date="2018-10-18T03:40:00Z">
            <w:rPr>
              <w:noProof/>
            </w:rPr>
          </w:rPrChange>
        </w:rPr>
      </w:r>
      <w:r w:rsidRPr="0088310C">
        <w:rPr>
          <w:noProof/>
          <w:rPrChange w:id="330" w:author="L-B" w:date="2018-10-18T03:40:00Z">
            <w:rPr>
              <w:noProof/>
            </w:rPr>
          </w:rPrChange>
        </w:rPr>
        <w:fldChar w:fldCharType="separate"/>
      </w:r>
      <w:ins w:id="331" w:author="ceres PC" w:date="2018-10-17T10:54:00Z">
        <w:r w:rsidRPr="0088310C">
          <w:rPr>
            <w:noProof/>
          </w:rPr>
          <w:t>18</w:t>
        </w:r>
        <w:r w:rsidRPr="0088310C">
          <w:rPr>
            <w:noProof/>
            <w:rPrChange w:id="332" w:author="L-B" w:date="2018-10-18T03:40:00Z">
              <w:rPr>
                <w:noProof/>
              </w:rPr>
            </w:rPrChange>
          </w:rPr>
          <w:fldChar w:fldCharType="end"/>
        </w:r>
      </w:ins>
    </w:p>
    <w:p w14:paraId="7A7EC790" w14:textId="713254EE" w:rsidR="001A546A" w:rsidRPr="0088310C" w:rsidRDefault="001A546A">
      <w:pPr>
        <w:pStyle w:val="TOC3"/>
        <w:tabs>
          <w:tab w:val="left" w:pos="1134"/>
          <w:tab w:val="right" w:leader="dot" w:pos="10195"/>
        </w:tabs>
        <w:rPr>
          <w:ins w:id="333" w:author="ceres PC" w:date="2018-10-17T10:54:00Z"/>
          <w:rFonts w:eastAsiaTheme="minorEastAsia"/>
          <w:noProof/>
          <w:sz w:val="22"/>
          <w:lang w:eastAsia="de-DE"/>
          <w:rPrChange w:id="334" w:author="L-B" w:date="2018-10-18T03:40:00Z">
            <w:rPr>
              <w:ins w:id="335" w:author="ceres PC" w:date="2018-10-17T10:54:00Z"/>
              <w:rFonts w:eastAsiaTheme="minorEastAsia"/>
              <w:noProof/>
              <w:sz w:val="22"/>
              <w:lang w:val="de-DE" w:eastAsia="de-DE"/>
            </w:rPr>
          </w:rPrChange>
        </w:rPr>
      </w:pPr>
      <w:ins w:id="336" w:author="ceres PC" w:date="2018-10-17T10:54:00Z">
        <w:r w:rsidRPr="0088310C">
          <w:rPr>
            <w:noProof/>
          </w:rPr>
          <w:t>7.4.3.</w:t>
        </w:r>
        <w:r w:rsidRPr="0088310C">
          <w:rPr>
            <w:rFonts w:eastAsiaTheme="minorEastAsia"/>
            <w:noProof/>
            <w:sz w:val="22"/>
            <w:lang w:eastAsia="de-DE"/>
            <w:rPrChange w:id="337" w:author="L-B" w:date="2018-10-18T03:40:00Z">
              <w:rPr>
                <w:rFonts w:eastAsiaTheme="minorEastAsia"/>
                <w:noProof/>
                <w:sz w:val="22"/>
                <w:lang w:val="de-DE" w:eastAsia="de-DE"/>
              </w:rPr>
            </w:rPrChange>
          </w:rPr>
          <w:tab/>
        </w:r>
        <w:r w:rsidRPr="0088310C">
          <w:rPr>
            <w:noProof/>
          </w:rPr>
          <w:t>Step 3</w:t>
        </w:r>
        <w:r w:rsidRPr="0088310C">
          <w:rPr>
            <w:noProof/>
          </w:rPr>
          <w:tab/>
        </w:r>
        <w:r w:rsidRPr="0088310C">
          <w:rPr>
            <w:noProof/>
            <w:rPrChange w:id="338" w:author="L-B" w:date="2018-10-18T03:40:00Z">
              <w:rPr>
                <w:noProof/>
              </w:rPr>
            </w:rPrChange>
          </w:rPr>
          <w:fldChar w:fldCharType="begin"/>
        </w:r>
        <w:r w:rsidRPr="0088310C">
          <w:rPr>
            <w:noProof/>
          </w:rPr>
          <w:instrText xml:space="preserve"> PAGEREF _Toc527537343 \h </w:instrText>
        </w:r>
      </w:ins>
      <w:r w:rsidRPr="0088310C">
        <w:rPr>
          <w:noProof/>
          <w:rPrChange w:id="339" w:author="L-B" w:date="2018-10-18T03:40:00Z">
            <w:rPr>
              <w:noProof/>
            </w:rPr>
          </w:rPrChange>
        </w:rPr>
      </w:r>
      <w:r w:rsidRPr="0088310C">
        <w:rPr>
          <w:noProof/>
          <w:rPrChange w:id="340" w:author="L-B" w:date="2018-10-18T03:40:00Z">
            <w:rPr>
              <w:noProof/>
            </w:rPr>
          </w:rPrChange>
        </w:rPr>
        <w:fldChar w:fldCharType="separate"/>
      </w:r>
      <w:ins w:id="341" w:author="ceres PC" w:date="2018-10-17T10:54:00Z">
        <w:r w:rsidRPr="0088310C">
          <w:rPr>
            <w:noProof/>
          </w:rPr>
          <w:t>18</w:t>
        </w:r>
        <w:r w:rsidRPr="0088310C">
          <w:rPr>
            <w:noProof/>
            <w:rPrChange w:id="342" w:author="L-B" w:date="2018-10-18T03:40:00Z">
              <w:rPr>
                <w:noProof/>
              </w:rPr>
            </w:rPrChange>
          </w:rPr>
          <w:fldChar w:fldCharType="end"/>
        </w:r>
      </w:ins>
    </w:p>
    <w:p w14:paraId="6CBAC8A9" w14:textId="3C8C3771" w:rsidR="001A546A" w:rsidRPr="0088310C" w:rsidRDefault="001A546A">
      <w:pPr>
        <w:pStyle w:val="TOC3"/>
        <w:tabs>
          <w:tab w:val="left" w:pos="1134"/>
          <w:tab w:val="right" w:leader="dot" w:pos="10195"/>
        </w:tabs>
        <w:rPr>
          <w:ins w:id="343" w:author="ceres PC" w:date="2018-10-17T10:54:00Z"/>
          <w:rFonts w:eastAsiaTheme="minorEastAsia"/>
          <w:noProof/>
          <w:sz w:val="22"/>
          <w:lang w:eastAsia="de-DE"/>
          <w:rPrChange w:id="344" w:author="L-B" w:date="2018-10-18T03:40:00Z">
            <w:rPr>
              <w:ins w:id="345" w:author="ceres PC" w:date="2018-10-17T10:54:00Z"/>
              <w:rFonts w:eastAsiaTheme="minorEastAsia"/>
              <w:noProof/>
              <w:sz w:val="22"/>
              <w:lang w:val="de-DE" w:eastAsia="de-DE"/>
            </w:rPr>
          </w:rPrChange>
        </w:rPr>
      </w:pPr>
      <w:ins w:id="346" w:author="ceres PC" w:date="2018-10-17T10:54:00Z">
        <w:r w:rsidRPr="0088310C">
          <w:rPr>
            <w:noProof/>
          </w:rPr>
          <w:t>7.4.4.</w:t>
        </w:r>
        <w:r w:rsidRPr="0088310C">
          <w:rPr>
            <w:rFonts w:eastAsiaTheme="minorEastAsia"/>
            <w:noProof/>
            <w:sz w:val="22"/>
            <w:lang w:eastAsia="de-DE"/>
            <w:rPrChange w:id="347" w:author="L-B" w:date="2018-10-18T03:40:00Z">
              <w:rPr>
                <w:rFonts w:eastAsiaTheme="minorEastAsia"/>
                <w:noProof/>
                <w:sz w:val="22"/>
                <w:lang w:val="de-DE" w:eastAsia="de-DE"/>
              </w:rPr>
            </w:rPrChange>
          </w:rPr>
          <w:tab/>
        </w:r>
        <w:r w:rsidRPr="0088310C">
          <w:rPr>
            <w:noProof/>
          </w:rPr>
          <w:t>Step 4</w:t>
        </w:r>
        <w:r w:rsidRPr="0088310C">
          <w:rPr>
            <w:noProof/>
          </w:rPr>
          <w:tab/>
        </w:r>
        <w:r w:rsidRPr="0088310C">
          <w:rPr>
            <w:noProof/>
            <w:rPrChange w:id="348" w:author="L-B" w:date="2018-10-18T03:40:00Z">
              <w:rPr>
                <w:noProof/>
              </w:rPr>
            </w:rPrChange>
          </w:rPr>
          <w:fldChar w:fldCharType="begin"/>
        </w:r>
        <w:r w:rsidRPr="0088310C">
          <w:rPr>
            <w:noProof/>
          </w:rPr>
          <w:instrText xml:space="preserve"> PAGEREF _Toc527537344 \h </w:instrText>
        </w:r>
      </w:ins>
      <w:r w:rsidRPr="0088310C">
        <w:rPr>
          <w:noProof/>
          <w:rPrChange w:id="349" w:author="L-B" w:date="2018-10-18T03:40:00Z">
            <w:rPr>
              <w:noProof/>
            </w:rPr>
          </w:rPrChange>
        </w:rPr>
      </w:r>
      <w:r w:rsidRPr="0088310C">
        <w:rPr>
          <w:noProof/>
          <w:rPrChange w:id="350" w:author="L-B" w:date="2018-10-18T03:40:00Z">
            <w:rPr>
              <w:noProof/>
            </w:rPr>
          </w:rPrChange>
        </w:rPr>
        <w:fldChar w:fldCharType="separate"/>
      </w:r>
      <w:ins w:id="351" w:author="ceres PC" w:date="2018-10-17T10:54:00Z">
        <w:r w:rsidRPr="0088310C">
          <w:rPr>
            <w:noProof/>
          </w:rPr>
          <w:t>18</w:t>
        </w:r>
        <w:r w:rsidRPr="0088310C">
          <w:rPr>
            <w:noProof/>
            <w:rPrChange w:id="352" w:author="L-B" w:date="2018-10-18T03:40:00Z">
              <w:rPr>
                <w:noProof/>
              </w:rPr>
            </w:rPrChange>
          </w:rPr>
          <w:fldChar w:fldCharType="end"/>
        </w:r>
      </w:ins>
    </w:p>
    <w:p w14:paraId="54B0E438" w14:textId="15DA0BF5" w:rsidR="001A546A" w:rsidRPr="0088310C" w:rsidRDefault="001A546A">
      <w:pPr>
        <w:pStyle w:val="TOC3"/>
        <w:tabs>
          <w:tab w:val="left" w:pos="1134"/>
          <w:tab w:val="right" w:leader="dot" w:pos="10195"/>
        </w:tabs>
        <w:rPr>
          <w:ins w:id="353" w:author="ceres PC" w:date="2018-10-17T10:54:00Z"/>
          <w:rFonts w:eastAsiaTheme="minorEastAsia"/>
          <w:noProof/>
          <w:sz w:val="22"/>
          <w:lang w:eastAsia="de-DE"/>
          <w:rPrChange w:id="354" w:author="L-B" w:date="2018-10-18T03:40:00Z">
            <w:rPr>
              <w:ins w:id="355" w:author="ceres PC" w:date="2018-10-17T10:54:00Z"/>
              <w:rFonts w:eastAsiaTheme="minorEastAsia"/>
              <w:noProof/>
              <w:sz w:val="22"/>
              <w:lang w:val="de-DE" w:eastAsia="de-DE"/>
            </w:rPr>
          </w:rPrChange>
        </w:rPr>
      </w:pPr>
      <w:ins w:id="356" w:author="ceres PC" w:date="2018-10-17T10:54:00Z">
        <w:r w:rsidRPr="0088310C">
          <w:rPr>
            <w:noProof/>
          </w:rPr>
          <w:t>7.4.5.</w:t>
        </w:r>
        <w:r w:rsidRPr="0088310C">
          <w:rPr>
            <w:rFonts w:eastAsiaTheme="minorEastAsia"/>
            <w:noProof/>
            <w:sz w:val="22"/>
            <w:lang w:eastAsia="de-DE"/>
            <w:rPrChange w:id="357" w:author="L-B" w:date="2018-10-18T03:40:00Z">
              <w:rPr>
                <w:rFonts w:eastAsiaTheme="minorEastAsia"/>
                <w:noProof/>
                <w:sz w:val="22"/>
                <w:lang w:val="de-DE" w:eastAsia="de-DE"/>
              </w:rPr>
            </w:rPrChange>
          </w:rPr>
          <w:tab/>
        </w:r>
        <w:r w:rsidRPr="0088310C">
          <w:rPr>
            <w:noProof/>
          </w:rPr>
          <w:t>Step 5</w:t>
        </w:r>
        <w:r w:rsidRPr="0088310C">
          <w:rPr>
            <w:noProof/>
          </w:rPr>
          <w:tab/>
        </w:r>
        <w:r w:rsidRPr="0088310C">
          <w:rPr>
            <w:noProof/>
            <w:rPrChange w:id="358" w:author="L-B" w:date="2018-10-18T03:40:00Z">
              <w:rPr>
                <w:noProof/>
              </w:rPr>
            </w:rPrChange>
          </w:rPr>
          <w:fldChar w:fldCharType="begin"/>
        </w:r>
        <w:r w:rsidRPr="0088310C">
          <w:rPr>
            <w:noProof/>
          </w:rPr>
          <w:instrText xml:space="preserve"> PAGEREF _Toc527537345 \h </w:instrText>
        </w:r>
      </w:ins>
      <w:r w:rsidRPr="0088310C">
        <w:rPr>
          <w:noProof/>
          <w:rPrChange w:id="359" w:author="L-B" w:date="2018-10-18T03:40:00Z">
            <w:rPr>
              <w:noProof/>
            </w:rPr>
          </w:rPrChange>
        </w:rPr>
      </w:r>
      <w:r w:rsidRPr="0088310C">
        <w:rPr>
          <w:noProof/>
          <w:rPrChange w:id="360" w:author="L-B" w:date="2018-10-18T03:40:00Z">
            <w:rPr>
              <w:noProof/>
            </w:rPr>
          </w:rPrChange>
        </w:rPr>
        <w:fldChar w:fldCharType="separate"/>
      </w:r>
      <w:ins w:id="361" w:author="ceres PC" w:date="2018-10-17T10:54:00Z">
        <w:r w:rsidRPr="0088310C">
          <w:rPr>
            <w:noProof/>
          </w:rPr>
          <w:t>18</w:t>
        </w:r>
        <w:r w:rsidRPr="0088310C">
          <w:rPr>
            <w:noProof/>
            <w:rPrChange w:id="362" w:author="L-B" w:date="2018-10-18T03:40:00Z">
              <w:rPr>
                <w:noProof/>
              </w:rPr>
            </w:rPrChange>
          </w:rPr>
          <w:fldChar w:fldCharType="end"/>
        </w:r>
      </w:ins>
    </w:p>
    <w:p w14:paraId="213016AE" w14:textId="66084B9E" w:rsidR="001A546A" w:rsidRPr="0088310C" w:rsidRDefault="001A546A">
      <w:pPr>
        <w:pStyle w:val="TOC2"/>
        <w:rPr>
          <w:ins w:id="363" w:author="ceres PC" w:date="2018-10-17T10:54:00Z"/>
          <w:rFonts w:eastAsiaTheme="minorEastAsia"/>
          <w:color w:val="auto"/>
          <w:lang w:eastAsia="de-DE"/>
          <w:rPrChange w:id="364" w:author="L-B" w:date="2018-10-18T03:40:00Z">
            <w:rPr>
              <w:ins w:id="365" w:author="ceres PC" w:date="2018-10-17T10:54:00Z"/>
              <w:rFonts w:eastAsiaTheme="minorEastAsia"/>
              <w:color w:val="auto"/>
              <w:lang w:val="de-DE" w:eastAsia="de-DE"/>
            </w:rPr>
          </w:rPrChange>
        </w:rPr>
      </w:pPr>
      <w:ins w:id="366" w:author="ceres PC" w:date="2018-10-17T10:54:00Z">
        <w:r w:rsidRPr="0088310C">
          <w:t>7.5.</w:t>
        </w:r>
        <w:r w:rsidRPr="0088310C">
          <w:rPr>
            <w:rFonts w:eastAsiaTheme="minorEastAsia"/>
            <w:color w:val="auto"/>
            <w:lang w:eastAsia="de-DE"/>
            <w:rPrChange w:id="367" w:author="L-B" w:date="2018-10-18T03:40:00Z">
              <w:rPr>
                <w:rFonts w:eastAsiaTheme="minorEastAsia"/>
                <w:color w:val="auto"/>
                <w:lang w:val="de-DE" w:eastAsia="de-DE"/>
              </w:rPr>
            </w:rPrChange>
          </w:rPr>
          <w:tab/>
        </w:r>
        <w:r w:rsidRPr="0088310C">
          <w:t>Examples for intensity calculations</w:t>
        </w:r>
        <w:r w:rsidRPr="0088310C">
          <w:tab/>
        </w:r>
        <w:r w:rsidRPr="0088310C">
          <w:rPr>
            <w:rPrChange w:id="368" w:author="L-B" w:date="2018-10-18T03:40:00Z">
              <w:rPr/>
            </w:rPrChange>
          </w:rPr>
          <w:fldChar w:fldCharType="begin"/>
        </w:r>
        <w:r w:rsidRPr="0088310C">
          <w:instrText xml:space="preserve"> PAGEREF _Toc527537346 \h </w:instrText>
        </w:r>
      </w:ins>
      <w:r w:rsidRPr="0088310C">
        <w:rPr>
          <w:rPrChange w:id="369" w:author="L-B" w:date="2018-10-18T03:40:00Z">
            <w:rPr/>
          </w:rPrChange>
        </w:rPr>
      </w:r>
      <w:r w:rsidRPr="0088310C">
        <w:rPr>
          <w:rPrChange w:id="370" w:author="L-B" w:date="2018-10-18T03:40:00Z">
            <w:rPr/>
          </w:rPrChange>
        </w:rPr>
        <w:fldChar w:fldCharType="separate"/>
      </w:r>
      <w:ins w:id="371" w:author="ceres PC" w:date="2018-10-17T10:54:00Z">
        <w:r w:rsidRPr="0088310C">
          <w:t>18</w:t>
        </w:r>
        <w:r w:rsidRPr="0088310C">
          <w:rPr>
            <w:rPrChange w:id="372" w:author="L-B" w:date="2018-10-18T03:40:00Z">
              <w:rPr/>
            </w:rPrChange>
          </w:rPr>
          <w:fldChar w:fldCharType="end"/>
        </w:r>
      </w:ins>
    </w:p>
    <w:p w14:paraId="4CE2DEFC" w14:textId="4B595D81" w:rsidR="001A546A" w:rsidRPr="0088310C" w:rsidRDefault="001A546A">
      <w:pPr>
        <w:pStyle w:val="TOC3"/>
        <w:tabs>
          <w:tab w:val="left" w:pos="1134"/>
          <w:tab w:val="right" w:leader="dot" w:pos="10195"/>
        </w:tabs>
        <w:rPr>
          <w:ins w:id="373" w:author="ceres PC" w:date="2018-10-17T10:54:00Z"/>
          <w:rFonts w:eastAsiaTheme="minorEastAsia"/>
          <w:noProof/>
          <w:sz w:val="22"/>
          <w:lang w:eastAsia="de-DE"/>
          <w:rPrChange w:id="374" w:author="L-B" w:date="2018-10-18T03:40:00Z">
            <w:rPr>
              <w:ins w:id="375" w:author="ceres PC" w:date="2018-10-17T10:54:00Z"/>
              <w:rFonts w:eastAsiaTheme="minorEastAsia"/>
              <w:noProof/>
              <w:sz w:val="22"/>
              <w:lang w:val="de-DE" w:eastAsia="de-DE"/>
            </w:rPr>
          </w:rPrChange>
        </w:rPr>
      </w:pPr>
      <w:ins w:id="376" w:author="ceres PC" w:date="2018-10-17T10:54:00Z">
        <w:r w:rsidRPr="0088310C">
          <w:rPr>
            <w:noProof/>
          </w:rPr>
          <w:t>7.5.1.</w:t>
        </w:r>
        <w:r w:rsidRPr="0088310C">
          <w:rPr>
            <w:rFonts w:eastAsiaTheme="minorEastAsia"/>
            <w:noProof/>
            <w:sz w:val="22"/>
            <w:lang w:eastAsia="de-DE"/>
            <w:rPrChange w:id="377" w:author="L-B" w:date="2018-10-18T03:40:00Z">
              <w:rPr>
                <w:rFonts w:eastAsiaTheme="minorEastAsia"/>
                <w:noProof/>
                <w:sz w:val="22"/>
                <w:lang w:val="de-DE" w:eastAsia="de-DE"/>
              </w:rPr>
            </w:rPrChange>
          </w:rPr>
          <w:tab/>
        </w:r>
        <w:r w:rsidRPr="0088310C">
          <w:rPr>
            <w:noProof/>
          </w:rPr>
          <w:t>Example 1</w:t>
        </w:r>
        <w:r w:rsidRPr="0088310C">
          <w:rPr>
            <w:noProof/>
          </w:rPr>
          <w:tab/>
        </w:r>
        <w:r w:rsidRPr="0088310C">
          <w:rPr>
            <w:noProof/>
            <w:rPrChange w:id="378" w:author="L-B" w:date="2018-10-18T03:40:00Z">
              <w:rPr>
                <w:noProof/>
              </w:rPr>
            </w:rPrChange>
          </w:rPr>
          <w:fldChar w:fldCharType="begin"/>
        </w:r>
        <w:r w:rsidRPr="0088310C">
          <w:rPr>
            <w:noProof/>
          </w:rPr>
          <w:instrText xml:space="preserve"> PAGEREF _Toc527537347 \h </w:instrText>
        </w:r>
      </w:ins>
      <w:r w:rsidRPr="0088310C">
        <w:rPr>
          <w:noProof/>
          <w:rPrChange w:id="379" w:author="L-B" w:date="2018-10-18T03:40:00Z">
            <w:rPr>
              <w:noProof/>
            </w:rPr>
          </w:rPrChange>
        </w:rPr>
      </w:r>
      <w:r w:rsidRPr="0088310C">
        <w:rPr>
          <w:noProof/>
          <w:rPrChange w:id="380" w:author="L-B" w:date="2018-10-18T03:40:00Z">
            <w:rPr>
              <w:noProof/>
            </w:rPr>
          </w:rPrChange>
        </w:rPr>
        <w:fldChar w:fldCharType="separate"/>
      </w:r>
      <w:ins w:id="381" w:author="ceres PC" w:date="2018-10-17T10:54:00Z">
        <w:r w:rsidRPr="0088310C">
          <w:rPr>
            <w:noProof/>
          </w:rPr>
          <w:t>18</w:t>
        </w:r>
        <w:r w:rsidRPr="0088310C">
          <w:rPr>
            <w:noProof/>
            <w:rPrChange w:id="382" w:author="L-B" w:date="2018-10-18T03:40:00Z">
              <w:rPr>
                <w:noProof/>
              </w:rPr>
            </w:rPrChange>
          </w:rPr>
          <w:fldChar w:fldCharType="end"/>
        </w:r>
      </w:ins>
    </w:p>
    <w:p w14:paraId="36915838" w14:textId="6C4778D3" w:rsidR="001A546A" w:rsidRPr="0088310C" w:rsidRDefault="001A546A">
      <w:pPr>
        <w:pStyle w:val="TOC3"/>
        <w:tabs>
          <w:tab w:val="left" w:pos="1134"/>
          <w:tab w:val="right" w:leader="dot" w:pos="10195"/>
        </w:tabs>
        <w:rPr>
          <w:ins w:id="383" w:author="ceres PC" w:date="2018-10-17T10:54:00Z"/>
          <w:rFonts w:eastAsiaTheme="minorEastAsia"/>
          <w:noProof/>
          <w:sz w:val="22"/>
          <w:lang w:eastAsia="de-DE"/>
          <w:rPrChange w:id="384" w:author="L-B" w:date="2018-10-18T03:40:00Z">
            <w:rPr>
              <w:ins w:id="385" w:author="ceres PC" w:date="2018-10-17T10:54:00Z"/>
              <w:rFonts w:eastAsiaTheme="minorEastAsia"/>
              <w:noProof/>
              <w:sz w:val="22"/>
              <w:lang w:val="de-DE" w:eastAsia="de-DE"/>
            </w:rPr>
          </w:rPrChange>
        </w:rPr>
      </w:pPr>
      <w:ins w:id="386" w:author="ceres PC" w:date="2018-10-17T10:54:00Z">
        <w:r w:rsidRPr="0088310C">
          <w:rPr>
            <w:noProof/>
          </w:rPr>
          <w:t>7.5.2.</w:t>
        </w:r>
        <w:r w:rsidRPr="0088310C">
          <w:rPr>
            <w:rFonts w:eastAsiaTheme="minorEastAsia"/>
            <w:noProof/>
            <w:sz w:val="22"/>
            <w:lang w:eastAsia="de-DE"/>
            <w:rPrChange w:id="387" w:author="L-B" w:date="2018-10-18T03:40:00Z">
              <w:rPr>
                <w:rFonts w:eastAsiaTheme="minorEastAsia"/>
                <w:noProof/>
                <w:sz w:val="22"/>
                <w:lang w:val="de-DE" w:eastAsia="de-DE"/>
              </w:rPr>
            </w:rPrChange>
          </w:rPr>
          <w:tab/>
        </w:r>
        <w:r w:rsidRPr="0088310C">
          <w:rPr>
            <w:noProof/>
          </w:rPr>
          <w:t>Example 2</w:t>
        </w:r>
        <w:r w:rsidRPr="0088310C">
          <w:rPr>
            <w:noProof/>
          </w:rPr>
          <w:tab/>
        </w:r>
        <w:r w:rsidRPr="0088310C">
          <w:rPr>
            <w:noProof/>
            <w:rPrChange w:id="388" w:author="L-B" w:date="2018-10-18T03:40:00Z">
              <w:rPr>
                <w:noProof/>
              </w:rPr>
            </w:rPrChange>
          </w:rPr>
          <w:fldChar w:fldCharType="begin"/>
        </w:r>
        <w:r w:rsidRPr="0088310C">
          <w:rPr>
            <w:noProof/>
          </w:rPr>
          <w:instrText xml:space="preserve"> PAGEREF _Toc527537348 \h </w:instrText>
        </w:r>
      </w:ins>
      <w:r w:rsidRPr="0088310C">
        <w:rPr>
          <w:noProof/>
          <w:rPrChange w:id="389" w:author="L-B" w:date="2018-10-18T03:40:00Z">
            <w:rPr>
              <w:noProof/>
            </w:rPr>
          </w:rPrChange>
        </w:rPr>
      </w:r>
      <w:r w:rsidRPr="0088310C">
        <w:rPr>
          <w:noProof/>
          <w:rPrChange w:id="390" w:author="L-B" w:date="2018-10-18T03:40:00Z">
            <w:rPr>
              <w:noProof/>
            </w:rPr>
          </w:rPrChange>
        </w:rPr>
        <w:fldChar w:fldCharType="separate"/>
      </w:r>
      <w:ins w:id="391" w:author="ceres PC" w:date="2018-10-17T10:54:00Z">
        <w:r w:rsidRPr="0088310C">
          <w:rPr>
            <w:noProof/>
          </w:rPr>
          <w:t>20</w:t>
        </w:r>
        <w:r w:rsidRPr="0088310C">
          <w:rPr>
            <w:noProof/>
            <w:rPrChange w:id="392" w:author="L-B" w:date="2018-10-18T03:40:00Z">
              <w:rPr>
                <w:noProof/>
              </w:rPr>
            </w:rPrChange>
          </w:rPr>
          <w:fldChar w:fldCharType="end"/>
        </w:r>
      </w:ins>
    </w:p>
    <w:p w14:paraId="00F21AB0" w14:textId="270FEAE8" w:rsidR="001A546A" w:rsidRPr="0088310C" w:rsidRDefault="001A546A">
      <w:pPr>
        <w:pStyle w:val="TOC1"/>
        <w:rPr>
          <w:ins w:id="393" w:author="ceres PC" w:date="2018-10-17T10:54:00Z"/>
          <w:rFonts w:eastAsiaTheme="minorEastAsia"/>
          <w:b w:val="0"/>
          <w:color w:val="auto"/>
          <w:lang w:eastAsia="de-DE"/>
          <w:rPrChange w:id="394" w:author="L-B" w:date="2018-10-18T03:40:00Z">
            <w:rPr>
              <w:ins w:id="395" w:author="ceres PC" w:date="2018-10-17T10:54:00Z"/>
              <w:rFonts w:eastAsiaTheme="minorEastAsia"/>
              <w:b w:val="0"/>
              <w:color w:val="auto"/>
              <w:lang w:val="de-DE" w:eastAsia="de-DE"/>
            </w:rPr>
          </w:rPrChange>
        </w:rPr>
      </w:pPr>
      <w:ins w:id="396" w:author="ceres PC" w:date="2018-10-17T10:54:00Z">
        <w:r w:rsidRPr="0088310C">
          <w:t>8.</w:t>
        </w:r>
        <w:r w:rsidRPr="0088310C">
          <w:rPr>
            <w:rFonts w:eastAsiaTheme="minorEastAsia"/>
            <w:b w:val="0"/>
            <w:color w:val="auto"/>
            <w:lang w:eastAsia="de-DE"/>
            <w:rPrChange w:id="397" w:author="L-B" w:date="2018-10-18T03:40:00Z">
              <w:rPr>
                <w:rFonts w:eastAsiaTheme="minorEastAsia"/>
                <w:b w:val="0"/>
                <w:color w:val="auto"/>
                <w:lang w:val="de-DE" w:eastAsia="de-DE"/>
              </w:rPr>
            </w:rPrChange>
          </w:rPr>
          <w:tab/>
        </w:r>
        <w:r w:rsidRPr="0088310C">
          <w:t>Luminous range calculation</w:t>
        </w:r>
        <w:r w:rsidRPr="0088310C">
          <w:tab/>
        </w:r>
        <w:r w:rsidRPr="0088310C">
          <w:rPr>
            <w:rPrChange w:id="398" w:author="L-B" w:date="2018-10-18T03:40:00Z">
              <w:rPr/>
            </w:rPrChange>
          </w:rPr>
          <w:fldChar w:fldCharType="begin"/>
        </w:r>
        <w:r w:rsidRPr="0088310C">
          <w:instrText xml:space="preserve"> PAGEREF _Toc527537349 \h </w:instrText>
        </w:r>
      </w:ins>
      <w:r w:rsidRPr="0088310C">
        <w:rPr>
          <w:rPrChange w:id="399" w:author="L-B" w:date="2018-10-18T03:40:00Z">
            <w:rPr/>
          </w:rPrChange>
        </w:rPr>
      </w:r>
      <w:r w:rsidRPr="0088310C">
        <w:rPr>
          <w:rPrChange w:id="400" w:author="L-B" w:date="2018-10-18T03:40:00Z">
            <w:rPr/>
          </w:rPrChange>
        </w:rPr>
        <w:fldChar w:fldCharType="separate"/>
      </w:r>
      <w:ins w:id="401" w:author="ceres PC" w:date="2018-10-17T10:54:00Z">
        <w:r w:rsidRPr="0088310C">
          <w:t>21</w:t>
        </w:r>
        <w:r w:rsidRPr="0088310C">
          <w:rPr>
            <w:rPrChange w:id="402" w:author="L-B" w:date="2018-10-18T03:40:00Z">
              <w:rPr/>
            </w:rPrChange>
          </w:rPr>
          <w:fldChar w:fldCharType="end"/>
        </w:r>
      </w:ins>
    </w:p>
    <w:p w14:paraId="62F68A35" w14:textId="14A2548B" w:rsidR="001A546A" w:rsidRPr="0088310C" w:rsidRDefault="001A546A">
      <w:pPr>
        <w:pStyle w:val="TOC2"/>
        <w:rPr>
          <w:ins w:id="403" w:author="ceres PC" w:date="2018-10-17T10:54:00Z"/>
          <w:rFonts w:eastAsiaTheme="minorEastAsia"/>
          <w:color w:val="auto"/>
          <w:lang w:eastAsia="de-DE"/>
          <w:rPrChange w:id="404" w:author="L-B" w:date="2018-10-18T03:40:00Z">
            <w:rPr>
              <w:ins w:id="405" w:author="ceres PC" w:date="2018-10-17T10:54:00Z"/>
              <w:rFonts w:eastAsiaTheme="minorEastAsia"/>
              <w:color w:val="auto"/>
              <w:lang w:val="de-DE" w:eastAsia="de-DE"/>
            </w:rPr>
          </w:rPrChange>
        </w:rPr>
      </w:pPr>
      <w:ins w:id="406" w:author="ceres PC" w:date="2018-10-17T10:54:00Z">
        <w:r w:rsidRPr="0088310C">
          <w:lastRenderedPageBreak/>
          <w:t>8.1.</w:t>
        </w:r>
        <w:r w:rsidRPr="0088310C">
          <w:rPr>
            <w:rFonts w:eastAsiaTheme="minorEastAsia"/>
            <w:color w:val="auto"/>
            <w:lang w:eastAsia="de-DE"/>
            <w:rPrChange w:id="407" w:author="L-B" w:date="2018-10-18T03:40:00Z">
              <w:rPr>
                <w:rFonts w:eastAsiaTheme="minorEastAsia"/>
                <w:color w:val="auto"/>
                <w:lang w:val="de-DE" w:eastAsia="de-DE"/>
              </w:rPr>
            </w:rPrChange>
          </w:rPr>
          <w:tab/>
        </w:r>
        <w:r w:rsidRPr="0088310C">
          <w:t>Calculation process</w:t>
        </w:r>
        <w:r w:rsidRPr="0088310C">
          <w:tab/>
        </w:r>
        <w:r w:rsidRPr="0088310C">
          <w:rPr>
            <w:rPrChange w:id="408" w:author="L-B" w:date="2018-10-18T03:40:00Z">
              <w:rPr/>
            </w:rPrChange>
          </w:rPr>
          <w:fldChar w:fldCharType="begin"/>
        </w:r>
        <w:r w:rsidRPr="0088310C">
          <w:instrText xml:space="preserve"> PAGEREF _Toc527537350 \h </w:instrText>
        </w:r>
      </w:ins>
      <w:r w:rsidRPr="0088310C">
        <w:rPr>
          <w:rPrChange w:id="409" w:author="L-B" w:date="2018-10-18T03:40:00Z">
            <w:rPr/>
          </w:rPrChange>
        </w:rPr>
      </w:r>
      <w:r w:rsidRPr="0088310C">
        <w:rPr>
          <w:rPrChange w:id="410" w:author="L-B" w:date="2018-10-18T03:40:00Z">
            <w:rPr/>
          </w:rPrChange>
        </w:rPr>
        <w:fldChar w:fldCharType="separate"/>
      </w:r>
      <w:ins w:id="411" w:author="ceres PC" w:date="2018-10-17T10:54:00Z">
        <w:r w:rsidRPr="0088310C">
          <w:t>21</w:t>
        </w:r>
        <w:r w:rsidRPr="0088310C">
          <w:rPr>
            <w:rPrChange w:id="412" w:author="L-B" w:date="2018-10-18T03:40:00Z">
              <w:rPr/>
            </w:rPrChange>
          </w:rPr>
          <w:fldChar w:fldCharType="end"/>
        </w:r>
      </w:ins>
    </w:p>
    <w:p w14:paraId="2720FCE8" w14:textId="28C0710F" w:rsidR="001A546A" w:rsidRPr="0088310C" w:rsidRDefault="001A546A">
      <w:pPr>
        <w:pStyle w:val="TOC3"/>
        <w:tabs>
          <w:tab w:val="left" w:pos="1134"/>
          <w:tab w:val="right" w:leader="dot" w:pos="10195"/>
        </w:tabs>
        <w:rPr>
          <w:ins w:id="413" w:author="ceres PC" w:date="2018-10-17T10:54:00Z"/>
          <w:rFonts w:eastAsiaTheme="minorEastAsia"/>
          <w:noProof/>
          <w:sz w:val="22"/>
          <w:lang w:eastAsia="de-DE"/>
          <w:rPrChange w:id="414" w:author="L-B" w:date="2018-10-18T03:40:00Z">
            <w:rPr>
              <w:ins w:id="415" w:author="ceres PC" w:date="2018-10-17T10:54:00Z"/>
              <w:rFonts w:eastAsiaTheme="minorEastAsia"/>
              <w:noProof/>
              <w:sz w:val="22"/>
              <w:lang w:val="de-DE" w:eastAsia="de-DE"/>
            </w:rPr>
          </w:rPrChange>
        </w:rPr>
      </w:pPr>
      <w:ins w:id="416" w:author="ceres PC" w:date="2018-10-17T10:54:00Z">
        <w:r w:rsidRPr="0088310C">
          <w:rPr>
            <w:noProof/>
          </w:rPr>
          <w:t>8.1.1.</w:t>
        </w:r>
        <w:r w:rsidRPr="0088310C">
          <w:rPr>
            <w:rFonts w:eastAsiaTheme="minorEastAsia"/>
            <w:noProof/>
            <w:sz w:val="22"/>
            <w:lang w:eastAsia="de-DE"/>
            <w:rPrChange w:id="417" w:author="L-B" w:date="2018-10-18T03:40:00Z">
              <w:rPr>
                <w:rFonts w:eastAsiaTheme="minorEastAsia"/>
                <w:noProof/>
                <w:sz w:val="22"/>
                <w:lang w:val="de-DE" w:eastAsia="de-DE"/>
              </w:rPr>
            </w:rPrChange>
          </w:rPr>
          <w:tab/>
        </w:r>
        <w:r w:rsidRPr="0088310C">
          <w:rPr>
            <w:noProof/>
          </w:rPr>
          <w:t>Newton-Raphson method</w:t>
        </w:r>
        <w:r w:rsidRPr="0088310C">
          <w:rPr>
            <w:noProof/>
          </w:rPr>
          <w:tab/>
        </w:r>
        <w:r w:rsidRPr="0088310C">
          <w:rPr>
            <w:noProof/>
            <w:rPrChange w:id="418" w:author="L-B" w:date="2018-10-18T03:40:00Z">
              <w:rPr>
                <w:noProof/>
              </w:rPr>
            </w:rPrChange>
          </w:rPr>
          <w:fldChar w:fldCharType="begin"/>
        </w:r>
        <w:r w:rsidRPr="0088310C">
          <w:rPr>
            <w:noProof/>
          </w:rPr>
          <w:instrText xml:space="preserve"> PAGEREF _Toc527537351 \h </w:instrText>
        </w:r>
      </w:ins>
      <w:r w:rsidRPr="0088310C">
        <w:rPr>
          <w:noProof/>
          <w:rPrChange w:id="419" w:author="L-B" w:date="2018-10-18T03:40:00Z">
            <w:rPr>
              <w:noProof/>
            </w:rPr>
          </w:rPrChange>
        </w:rPr>
      </w:r>
      <w:r w:rsidRPr="0088310C">
        <w:rPr>
          <w:noProof/>
          <w:rPrChange w:id="420" w:author="L-B" w:date="2018-10-18T03:40:00Z">
            <w:rPr>
              <w:noProof/>
            </w:rPr>
          </w:rPrChange>
        </w:rPr>
        <w:fldChar w:fldCharType="separate"/>
      </w:r>
      <w:ins w:id="421" w:author="ceres PC" w:date="2018-10-17T10:54:00Z">
        <w:r w:rsidRPr="0088310C">
          <w:rPr>
            <w:noProof/>
          </w:rPr>
          <w:t>21</w:t>
        </w:r>
        <w:r w:rsidRPr="0088310C">
          <w:rPr>
            <w:noProof/>
            <w:rPrChange w:id="422" w:author="L-B" w:date="2018-10-18T03:40:00Z">
              <w:rPr>
                <w:noProof/>
              </w:rPr>
            </w:rPrChange>
          </w:rPr>
          <w:fldChar w:fldCharType="end"/>
        </w:r>
      </w:ins>
    </w:p>
    <w:p w14:paraId="37931391" w14:textId="717EDD6D" w:rsidR="001A546A" w:rsidRPr="0088310C" w:rsidRDefault="001A546A">
      <w:pPr>
        <w:pStyle w:val="TOC3"/>
        <w:tabs>
          <w:tab w:val="left" w:pos="1134"/>
          <w:tab w:val="right" w:leader="dot" w:pos="10195"/>
        </w:tabs>
        <w:rPr>
          <w:ins w:id="423" w:author="ceres PC" w:date="2018-10-17T10:54:00Z"/>
          <w:rFonts w:eastAsiaTheme="minorEastAsia"/>
          <w:noProof/>
          <w:sz w:val="22"/>
          <w:lang w:eastAsia="de-DE"/>
          <w:rPrChange w:id="424" w:author="L-B" w:date="2018-10-18T03:40:00Z">
            <w:rPr>
              <w:ins w:id="425" w:author="ceres PC" w:date="2018-10-17T10:54:00Z"/>
              <w:rFonts w:eastAsiaTheme="minorEastAsia"/>
              <w:noProof/>
              <w:sz w:val="22"/>
              <w:lang w:val="de-DE" w:eastAsia="de-DE"/>
            </w:rPr>
          </w:rPrChange>
        </w:rPr>
      </w:pPr>
      <w:ins w:id="426" w:author="ceres PC" w:date="2018-10-17T10:54:00Z">
        <w:r w:rsidRPr="0088310C">
          <w:rPr>
            <w:noProof/>
          </w:rPr>
          <w:t>8.1.2.</w:t>
        </w:r>
        <w:r w:rsidRPr="0088310C">
          <w:rPr>
            <w:rFonts w:eastAsiaTheme="minorEastAsia"/>
            <w:noProof/>
            <w:sz w:val="22"/>
            <w:lang w:eastAsia="de-DE"/>
            <w:rPrChange w:id="427" w:author="L-B" w:date="2018-10-18T03:40:00Z">
              <w:rPr>
                <w:rFonts w:eastAsiaTheme="minorEastAsia"/>
                <w:noProof/>
                <w:sz w:val="22"/>
                <w:lang w:val="de-DE" w:eastAsia="de-DE"/>
              </w:rPr>
            </w:rPrChange>
          </w:rPr>
          <w:tab/>
        </w:r>
        <w:r w:rsidRPr="0088310C">
          <w:rPr>
            <w:noProof/>
          </w:rPr>
          <w:t>Application to luminous range calculation</w:t>
        </w:r>
        <w:r w:rsidRPr="0088310C">
          <w:rPr>
            <w:noProof/>
          </w:rPr>
          <w:tab/>
        </w:r>
        <w:r w:rsidRPr="0088310C">
          <w:rPr>
            <w:noProof/>
            <w:rPrChange w:id="428" w:author="L-B" w:date="2018-10-18T03:40:00Z">
              <w:rPr>
                <w:noProof/>
              </w:rPr>
            </w:rPrChange>
          </w:rPr>
          <w:fldChar w:fldCharType="begin"/>
        </w:r>
        <w:r w:rsidRPr="0088310C">
          <w:rPr>
            <w:noProof/>
          </w:rPr>
          <w:instrText xml:space="preserve"> PAGEREF _Toc527537352 \h </w:instrText>
        </w:r>
      </w:ins>
      <w:r w:rsidRPr="0088310C">
        <w:rPr>
          <w:noProof/>
          <w:rPrChange w:id="429" w:author="L-B" w:date="2018-10-18T03:40:00Z">
            <w:rPr>
              <w:noProof/>
            </w:rPr>
          </w:rPrChange>
        </w:rPr>
      </w:r>
      <w:r w:rsidRPr="0088310C">
        <w:rPr>
          <w:noProof/>
          <w:rPrChange w:id="430" w:author="L-B" w:date="2018-10-18T03:40:00Z">
            <w:rPr>
              <w:noProof/>
            </w:rPr>
          </w:rPrChange>
        </w:rPr>
        <w:fldChar w:fldCharType="separate"/>
      </w:r>
      <w:ins w:id="431" w:author="ceres PC" w:date="2018-10-17T10:54:00Z">
        <w:r w:rsidRPr="0088310C">
          <w:rPr>
            <w:noProof/>
          </w:rPr>
          <w:t>22</w:t>
        </w:r>
        <w:r w:rsidRPr="0088310C">
          <w:rPr>
            <w:noProof/>
            <w:rPrChange w:id="432" w:author="L-B" w:date="2018-10-18T03:40:00Z">
              <w:rPr>
                <w:noProof/>
              </w:rPr>
            </w:rPrChange>
          </w:rPr>
          <w:fldChar w:fldCharType="end"/>
        </w:r>
      </w:ins>
    </w:p>
    <w:p w14:paraId="20627FDD" w14:textId="5BF0CEBE" w:rsidR="001A546A" w:rsidRPr="0088310C" w:rsidRDefault="001A546A">
      <w:pPr>
        <w:pStyle w:val="TOC2"/>
        <w:rPr>
          <w:ins w:id="433" w:author="ceres PC" w:date="2018-10-17T10:54:00Z"/>
          <w:rFonts w:eastAsiaTheme="minorEastAsia"/>
          <w:color w:val="auto"/>
          <w:lang w:eastAsia="de-DE"/>
          <w:rPrChange w:id="434" w:author="L-B" w:date="2018-10-18T03:40:00Z">
            <w:rPr>
              <w:ins w:id="435" w:author="ceres PC" w:date="2018-10-17T10:54:00Z"/>
              <w:rFonts w:eastAsiaTheme="minorEastAsia"/>
              <w:color w:val="auto"/>
              <w:lang w:val="de-DE" w:eastAsia="de-DE"/>
            </w:rPr>
          </w:rPrChange>
        </w:rPr>
      </w:pPr>
      <w:ins w:id="436" w:author="ceres PC" w:date="2018-10-17T10:54:00Z">
        <w:r w:rsidRPr="0088310C">
          <w:t>8.2.</w:t>
        </w:r>
        <w:r w:rsidRPr="0088310C">
          <w:rPr>
            <w:rFonts w:eastAsiaTheme="minorEastAsia"/>
            <w:color w:val="auto"/>
            <w:lang w:eastAsia="de-DE"/>
            <w:rPrChange w:id="437" w:author="L-B" w:date="2018-10-18T03:40:00Z">
              <w:rPr>
                <w:rFonts w:eastAsiaTheme="minorEastAsia"/>
                <w:color w:val="auto"/>
                <w:lang w:val="de-DE" w:eastAsia="de-DE"/>
              </w:rPr>
            </w:rPrChange>
          </w:rPr>
          <w:tab/>
        </w:r>
        <w:r w:rsidRPr="0088310C">
          <w:t>Nominal range</w:t>
        </w:r>
        <w:r w:rsidRPr="0088310C">
          <w:tab/>
        </w:r>
        <w:r w:rsidRPr="0088310C">
          <w:rPr>
            <w:rPrChange w:id="438" w:author="L-B" w:date="2018-10-18T03:40:00Z">
              <w:rPr/>
            </w:rPrChange>
          </w:rPr>
          <w:fldChar w:fldCharType="begin"/>
        </w:r>
        <w:r w:rsidRPr="0088310C">
          <w:instrText xml:space="preserve"> PAGEREF _Toc527537353 \h </w:instrText>
        </w:r>
      </w:ins>
      <w:r w:rsidRPr="0088310C">
        <w:rPr>
          <w:rPrChange w:id="439" w:author="L-B" w:date="2018-10-18T03:40:00Z">
            <w:rPr/>
          </w:rPrChange>
        </w:rPr>
      </w:r>
      <w:r w:rsidRPr="0088310C">
        <w:rPr>
          <w:rPrChange w:id="440" w:author="L-B" w:date="2018-10-18T03:40:00Z">
            <w:rPr/>
          </w:rPrChange>
        </w:rPr>
        <w:fldChar w:fldCharType="separate"/>
      </w:r>
      <w:ins w:id="441" w:author="ceres PC" w:date="2018-10-17T10:54:00Z">
        <w:r w:rsidRPr="0088310C">
          <w:t>22</w:t>
        </w:r>
        <w:r w:rsidRPr="0088310C">
          <w:rPr>
            <w:rPrChange w:id="442" w:author="L-B" w:date="2018-10-18T03:40:00Z">
              <w:rPr/>
            </w:rPrChange>
          </w:rPr>
          <w:fldChar w:fldCharType="end"/>
        </w:r>
      </w:ins>
    </w:p>
    <w:p w14:paraId="7DD0011F" w14:textId="2A9A2D09" w:rsidR="001A546A" w:rsidRPr="0088310C" w:rsidRDefault="001A546A">
      <w:pPr>
        <w:pStyle w:val="TOC2"/>
        <w:rPr>
          <w:ins w:id="443" w:author="ceres PC" w:date="2018-10-17T10:54:00Z"/>
          <w:rFonts w:eastAsiaTheme="minorEastAsia"/>
          <w:color w:val="auto"/>
          <w:lang w:eastAsia="de-DE"/>
          <w:rPrChange w:id="444" w:author="L-B" w:date="2018-10-18T03:40:00Z">
            <w:rPr>
              <w:ins w:id="445" w:author="ceres PC" w:date="2018-10-17T10:54:00Z"/>
              <w:rFonts w:eastAsiaTheme="minorEastAsia"/>
              <w:color w:val="auto"/>
              <w:lang w:val="de-DE" w:eastAsia="de-DE"/>
            </w:rPr>
          </w:rPrChange>
        </w:rPr>
      </w:pPr>
      <w:ins w:id="446" w:author="ceres PC" w:date="2018-10-17T10:54:00Z">
        <w:r w:rsidRPr="0088310C">
          <w:t>8.3.</w:t>
        </w:r>
        <w:r w:rsidRPr="0088310C">
          <w:rPr>
            <w:rFonts w:eastAsiaTheme="minorEastAsia"/>
            <w:color w:val="auto"/>
            <w:lang w:eastAsia="de-DE"/>
            <w:rPrChange w:id="447" w:author="L-B" w:date="2018-10-18T03:40:00Z">
              <w:rPr>
                <w:rFonts w:eastAsiaTheme="minorEastAsia"/>
                <w:color w:val="auto"/>
                <w:lang w:val="de-DE" w:eastAsia="de-DE"/>
              </w:rPr>
            </w:rPrChange>
          </w:rPr>
          <w:tab/>
        </w:r>
        <w:r w:rsidRPr="0088310C">
          <w:t>Parametric luminous range</w:t>
        </w:r>
        <w:r w:rsidRPr="0088310C">
          <w:tab/>
        </w:r>
        <w:r w:rsidRPr="0088310C">
          <w:rPr>
            <w:rPrChange w:id="448" w:author="L-B" w:date="2018-10-18T03:40:00Z">
              <w:rPr/>
            </w:rPrChange>
          </w:rPr>
          <w:fldChar w:fldCharType="begin"/>
        </w:r>
        <w:r w:rsidRPr="0088310C">
          <w:instrText xml:space="preserve"> PAGEREF _Toc527537354 \h </w:instrText>
        </w:r>
      </w:ins>
      <w:r w:rsidRPr="0088310C">
        <w:rPr>
          <w:rPrChange w:id="449" w:author="L-B" w:date="2018-10-18T03:40:00Z">
            <w:rPr/>
          </w:rPrChange>
        </w:rPr>
      </w:r>
      <w:r w:rsidRPr="0088310C">
        <w:rPr>
          <w:rPrChange w:id="450" w:author="L-B" w:date="2018-10-18T03:40:00Z">
            <w:rPr/>
          </w:rPrChange>
        </w:rPr>
        <w:fldChar w:fldCharType="separate"/>
      </w:r>
      <w:ins w:id="451" w:author="ceres PC" w:date="2018-10-17T10:54:00Z">
        <w:r w:rsidRPr="0088310C">
          <w:t>23</w:t>
        </w:r>
        <w:r w:rsidRPr="0088310C">
          <w:rPr>
            <w:rPrChange w:id="452" w:author="L-B" w:date="2018-10-18T03:40:00Z">
              <w:rPr/>
            </w:rPrChange>
          </w:rPr>
          <w:fldChar w:fldCharType="end"/>
        </w:r>
      </w:ins>
    </w:p>
    <w:p w14:paraId="2FC7F92D" w14:textId="5BF0E602" w:rsidR="001A546A" w:rsidRPr="0088310C" w:rsidRDefault="001A546A">
      <w:pPr>
        <w:pStyle w:val="TOC2"/>
        <w:rPr>
          <w:ins w:id="453" w:author="ceres PC" w:date="2018-10-17T10:54:00Z"/>
          <w:rFonts w:eastAsiaTheme="minorEastAsia"/>
          <w:color w:val="auto"/>
          <w:lang w:eastAsia="de-DE"/>
          <w:rPrChange w:id="454" w:author="L-B" w:date="2018-10-18T03:40:00Z">
            <w:rPr>
              <w:ins w:id="455" w:author="ceres PC" w:date="2018-10-17T10:54:00Z"/>
              <w:rFonts w:eastAsiaTheme="minorEastAsia"/>
              <w:color w:val="auto"/>
              <w:lang w:val="de-DE" w:eastAsia="de-DE"/>
            </w:rPr>
          </w:rPrChange>
        </w:rPr>
      </w:pPr>
      <w:ins w:id="456" w:author="ceres PC" w:date="2018-10-17T10:54:00Z">
        <w:r w:rsidRPr="0088310C">
          <w:t>8.4.</w:t>
        </w:r>
        <w:r w:rsidRPr="0088310C">
          <w:rPr>
            <w:rFonts w:eastAsiaTheme="minorEastAsia"/>
            <w:color w:val="auto"/>
            <w:lang w:eastAsia="de-DE"/>
            <w:rPrChange w:id="457" w:author="L-B" w:date="2018-10-18T03:40:00Z">
              <w:rPr>
                <w:rFonts w:eastAsiaTheme="minorEastAsia"/>
                <w:color w:val="auto"/>
                <w:lang w:val="de-DE" w:eastAsia="de-DE"/>
              </w:rPr>
            </w:rPrChange>
          </w:rPr>
          <w:tab/>
        </w:r>
        <w:r w:rsidRPr="0088310C">
          <w:t>Examples</w:t>
        </w:r>
        <w:r w:rsidRPr="0088310C">
          <w:tab/>
        </w:r>
        <w:r w:rsidRPr="0088310C">
          <w:rPr>
            <w:rPrChange w:id="458" w:author="L-B" w:date="2018-10-18T03:40:00Z">
              <w:rPr/>
            </w:rPrChange>
          </w:rPr>
          <w:fldChar w:fldCharType="begin"/>
        </w:r>
        <w:r w:rsidRPr="0088310C">
          <w:instrText xml:space="preserve"> PAGEREF _Toc527537355 \h </w:instrText>
        </w:r>
      </w:ins>
      <w:r w:rsidRPr="0088310C">
        <w:rPr>
          <w:rPrChange w:id="459" w:author="L-B" w:date="2018-10-18T03:40:00Z">
            <w:rPr/>
          </w:rPrChange>
        </w:rPr>
      </w:r>
      <w:r w:rsidRPr="0088310C">
        <w:rPr>
          <w:rPrChange w:id="460" w:author="L-B" w:date="2018-10-18T03:40:00Z">
            <w:rPr/>
          </w:rPrChange>
        </w:rPr>
        <w:fldChar w:fldCharType="separate"/>
      </w:r>
      <w:ins w:id="461" w:author="ceres PC" w:date="2018-10-17T10:54:00Z">
        <w:r w:rsidRPr="0088310C">
          <w:t>23</w:t>
        </w:r>
        <w:r w:rsidRPr="0088310C">
          <w:rPr>
            <w:rPrChange w:id="462" w:author="L-B" w:date="2018-10-18T03:40:00Z">
              <w:rPr/>
            </w:rPrChange>
          </w:rPr>
          <w:fldChar w:fldCharType="end"/>
        </w:r>
      </w:ins>
    </w:p>
    <w:p w14:paraId="25AEF104" w14:textId="08D4D9E6" w:rsidR="001A546A" w:rsidRPr="0088310C" w:rsidRDefault="001A546A">
      <w:pPr>
        <w:pStyle w:val="TOC1"/>
        <w:rPr>
          <w:ins w:id="463" w:author="ceres PC" w:date="2018-10-17T10:54:00Z"/>
          <w:rFonts w:eastAsiaTheme="minorEastAsia"/>
          <w:b w:val="0"/>
          <w:color w:val="auto"/>
          <w:lang w:eastAsia="de-DE"/>
          <w:rPrChange w:id="464" w:author="L-B" w:date="2018-10-18T03:40:00Z">
            <w:rPr>
              <w:ins w:id="465" w:author="ceres PC" w:date="2018-10-17T10:54:00Z"/>
              <w:rFonts w:eastAsiaTheme="minorEastAsia"/>
              <w:b w:val="0"/>
              <w:color w:val="auto"/>
              <w:lang w:val="de-DE" w:eastAsia="de-DE"/>
            </w:rPr>
          </w:rPrChange>
        </w:rPr>
      </w:pPr>
      <w:ins w:id="466" w:author="ceres PC" w:date="2018-10-17T10:54:00Z">
        <w:r w:rsidRPr="0088310C">
          <w:t>9.</w:t>
        </w:r>
        <w:r w:rsidRPr="0088310C">
          <w:rPr>
            <w:rFonts w:eastAsiaTheme="minorEastAsia"/>
            <w:b w:val="0"/>
            <w:color w:val="auto"/>
            <w:lang w:eastAsia="de-DE"/>
            <w:rPrChange w:id="467" w:author="L-B" w:date="2018-10-18T03:40:00Z">
              <w:rPr>
                <w:rFonts w:eastAsiaTheme="minorEastAsia"/>
                <w:b w:val="0"/>
                <w:color w:val="auto"/>
                <w:lang w:val="de-DE" w:eastAsia="de-DE"/>
              </w:rPr>
            </w:rPrChange>
          </w:rPr>
          <w:tab/>
        </w:r>
        <w:r w:rsidRPr="0088310C">
          <w:t>Definitions</w:t>
        </w:r>
        <w:r w:rsidRPr="0088310C">
          <w:tab/>
        </w:r>
        <w:r w:rsidRPr="0088310C">
          <w:rPr>
            <w:rPrChange w:id="468" w:author="L-B" w:date="2018-10-18T03:40:00Z">
              <w:rPr/>
            </w:rPrChange>
          </w:rPr>
          <w:fldChar w:fldCharType="begin"/>
        </w:r>
        <w:r w:rsidRPr="0088310C">
          <w:instrText xml:space="preserve"> PAGEREF _Toc527537356 \h </w:instrText>
        </w:r>
      </w:ins>
      <w:r w:rsidRPr="0088310C">
        <w:rPr>
          <w:rPrChange w:id="469" w:author="L-B" w:date="2018-10-18T03:40:00Z">
            <w:rPr/>
          </w:rPrChange>
        </w:rPr>
      </w:r>
      <w:r w:rsidRPr="0088310C">
        <w:rPr>
          <w:rPrChange w:id="470" w:author="L-B" w:date="2018-10-18T03:40:00Z">
            <w:rPr/>
          </w:rPrChange>
        </w:rPr>
        <w:fldChar w:fldCharType="separate"/>
      </w:r>
      <w:ins w:id="471" w:author="ceres PC" w:date="2018-10-17T10:54:00Z">
        <w:r w:rsidRPr="0088310C">
          <w:t>23</w:t>
        </w:r>
        <w:r w:rsidRPr="0088310C">
          <w:rPr>
            <w:rPrChange w:id="472" w:author="L-B" w:date="2018-10-18T03:40:00Z">
              <w:rPr/>
            </w:rPrChange>
          </w:rPr>
          <w:fldChar w:fldCharType="end"/>
        </w:r>
      </w:ins>
    </w:p>
    <w:p w14:paraId="4360ECBC" w14:textId="31CAC0F8" w:rsidR="001A546A" w:rsidRPr="0088310C" w:rsidRDefault="001A546A">
      <w:pPr>
        <w:pStyle w:val="TOC1"/>
        <w:rPr>
          <w:ins w:id="473" w:author="ceres PC" w:date="2018-10-17T10:54:00Z"/>
          <w:rFonts w:eastAsiaTheme="minorEastAsia"/>
          <w:b w:val="0"/>
          <w:color w:val="auto"/>
          <w:lang w:eastAsia="de-DE"/>
          <w:rPrChange w:id="474" w:author="L-B" w:date="2018-10-18T03:40:00Z">
            <w:rPr>
              <w:ins w:id="475" w:author="ceres PC" w:date="2018-10-17T10:54:00Z"/>
              <w:rFonts w:eastAsiaTheme="minorEastAsia"/>
              <w:b w:val="0"/>
              <w:color w:val="auto"/>
              <w:lang w:val="de-DE" w:eastAsia="de-DE"/>
            </w:rPr>
          </w:rPrChange>
        </w:rPr>
      </w:pPr>
      <w:ins w:id="476" w:author="ceres PC" w:date="2018-10-17T10:54:00Z">
        <w:r w:rsidRPr="0088310C">
          <w:rPr>
            <w:highlight w:val="lightGray"/>
            <w:u w:color="407EC9"/>
          </w:rPr>
          <w:t>10.</w:t>
        </w:r>
        <w:r w:rsidRPr="0088310C">
          <w:rPr>
            <w:rFonts w:eastAsiaTheme="minorEastAsia"/>
            <w:b w:val="0"/>
            <w:color w:val="auto"/>
            <w:lang w:eastAsia="de-DE"/>
            <w:rPrChange w:id="477" w:author="L-B" w:date="2018-10-18T03:40:00Z">
              <w:rPr>
                <w:rFonts w:eastAsiaTheme="minorEastAsia"/>
                <w:b w:val="0"/>
                <w:color w:val="auto"/>
                <w:lang w:val="de-DE" w:eastAsia="de-DE"/>
              </w:rPr>
            </w:rPrChange>
          </w:rPr>
          <w:tab/>
        </w:r>
        <w:r w:rsidRPr="0088310C">
          <w:rPr>
            <w:highlight w:val="lightGray"/>
            <w:u w:val="single" w:color="407EC9"/>
          </w:rPr>
          <w:t>Acronyms</w:t>
        </w:r>
        <w:r w:rsidRPr="0088310C">
          <w:tab/>
        </w:r>
        <w:r w:rsidRPr="0088310C">
          <w:rPr>
            <w:rPrChange w:id="478" w:author="L-B" w:date="2018-10-18T03:40:00Z">
              <w:rPr/>
            </w:rPrChange>
          </w:rPr>
          <w:fldChar w:fldCharType="begin"/>
        </w:r>
        <w:r w:rsidRPr="0088310C">
          <w:instrText xml:space="preserve"> PAGEREF _Toc527537357 \h </w:instrText>
        </w:r>
      </w:ins>
      <w:r w:rsidRPr="0088310C">
        <w:rPr>
          <w:rPrChange w:id="479" w:author="L-B" w:date="2018-10-18T03:40:00Z">
            <w:rPr/>
          </w:rPrChange>
        </w:rPr>
      </w:r>
      <w:r w:rsidRPr="0088310C">
        <w:rPr>
          <w:rPrChange w:id="480" w:author="L-B" w:date="2018-10-18T03:40:00Z">
            <w:rPr/>
          </w:rPrChange>
        </w:rPr>
        <w:fldChar w:fldCharType="separate"/>
      </w:r>
      <w:ins w:id="481" w:author="ceres PC" w:date="2018-10-17T10:54:00Z">
        <w:r w:rsidRPr="0088310C">
          <w:t>23</w:t>
        </w:r>
        <w:r w:rsidRPr="0088310C">
          <w:rPr>
            <w:rPrChange w:id="482" w:author="L-B" w:date="2018-10-18T03:40:00Z">
              <w:rPr/>
            </w:rPrChange>
          </w:rPr>
          <w:fldChar w:fldCharType="end"/>
        </w:r>
      </w:ins>
    </w:p>
    <w:p w14:paraId="385AF1F1" w14:textId="650E363F" w:rsidR="00E73720" w:rsidRPr="0088310C" w:rsidDel="001A546A" w:rsidRDefault="00E73720">
      <w:pPr>
        <w:pStyle w:val="TOC1"/>
        <w:rPr>
          <w:del w:id="483" w:author="ceres PC" w:date="2018-10-17T10:54:00Z"/>
          <w:rFonts w:eastAsiaTheme="minorEastAsia"/>
          <w:b w:val="0"/>
          <w:color w:val="auto"/>
          <w:lang w:eastAsia="de-DE"/>
        </w:rPr>
      </w:pPr>
      <w:del w:id="484" w:author="ceres PC" w:date="2018-10-17T10:54:00Z">
        <w:r w:rsidRPr="0088310C" w:rsidDel="001A546A">
          <w:rPr>
            <w:b w:val="0"/>
          </w:rPr>
          <w:delText>1.</w:delText>
        </w:r>
        <w:r w:rsidRPr="0088310C" w:rsidDel="001A546A">
          <w:rPr>
            <w:rFonts w:eastAsiaTheme="minorEastAsia"/>
            <w:lang w:eastAsia="de-DE"/>
          </w:rPr>
          <w:tab/>
        </w:r>
        <w:r w:rsidRPr="0088310C" w:rsidDel="001A546A">
          <w:rPr>
            <w:b w:val="0"/>
          </w:rPr>
          <w:delText>Introduction</w:delText>
        </w:r>
        <w:r w:rsidRPr="0088310C" w:rsidDel="001A546A">
          <w:rPr>
            <w:b w:val="0"/>
          </w:rPr>
          <w:tab/>
          <w:delText>6</w:delText>
        </w:r>
      </w:del>
    </w:p>
    <w:p w14:paraId="14008465" w14:textId="7DDF83DD" w:rsidR="00E73720" w:rsidRPr="0088310C" w:rsidDel="001A546A" w:rsidRDefault="00E73720">
      <w:pPr>
        <w:pStyle w:val="TOC1"/>
        <w:rPr>
          <w:del w:id="485" w:author="ceres PC" w:date="2018-10-17T10:54:00Z"/>
          <w:rFonts w:eastAsiaTheme="minorEastAsia"/>
          <w:b w:val="0"/>
          <w:color w:val="auto"/>
          <w:lang w:eastAsia="de-DE"/>
        </w:rPr>
      </w:pPr>
      <w:del w:id="486" w:author="ceres PC" w:date="2018-10-17T10:54:00Z">
        <w:r w:rsidRPr="0088310C" w:rsidDel="001A546A">
          <w:rPr>
            <w:b w:val="0"/>
          </w:rPr>
          <w:delText>2.</w:delText>
        </w:r>
        <w:r w:rsidRPr="0088310C" w:rsidDel="001A546A">
          <w:rPr>
            <w:rFonts w:eastAsiaTheme="minorEastAsia"/>
            <w:lang w:eastAsia="de-DE"/>
          </w:rPr>
          <w:tab/>
        </w:r>
        <w:r w:rsidRPr="0088310C" w:rsidDel="001A546A">
          <w:rPr>
            <w:b w:val="0"/>
          </w:rPr>
          <w:delText>Physical basics</w:delText>
        </w:r>
        <w:r w:rsidRPr="0088310C" w:rsidDel="001A546A">
          <w:rPr>
            <w:b w:val="0"/>
          </w:rPr>
          <w:tab/>
          <w:delText>6</w:delText>
        </w:r>
      </w:del>
    </w:p>
    <w:p w14:paraId="72E3C1FF" w14:textId="4C663F77" w:rsidR="00E73720" w:rsidRPr="0088310C" w:rsidDel="001A546A" w:rsidRDefault="00E73720">
      <w:pPr>
        <w:pStyle w:val="TOC2"/>
        <w:rPr>
          <w:del w:id="487" w:author="ceres PC" w:date="2018-10-17T10:54:00Z"/>
          <w:rFonts w:eastAsiaTheme="minorEastAsia"/>
          <w:color w:val="auto"/>
          <w:lang w:eastAsia="de-DE"/>
        </w:rPr>
      </w:pPr>
      <w:del w:id="488" w:author="ceres PC" w:date="2018-10-17T10:54:00Z">
        <w:r w:rsidRPr="0088310C" w:rsidDel="001A546A">
          <w:delText>2.1.</w:delText>
        </w:r>
        <w:r w:rsidRPr="0088310C" w:rsidDel="001A546A">
          <w:rPr>
            <w:rFonts w:eastAsiaTheme="minorEastAsia"/>
            <w:lang w:eastAsia="de-DE"/>
          </w:rPr>
          <w:tab/>
        </w:r>
        <w:r w:rsidRPr="0088310C" w:rsidDel="001A546A">
          <w:delText>Luminous intensity</w:delText>
        </w:r>
        <w:r w:rsidRPr="0088310C" w:rsidDel="001A546A">
          <w:tab/>
          <w:delText>6</w:delText>
        </w:r>
      </w:del>
    </w:p>
    <w:p w14:paraId="26965364" w14:textId="2AD5EB73" w:rsidR="00E73720" w:rsidRPr="0088310C" w:rsidDel="001A546A" w:rsidRDefault="00E73720">
      <w:pPr>
        <w:pStyle w:val="TOC2"/>
        <w:rPr>
          <w:del w:id="489" w:author="ceres PC" w:date="2018-10-17T10:54:00Z"/>
          <w:rFonts w:eastAsiaTheme="minorEastAsia"/>
          <w:color w:val="auto"/>
          <w:lang w:eastAsia="de-DE"/>
        </w:rPr>
      </w:pPr>
      <w:del w:id="490" w:author="ceres PC" w:date="2018-10-17T10:54:00Z">
        <w:r w:rsidRPr="0088310C" w:rsidDel="001A546A">
          <w:delText>2.2.</w:delText>
        </w:r>
        <w:r w:rsidRPr="0088310C" w:rsidDel="001A546A">
          <w:rPr>
            <w:rFonts w:eastAsiaTheme="minorEastAsia"/>
            <w:lang w:eastAsia="de-DE"/>
          </w:rPr>
          <w:tab/>
        </w:r>
        <w:r w:rsidRPr="0088310C" w:rsidDel="001A546A">
          <w:delText>Illuminance</w:delText>
        </w:r>
        <w:r w:rsidRPr="0088310C" w:rsidDel="001A546A">
          <w:tab/>
          <w:delText>6</w:delText>
        </w:r>
      </w:del>
    </w:p>
    <w:p w14:paraId="7009F1A0" w14:textId="176ECF62" w:rsidR="00E73720" w:rsidRPr="0088310C" w:rsidDel="001A546A" w:rsidRDefault="00E73720">
      <w:pPr>
        <w:pStyle w:val="TOC2"/>
        <w:rPr>
          <w:del w:id="491" w:author="ceres PC" w:date="2018-10-17T10:54:00Z"/>
          <w:rFonts w:eastAsiaTheme="minorEastAsia"/>
          <w:color w:val="auto"/>
          <w:lang w:eastAsia="de-DE"/>
        </w:rPr>
      </w:pPr>
      <w:del w:id="492" w:author="ceres PC" w:date="2018-10-17T10:54:00Z">
        <w:r w:rsidRPr="0088310C" w:rsidDel="001A546A">
          <w:delText>2.3.</w:delText>
        </w:r>
        <w:r w:rsidRPr="0088310C" w:rsidDel="001A546A">
          <w:rPr>
            <w:rFonts w:eastAsiaTheme="minorEastAsia"/>
            <w:lang w:eastAsia="de-DE"/>
          </w:rPr>
          <w:tab/>
        </w:r>
        <w:r w:rsidRPr="0088310C" w:rsidDel="001A546A">
          <w:delText>Meteorological visibility</w:delText>
        </w:r>
        <w:r w:rsidRPr="0088310C" w:rsidDel="001A546A">
          <w:tab/>
          <w:delText>6</w:delText>
        </w:r>
      </w:del>
    </w:p>
    <w:p w14:paraId="48878035" w14:textId="72EEFC18" w:rsidR="00E73720" w:rsidRPr="0088310C" w:rsidDel="001A546A" w:rsidRDefault="00E73720">
      <w:pPr>
        <w:pStyle w:val="TOC2"/>
        <w:rPr>
          <w:del w:id="493" w:author="ceres PC" w:date="2018-10-17T10:54:00Z"/>
          <w:rFonts w:eastAsiaTheme="minorEastAsia"/>
          <w:color w:val="auto"/>
          <w:lang w:eastAsia="de-DE"/>
        </w:rPr>
      </w:pPr>
      <w:del w:id="494" w:author="ceres PC" w:date="2018-10-17T10:54:00Z">
        <w:r w:rsidRPr="0088310C" w:rsidDel="001A546A">
          <w:delText>2.4.</w:delText>
        </w:r>
        <w:r w:rsidRPr="0088310C" w:rsidDel="001A546A">
          <w:rPr>
            <w:rFonts w:eastAsiaTheme="minorEastAsia"/>
            <w:lang w:eastAsia="de-DE"/>
          </w:rPr>
          <w:tab/>
        </w:r>
        <w:r w:rsidRPr="0088310C" w:rsidDel="001A546A">
          <w:delText>Allard’s law</w:delText>
        </w:r>
        <w:r w:rsidRPr="0088310C" w:rsidDel="001A546A">
          <w:tab/>
          <w:delText>6</w:delText>
        </w:r>
      </w:del>
    </w:p>
    <w:p w14:paraId="114E5F7A" w14:textId="3B50EE0A" w:rsidR="00E73720" w:rsidRPr="0088310C" w:rsidDel="001A546A" w:rsidRDefault="00E73720">
      <w:pPr>
        <w:pStyle w:val="TOC1"/>
        <w:rPr>
          <w:del w:id="495" w:author="ceres PC" w:date="2018-10-17T10:54:00Z"/>
          <w:rFonts w:eastAsiaTheme="minorEastAsia"/>
          <w:b w:val="0"/>
          <w:color w:val="auto"/>
          <w:lang w:eastAsia="de-DE"/>
        </w:rPr>
      </w:pPr>
      <w:del w:id="496" w:author="ceres PC" w:date="2018-10-17T10:54:00Z">
        <w:r w:rsidRPr="0088310C" w:rsidDel="001A546A">
          <w:rPr>
            <w:b w:val="0"/>
          </w:rPr>
          <w:delText>3.</w:delText>
        </w:r>
        <w:r w:rsidRPr="0088310C" w:rsidDel="001A546A">
          <w:rPr>
            <w:rFonts w:eastAsiaTheme="minorEastAsia"/>
            <w:lang w:eastAsia="de-DE"/>
          </w:rPr>
          <w:tab/>
        </w:r>
        <w:r w:rsidRPr="0088310C" w:rsidDel="001A546A">
          <w:rPr>
            <w:b w:val="0"/>
          </w:rPr>
          <w:delText>Key values</w:delText>
        </w:r>
        <w:r w:rsidRPr="0088310C" w:rsidDel="001A546A">
          <w:rPr>
            <w:b w:val="0"/>
          </w:rPr>
          <w:tab/>
          <w:delText>7</w:delText>
        </w:r>
      </w:del>
    </w:p>
    <w:p w14:paraId="06B18638" w14:textId="195990C6" w:rsidR="00E73720" w:rsidRPr="0088310C" w:rsidDel="001A546A" w:rsidRDefault="00E73720">
      <w:pPr>
        <w:pStyle w:val="TOC2"/>
        <w:rPr>
          <w:del w:id="497" w:author="ceres PC" w:date="2018-10-17T10:54:00Z"/>
          <w:rFonts w:eastAsiaTheme="minorEastAsia"/>
          <w:color w:val="auto"/>
          <w:lang w:eastAsia="de-DE"/>
        </w:rPr>
      </w:pPr>
      <w:del w:id="498" w:author="ceres PC" w:date="2018-10-17T10:54:00Z">
        <w:r w:rsidRPr="0088310C" w:rsidDel="001A546A">
          <w:delText>3.1.</w:delText>
        </w:r>
        <w:r w:rsidRPr="0088310C" w:rsidDel="001A546A">
          <w:rPr>
            <w:rFonts w:eastAsiaTheme="minorEastAsia"/>
            <w:lang w:eastAsia="de-DE"/>
          </w:rPr>
          <w:tab/>
        </w:r>
        <w:r w:rsidRPr="0088310C" w:rsidDel="001A546A">
          <w:delText>Minimum illuminance at the observer’s eye</w:delText>
        </w:r>
        <w:r w:rsidRPr="0088310C" w:rsidDel="001A546A">
          <w:tab/>
          <w:delText>7</w:delText>
        </w:r>
      </w:del>
    </w:p>
    <w:p w14:paraId="6376BCFA" w14:textId="5B53A62A" w:rsidR="00E73720" w:rsidRPr="0088310C" w:rsidDel="001A546A" w:rsidRDefault="00E73720">
      <w:pPr>
        <w:pStyle w:val="TOC2"/>
        <w:rPr>
          <w:del w:id="499" w:author="ceres PC" w:date="2018-10-17T10:54:00Z"/>
          <w:rFonts w:eastAsiaTheme="minorEastAsia"/>
          <w:color w:val="auto"/>
          <w:lang w:eastAsia="de-DE"/>
        </w:rPr>
      </w:pPr>
      <w:del w:id="500" w:author="ceres PC" w:date="2018-10-17T10:54:00Z">
        <w:r w:rsidRPr="0088310C" w:rsidDel="001A546A">
          <w:rPr>
            <w:rFonts w:eastAsiaTheme="minorEastAsia"/>
          </w:rPr>
          <w:delText>3.2.</w:delText>
        </w:r>
        <w:r w:rsidRPr="0088310C" w:rsidDel="001A546A">
          <w:rPr>
            <w:rFonts w:eastAsiaTheme="minorEastAsia"/>
            <w:lang w:eastAsia="de-DE"/>
          </w:rPr>
          <w:tab/>
        </w:r>
        <w:r w:rsidRPr="0088310C" w:rsidDel="001A546A">
          <w:rPr>
            <w:rFonts w:eastAsiaTheme="minorEastAsia"/>
          </w:rPr>
          <w:delText>Measuring background luminance</w:delText>
        </w:r>
        <w:r w:rsidRPr="0088310C" w:rsidDel="001A546A">
          <w:tab/>
          <w:delText>8</w:delText>
        </w:r>
      </w:del>
    </w:p>
    <w:p w14:paraId="5D3CAA38" w14:textId="452DA981" w:rsidR="00E73720" w:rsidRPr="0088310C" w:rsidDel="001A546A" w:rsidRDefault="00E73720">
      <w:pPr>
        <w:pStyle w:val="TOC2"/>
        <w:rPr>
          <w:del w:id="501" w:author="ceres PC" w:date="2018-10-17T10:54:00Z"/>
          <w:rFonts w:eastAsiaTheme="minorEastAsia"/>
          <w:color w:val="auto"/>
          <w:lang w:eastAsia="de-DE"/>
        </w:rPr>
      </w:pPr>
      <w:del w:id="502" w:author="ceres PC" w:date="2018-10-17T10:54:00Z">
        <w:r w:rsidRPr="0088310C" w:rsidDel="001A546A">
          <w:delText>3.3.</w:delText>
        </w:r>
        <w:r w:rsidRPr="0088310C" w:rsidDel="001A546A">
          <w:rPr>
            <w:rFonts w:eastAsiaTheme="minorEastAsia"/>
            <w:lang w:eastAsia="de-DE"/>
          </w:rPr>
          <w:tab/>
        </w:r>
        <w:r w:rsidRPr="0088310C" w:rsidDel="001A546A">
          <w:delText>Maximum illuminance at the eye of the observer</w:delText>
        </w:r>
        <w:r w:rsidRPr="0088310C" w:rsidDel="001A546A">
          <w:tab/>
          <w:delText>8</w:delText>
        </w:r>
      </w:del>
    </w:p>
    <w:p w14:paraId="7B5B19A8" w14:textId="5EEA712D" w:rsidR="00E73720" w:rsidRPr="0088310C" w:rsidDel="001A546A" w:rsidRDefault="00E73720">
      <w:pPr>
        <w:pStyle w:val="TOC2"/>
        <w:rPr>
          <w:del w:id="503" w:author="ceres PC" w:date="2018-10-17T10:54:00Z"/>
          <w:rFonts w:eastAsiaTheme="minorEastAsia"/>
          <w:color w:val="auto"/>
          <w:lang w:eastAsia="de-DE"/>
        </w:rPr>
      </w:pPr>
      <w:del w:id="504" w:author="ceres PC" w:date="2018-10-17T10:54:00Z">
        <w:r w:rsidRPr="0088310C" w:rsidDel="001A546A">
          <w:delText>3.4.</w:delText>
        </w:r>
        <w:r w:rsidRPr="0088310C" w:rsidDel="001A546A">
          <w:rPr>
            <w:rFonts w:eastAsiaTheme="minorEastAsia"/>
            <w:lang w:eastAsia="de-DE"/>
          </w:rPr>
          <w:tab/>
        </w:r>
        <w:r w:rsidRPr="0088310C" w:rsidDel="001A546A">
          <w:delText>Minimum meteorological visibility</w:delText>
        </w:r>
        <w:r w:rsidRPr="0088310C" w:rsidDel="001A546A">
          <w:tab/>
          <w:delText>9</w:delText>
        </w:r>
      </w:del>
    </w:p>
    <w:p w14:paraId="70F430C6" w14:textId="18CBDADB" w:rsidR="00E73720" w:rsidRPr="0088310C" w:rsidDel="001A546A" w:rsidRDefault="00E73720">
      <w:pPr>
        <w:pStyle w:val="TOC2"/>
        <w:rPr>
          <w:del w:id="505" w:author="ceres PC" w:date="2018-10-17T10:54:00Z"/>
          <w:rFonts w:eastAsiaTheme="minorEastAsia"/>
          <w:color w:val="auto"/>
          <w:lang w:eastAsia="de-DE"/>
        </w:rPr>
      </w:pPr>
      <w:del w:id="506" w:author="ceres PC" w:date="2018-10-17T10:54:00Z">
        <w:r w:rsidRPr="0088310C" w:rsidDel="001A546A">
          <w:delText>3.5.</w:delText>
        </w:r>
        <w:r w:rsidRPr="0088310C" w:rsidDel="001A546A">
          <w:rPr>
            <w:rFonts w:eastAsiaTheme="minorEastAsia"/>
            <w:lang w:eastAsia="de-DE"/>
          </w:rPr>
          <w:tab/>
        </w:r>
        <w:r w:rsidRPr="0088310C" w:rsidDel="001A546A">
          <w:delText>Maximum meteorological visibility</w:delText>
        </w:r>
        <w:r w:rsidRPr="0088310C" w:rsidDel="001A546A">
          <w:tab/>
          <w:delText>10</w:delText>
        </w:r>
      </w:del>
    </w:p>
    <w:p w14:paraId="630007C0" w14:textId="6EB6E0BA" w:rsidR="00E73720" w:rsidRPr="0088310C" w:rsidDel="001A546A" w:rsidRDefault="00E73720">
      <w:pPr>
        <w:pStyle w:val="TOC1"/>
        <w:rPr>
          <w:del w:id="507" w:author="ceres PC" w:date="2018-10-17T10:54:00Z"/>
          <w:rFonts w:eastAsiaTheme="minorEastAsia"/>
          <w:b w:val="0"/>
          <w:color w:val="auto"/>
          <w:lang w:eastAsia="de-DE"/>
        </w:rPr>
      </w:pPr>
      <w:del w:id="508" w:author="ceres PC" w:date="2018-10-17T10:54:00Z">
        <w:r w:rsidRPr="0088310C" w:rsidDel="001A546A">
          <w:rPr>
            <w:b w:val="0"/>
          </w:rPr>
          <w:delText>4.</w:delText>
        </w:r>
        <w:r w:rsidRPr="0088310C" w:rsidDel="001A546A">
          <w:rPr>
            <w:rFonts w:eastAsiaTheme="minorEastAsia"/>
            <w:lang w:eastAsia="de-DE"/>
          </w:rPr>
          <w:tab/>
        </w:r>
        <w:r w:rsidRPr="0088310C" w:rsidDel="001A546A">
          <w:rPr>
            <w:b w:val="0"/>
          </w:rPr>
          <w:delText>Rival lights</w:delText>
        </w:r>
        <w:r w:rsidRPr="0088310C" w:rsidDel="001A546A">
          <w:rPr>
            <w:b w:val="0"/>
          </w:rPr>
          <w:tab/>
          <w:delText>10</w:delText>
        </w:r>
      </w:del>
    </w:p>
    <w:p w14:paraId="13363947" w14:textId="73B10F68" w:rsidR="00E73720" w:rsidRPr="0088310C" w:rsidDel="001A546A" w:rsidRDefault="00E73720">
      <w:pPr>
        <w:pStyle w:val="TOC2"/>
        <w:rPr>
          <w:del w:id="509" w:author="ceres PC" w:date="2018-10-17T10:54:00Z"/>
          <w:rFonts w:eastAsiaTheme="minorEastAsia"/>
          <w:color w:val="auto"/>
          <w:lang w:eastAsia="de-DE"/>
        </w:rPr>
      </w:pPr>
      <w:del w:id="510" w:author="ceres PC" w:date="2018-10-17T10:54:00Z">
        <w:r w:rsidRPr="0088310C" w:rsidDel="001A546A">
          <w:delText>4.1.</w:delText>
        </w:r>
        <w:r w:rsidRPr="0088310C" w:rsidDel="001A546A">
          <w:rPr>
            <w:rFonts w:eastAsiaTheme="minorEastAsia"/>
            <w:lang w:eastAsia="de-DE"/>
          </w:rPr>
          <w:tab/>
        </w:r>
        <w:r w:rsidRPr="0088310C" w:rsidDel="001A546A">
          <w:delText>Illumination of areas, roads and buildings</w:delText>
        </w:r>
        <w:r w:rsidRPr="0088310C" w:rsidDel="001A546A">
          <w:tab/>
          <w:delText>10</w:delText>
        </w:r>
      </w:del>
    </w:p>
    <w:p w14:paraId="22401B2E" w14:textId="50333CCA" w:rsidR="00E73720" w:rsidRPr="0088310C" w:rsidDel="001A546A" w:rsidRDefault="00E73720">
      <w:pPr>
        <w:pStyle w:val="TOC2"/>
        <w:rPr>
          <w:del w:id="511" w:author="ceres PC" w:date="2018-10-17T10:54:00Z"/>
          <w:rFonts w:eastAsiaTheme="minorEastAsia"/>
          <w:color w:val="auto"/>
          <w:lang w:eastAsia="de-DE"/>
        </w:rPr>
      </w:pPr>
      <w:del w:id="512" w:author="ceres PC" w:date="2018-10-17T10:54:00Z">
        <w:r w:rsidRPr="0088310C" w:rsidDel="001A546A">
          <w:delText>4.2.</w:delText>
        </w:r>
        <w:r w:rsidRPr="0088310C" w:rsidDel="001A546A">
          <w:rPr>
            <w:rFonts w:eastAsiaTheme="minorEastAsia"/>
            <w:lang w:eastAsia="de-DE"/>
          </w:rPr>
          <w:tab/>
        </w:r>
        <w:r w:rsidRPr="0088310C" w:rsidDel="001A546A">
          <w:delText>Navigation lights on vessels</w:delText>
        </w:r>
        <w:r w:rsidRPr="0088310C" w:rsidDel="001A546A">
          <w:tab/>
          <w:delText>11</w:delText>
        </w:r>
      </w:del>
    </w:p>
    <w:p w14:paraId="105F8B01" w14:textId="0D2F653A" w:rsidR="00E73720" w:rsidRPr="0088310C" w:rsidDel="001A546A" w:rsidRDefault="00E73720">
      <w:pPr>
        <w:pStyle w:val="TOC2"/>
        <w:rPr>
          <w:del w:id="513" w:author="ceres PC" w:date="2018-10-17T10:54:00Z"/>
          <w:rFonts w:eastAsiaTheme="minorEastAsia"/>
          <w:color w:val="auto"/>
          <w:lang w:eastAsia="de-DE"/>
        </w:rPr>
      </w:pPr>
      <w:del w:id="514" w:author="ceres PC" w:date="2018-10-17T10:54:00Z">
        <w:r w:rsidRPr="0088310C" w:rsidDel="001A546A">
          <w:delText>4.3.</w:delText>
        </w:r>
        <w:r w:rsidRPr="0088310C" w:rsidDel="001A546A">
          <w:rPr>
            <w:rFonts w:eastAsiaTheme="minorEastAsia"/>
            <w:lang w:eastAsia="de-DE"/>
          </w:rPr>
          <w:tab/>
        </w:r>
        <w:r w:rsidRPr="0088310C" w:rsidDel="001A546A">
          <w:delText>Other signal lights</w:delText>
        </w:r>
        <w:r w:rsidRPr="0088310C" w:rsidDel="001A546A">
          <w:tab/>
          <w:delText>12</w:delText>
        </w:r>
      </w:del>
    </w:p>
    <w:p w14:paraId="3C64704B" w14:textId="17CFC028" w:rsidR="00E73720" w:rsidRPr="0088310C" w:rsidDel="001A546A" w:rsidRDefault="00E73720">
      <w:pPr>
        <w:pStyle w:val="TOC1"/>
        <w:rPr>
          <w:del w:id="515" w:author="ceres PC" w:date="2018-10-17T10:54:00Z"/>
          <w:rFonts w:eastAsiaTheme="minorEastAsia"/>
          <w:b w:val="0"/>
          <w:color w:val="auto"/>
          <w:lang w:eastAsia="de-DE"/>
        </w:rPr>
      </w:pPr>
      <w:del w:id="516" w:author="ceres PC" w:date="2018-10-17T10:54:00Z">
        <w:r w:rsidRPr="0088310C" w:rsidDel="001A546A">
          <w:rPr>
            <w:b w:val="0"/>
          </w:rPr>
          <w:delText>5.</w:delText>
        </w:r>
        <w:r w:rsidRPr="0088310C" w:rsidDel="001A546A">
          <w:rPr>
            <w:rFonts w:eastAsiaTheme="minorEastAsia"/>
            <w:lang w:eastAsia="de-DE"/>
          </w:rPr>
          <w:tab/>
        </w:r>
        <w:r w:rsidRPr="0088310C" w:rsidDel="001A546A">
          <w:rPr>
            <w:b w:val="0"/>
          </w:rPr>
          <w:delText>Photometric luminous intensity</w:delText>
        </w:r>
        <w:r w:rsidRPr="0088310C" w:rsidDel="001A546A">
          <w:rPr>
            <w:b w:val="0"/>
          </w:rPr>
          <w:tab/>
          <w:delText>13</w:delText>
        </w:r>
      </w:del>
    </w:p>
    <w:p w14:paraId="7434B94C" w14:textId="5743A4C5" w:rsidR="00E73720" w:rsidRPr="0088310C" w:rsidDel="001A546A" w:rsidRDefault="00E73720">
      <w:pPr>
        <w:pStyle w:val="TOC2"/>
        <w:rPr>
          <w:del w:id="517" w:author="ceres PC" w:date="2018-10-17T10:54:00Z"/>
          <w:rFonts w:eastAsiaTheme="minorEastAsia"/>
          <w:color w:val="auto"/>
          <w:lang w:eastAsia="de-DE"/>
        </w:rPr>
      </w:pPr>
      <w:del w:id="518" w:author="ceres PC" w:date="2018-10-17T10:54:00Z">
        <w:r w:rsidRPr="0088310C" w:rsidDel="001A546A">
          <w:delText>5.1.</w:delText>
        </w:r>
        <w:r w:rsidRPr="0088310C" w:rsidDel="001A546A">
          <w:rPr>
            <w:rFonts w:eastAsiaTheme="minorEastAsia"/>
            <w:lang w:eastAsia="de-DE"/>
          </w:rPr>
          <w:tab/>
        </w:r>
        <w:r w:rsidRPr="0088310C" w:rsidDel="001A546A">
          <w:delText>In-ServiCe- and photometric intensity</w:delText>
        </w:r>
        <w:r w:rsidRPr="0088310C" w:rsidDel="001A546A">
          <w:tab/>
          <w:delText>13</w:delText>
        </w:r>
      </w:del>
    </w:p>
    <w:p w14:paraId="25B58076" w14:textId="6749E12B" w:rsidR="00E73720" w:rsidRPr="0088310C" w:rsidDel="001A546A" w:rsidRDefault="00E73720">
      <w:pPr>
        <w:pStyle w:val="TOC2"/>
        <w:rPr>
          <w:del w:id="519" w:author="ceres PC" w:date="2018-10-17T10:54:00Z"/>
          <w:rFonts w:eastAsiaTheme="minorEastAsia"/>
          <w:color w:val="auto"/>
          <w:lang w:eastAsia="de-DE"/>
        </w:rPr>
      </w:pPr>
      <w:del w:id="520" w:author="ceres PC" w:date="2018-10-17T10:54:00Z">
        <w:r w:rsidRPr="0088310C" w:rsidDel="001A546A">
          <w:delText>5.2.</w:delText>
        </w:r>
        <w:r w:rsidRPr="0088310C" w:rsidDel="001A546A">
          <w:rPr>
            <w:rFonts w:eastAsiaTheme="minorEastAsia"/>
            <w:lang w:eastAsia="de-DE"/>
          </w:rPr>
          <w:tab/>
        </w:r>
        <w:r w:rsidRPr="0088310C" w:rsidDel="001A546A">
          <w:delText>Steady burning lights</w:delText>
        </w:r>
        <w:r w:rsidRPr="0088310C" w:rsidDel="001A546A">
          <w:tab/>
          <w:delText>14</w:delText>
        </w:r>
      </w:del>
    </w:p>
    <w:p w14:paraId="3F0DFF6A" w14:textId="460D1521" w:rsidR="00E73720" w:rsidRPr="0088310C" w:rsidDel="001A546A" w:rsidRDefault="00E73720">
      <w:pPr>
        <w:pStyle w:val="TOC2"/>
        <w:rPr>
          <w:del w:id="521" w:author="ceres PC" w:date="2018-10-17T10:54:00Z"/>
          <w:rFonts w:eastAsiaTheme="minorEastAsia"/>
          <w:color w:val="auto"/>
          <w:lang w:eastAsia="de-DE"/>
        </w:rPr>
      </w:pPr>
      <w:del w:id="522" w:author="ceres PC" w:date="2018-10-17T10:54:00Z">
        <w:r w:rsidRPr="0088310C" w:rsidDel="001A546A">
          <w:rPr>
            <w:rFonts w:eastAsiaTheme="minorEastAsia"/>
          </w:rPr>
          <w:delText>5.3.</w:delText>
        </w:r>
        <w:r w:rsidRPr="0088310C" w:rsidDel="001A546A">
          <w:rPr>
            <w:rFonts w:eastAsiaTheme="minorEastAsia"/>
            <w:lang w:eastAsia="de-DE"/>
          </w:rPr>
          <w:tab/>
        </w:r>
        <w:r w:rsidRPr="0088310C" w:rsidDel="001A546A">
          <w:rPr>
            <w:rFonts w:eastAsiaTheme="minorEastAsia"/>
          </w:rPr>
          <w:delText>Fast switching lights</w:delText>
        </w:r>
        <w:r w:rsidRPr="0088310C" w:rsidDel="001A546A">
          <w:tab/>
          <w:delText>14</w:delText>
        </w:r>
      </w:del>
    </w:p>
    <w:p w14:paraId="170C6977" w14:textId="1EA71596" w:rsidR="00E73720" w:rsidRPr="0088310C" w:rsidDel="001A546A" w:rsidRDefault="00E73720">
      <w:pPr>
        <w:pStyle w:val="TOC2"/>
        <w:rPr>
          <w:del w:id="523" w:author="ceres PC" w:date="2018-10-17T10:54:00Z"/>
          <w:rFonts w:eastAsiaTheme="minorEastAsia"/>
          <w:color w:val="auto"/>
          <w:lang w:eastAsia="de-DE"/>
        </w:rPr>
      </w:pPr>
      <w:del w:id="524" w:author="ceres PC" w:date="2018-10-17T10:54:00Z">
        <w:r w:rsidRPr="0088310C" w:rsidDel="001A546A">
          <w:rPr>
            <w:rFonts w:eastAsiaTheme="minorEastAsia"/>
          </w:rPr>
          <w:delText>5.4.</w:delText>
        </w:r>
        <w:r w:rsidRPr="0088310C" w:rsidDel="001A546A">
          <w:rPr>
            <w:rFonts w:eastAsiaTheme="minorEastAsia"/>
            <w:lang w:eastAsia="de-DE"/>
          </w:rPr>
          <w:tab/>
        </w:r>
        <w:r w:rsidRPr="0088310C" w:rsidDel="001A546A">
          <w:rPr>
            <w:rFonts w:eastAsiaTheme="minorEastAsia"/>
          </w:rPr>
          <w:delText>Arbitrary flash profile</w:delText>
        </w:r>
        <w:r w:rsidRPr="0088310C" w:rsidDel="001A546A">
          <w:tab/>
          <w:delText>15</w:delText>
        </w:r>
      </w:del>
    </w:p>
    <w:p w14:paraId="5236B98B" w14:textId="48B234AB" w:rsidR="00E73720" w:rsidRPr="0088310C" w:rsidDel="001A546A" w:rsidRDefault="00E73720">
      <w:pPr>
        <w:pStyle w:val="TOC1"/>
        <w:rPr>
          <w:del w:id="525" w:author="ceres PC" w:date="2018-10-17T10:54:00Z"/>
          <w:rFonts w:eastAsiaTheme="minorEastAsia"/>
          <w:b w:val="0"/>
          <w:color w:val="auto"/>
          <w:lang w:eastAsia="de-DE"/>
        </w:rPr>
      </w:pPr>
      <w:del w:id="526" w:author="ceres PC" w:date="2018-10-17T10:54:00Z">
        <w:r w:rsidRPr="0088310C" w:rsidDel="001A546A">
          <w:rPr>
            <w:b w:val="0"/>
          </w:rPr>
          <w:delText>6.</w:delText>
        </w:r>
        <w:r w:rsidRPr="0088310C" w:rsidDel="001A546A">
          <w:rPr>
            <w:rFonts w:eastAsiaTheme="minorEastAsia"/>
            <w:lang w:eastAsia="de-DE"/>
          </w:rPr>
          <w:tab/>
        </w:r>
        <w:r w:rsidRPr="0088310C" w:rsidDel="001A546A">
          <w:rPr>
            <w:b w:val="0"/>
          </w:rPr>
          <w:delText>Luminous intensity and range calculation</w:delText>
        </w:r>
        <w:r w:rsidRPr="0088310C" w:rsidDel="001A546A">
          <w:rPr>
            <w:b w:val="0"/>
          </w:rPr>
          <w:tab/>
          <w:delText>15</w:delText>
        </w:r>
      </w:del>
    </w:p>
    <w:p w14:paraId="1878F5FF" w14:textId="0CBB9951" w:rsidR="00E73720" w:rsidRPr="0088310C" w:rsidDel="001A546A" w:rsidRDefault="00E73720">
      <w:pPr>
        <w:pStyle w:val="TOC1"/>
        <w:rPr>
          <w:del w:id="527" w:author="ceres PC" w:date="2018-10-17T10:54:00Z"/>
          <w:rFonts w:eastAsiaTheme="minorEastAsia"/>
          <w:b w:val="0"/>
          <w:color w:val="auto"/>
          <w:lang w:eastAsia="de-DE"/>
        </w:rPr>
      </w:pPr>
      <w:del w:id="528" w:author="ceres PC" w:date="2018-10-17T10:54:00Z">
        <w:r w:rsidRPr="0088310C" w:rsidDel="001A546A">
          <w:rPr>
            <w:b w:val="0"/>
          </w:rPr>
          <w:delText>7.</w:delText>
        </w:r>
        <w:r w:rsidRPr="0088310C" w:rsidDel="001A546A">
          <w:rPr>
            <w:rFonts w:eastAsiaTheme="minorEastAsia"/>
            <w:lang w:eastAsia="de-DE"/>
          </w:rPr>
          <w:tab/>
        </w:r>
        <w:r w:rsidRPr="0088310C" w:rsidDel="001A546A">
          <w:rPr>
            <w:b w:val="0"/>
          </w:rPr>
          <w:delText>Luminous intensity calculations</w:delText>
        </w:r>
        <w:r w:rsidRPr="0088310C" w:rsidDel="001A546A">
          <w:rPr>
            <w:b w:val="0"/>
          </w:rPr>
          <w:tab/>
          <w:delText>16</w:delText>
        </w:r>
      </w:del>
    </w:p>
    <w:p w14:paraId="7381EBB6" w14:textId="6CE1DDE2" w:rsidR="00E73720" w:rsidRPr="0088310C" w:rsidDel="001A546A" w:rsidRDefault="00E73720">
      <w:pPr>
        <w:pStyle w:val="TOC2"/>
        <w:rPr>
          <w:del w:id="529" w:author="ceres PC" w:date="2018-10-17T10:54:00Z"/>
          <w:rFonts w:eastAsiaTheme="minorEastAsia"/>
          <w:color w:val="auto"/>
          <w:lang w:eastAsia="de-DE"/>
        </w:rPr>
      </w:pPr>
      <w:del w:id="530" w:author="ceres PC" w:date="2018-10-17T10:54:00Z">
        <w:r w:rsidRPr="0088310C" w:rsidDel="001A546A">
          <w:delText>7.1.</w:delText>
        </w:r>
        <w:r w:rsidRPr="0088310C" w:rsidDel="001A546A">
          <w:rPr>
            <w:rFonts w:eastAsiaTheme="minorEastAsia"/>
            <w:lang w:eastAsia="de-DE"/>
          </w:rPr>
          <w:tab/>
        </w:r>
        <w:r w:rsidRPr="0088310C" w:rsidDel="001A546A">
          <w:delText>Minimum luminous intensity</w:delText>
        </w:r>
        <w:r w:rsidRPr="0088310C" w:rsidDel="001A546A">
          <w:tab/>
          <w:delText>16</w:delText>
        </w:r>
      </w:del>
    </w:p>
    <w:p w14:paraId="5A3C882C" w14:textId="6A8FB90C" w:rsidR="00E73720" w:rsidRPr="0088310C" w:rsidDel="001A546A" w:rsidRDefault="00E73720">
      <w:pPr>
        <w:pStyle w:val="TOC2"/>
        <w:rPr>
          <w:del w:id="531" w:author="ceres PC" w:date="2018-10-17T10:54:00Z"/>
          <w:rFonts w:eastAsiaTheme="minorEastAsia"/>
          <w:color w:val="auto"/>
          <w:lang w:eastAsia="de-DE"/>
        </w:rPr>
      </w:pPr>
      <w:del w:id="532" w:author="ceres PC" w:date="2018-10-17T10:54:00Z">
        <w:r w:rsidRPr="0088310C" w:rsidDel="001A546A">
          <w:delText>7.2.</w:delText>
        </w:r>
        <w:r w:rsidRPr="0088310C" w:rsidDel="001A546A">
          <w:rPr>
            <w:rFonts w:eastAsiaTheme="minorEastAsia"/>
            <w:lang w:eastAsia="de-DE"/>
          </w:rPr>
          <w:tab/>
        </w:r>
        <w:r w:rsidRPr="0088310C" w:rsidDel="001A546A">
          <w:delText>Maximum luminous intensity</w:delText>
        </w:r>
        <w:r w:rsidRPr="0088310C" w:rsidDel="001A546A">
          <w:tab/>
          <w:delText>16</w:delText>
        </w:r>
      </w:del>
    </w:p>
    <w:p w14:paraId="5F40DEEB" w14:textId="442713CA" w:rsidR="00E73720" w:rsidRPr="0088310C" w:rsidDel="001A546A" w:rsidRDefault="00E73720">
      <w:pPr>
        <w:pStyle w:val="TOC2"/>
        <w:rPr>
          <w:del w:id="533" w:author="ceres PC" w:date="2018-10-17T10:54:00Z"/>
          <w:rFonts w:eastAsiaTheme="minorEastAsia"/>
          <w:color w:val="auto"/>
          <w:lang w:eastAsia="de-DE"/>
        </w:rPr>
      </w:pPr>
      <w:del w:id="534" w:author="ceres PC" w:date="2018-10-17T10:54:00Z">
        <w:r w:rsidRPr="0088310C" w:rsidDel="001A546A">
          <w:delText>7.3.</w:delText>
        </w:r>
        <w:r w:rsidRPr="0088310C" w:rsidDel="001A546A">
          <w:rPr>
            <w:rFonts w:eastAsiaTheme="minorEastAsia"/>
            <w:lang w:eastAsia="de-DE"/>
          </w:rPr>
          <w:tab/>
        </w:r>
        <w:r w:rsidRPr="0088310C" w:rsidDel="001A546A">
          <w:delText>Design intensity</w:delText>
        </w:r>
        <w:r w:rsidRPr="0088310C" w:rsidDel="001A546A">
          <w:tab/>
          <w:delText>17</w:delText>
        </w:r>
      </w:del>
    </w:p>
    <w:p w14:paraId="56B4BC87" w14:textId="4324A19E" w:rsidR="00E73720" w:rsidRPr="0088310C" w:rsidDel="001A546A" w:rsidRDefault="00E73720">
      <w:pPr>
        <w:pStyle w:val="TOC2"/>
        <w:rPr>
          <w:del w:id="535" w:author="ceres PC" w:date="2018-10-17T10:54:00Z"/>
          <w:rFonts w:eastAsiaTheme="minorEastAsia"/>
          <w:color w:val="auto"/>
          <w:lang w:eastAsia="de-DE"/>
        </w:rPr>
      </w:pPr>
      <w:del w:id="536" w:author="ceres PC" w:date="2018-10-17T10:54:00Z">
        <w:r w:rsidRPr="0088310C" w:rsidDel="001A546A">
          <w:delText>7.4.</w:delText>
        </w:r>
        <w:r w:rsidRPr="0088310C" w:rsidDel="001A546A">
          <w:rPr>
            <w:rFonts w:eastAsiaTheme="minorEastAsia"/>
            <w:lang w:eastAsia="de-DE"/>
          </w:rPr>
          <w:tab/>
        </w:r>
        <w:r w:rsidRPr="0088310C" w:rsidDel="001A546A">
          <w:delText>Standard design methodology</w:delText>
        </w:r>
        <w:r w:rsidRPr="0088310C" w:rsidDel="001A546A">
          <w:tab/>
          <w:delText>17</w:delText>
        </w:r>
      </w:del>
    </w:p>
    <w:p w14:paraId="6EB17B1B" w14:textId="399A0FD4" w:rsidR="00E73720" w:rsidRPr="0088310C" w:rsidDel="001A546A" w:rsidRDefault="00E73720">
      <w:pPr>
        <w:pStyle w:val="TOC3"/>
        <w:tabs>
          <w:tab w:val="left" w:pos="1134"/>
          <w:tab w:val="right" w:leader="dot" w:pos="10195"/>
        </w:tabs>
        <w:rPr>
          <w:del w:id="537" w:author="ceres PC" w:date="2018-10-17T10:54:00Z"/>
          <w:rFonts w:eastAsiaTheme="minorEastAsia"/>
          <w:noProof/>
          <w:sz w:val="22"/>
          <w:lang w:eastAsia="de-DE"/>
        </w:rPr>
      </w:pPr>
      <w:del w:id="538" w:author="ceres PC" w:date="2018-10-17T10:54:00Z">
        <w:r w:rsidRPr="0088310C" w:rsidDel="001A546A">
          <w:rPr>
            <w:noProof/>
          </w:rPr>
          <w:delText>7.4.1.</w:delText>
        </w:r>
        <w:r w:rsidRPr="0088310C" w:rsidDel="001A546A">
          <w:rPr>
            <w:rFonts w:eastAsiaTheme="minorEastAsia"/>
            <w:noProof/>
            <w:sz w:val="22"/>
            <w:lang w:eastAsia="de-DE"/>
          </w:rPr>
          <w:tab/>
        </w:r>
        <w:r w:rsidRPr="0088310C" w:rsidDel="001A546A">
          <w:rPr>
            <w:noProof/>
          </w:rPr>
          <w:delText>Step 1</w:delText>
        </w:r>
        <w:r w:rsidRPr="0088310C" w:rsidDel="001A546A">
          <w:rPr>
            <w:noProof/>
          </w:rPr>
          <w:tab/>
          <w:delText>17</w:delText>
        </w:r>
      </w:del>
    </w:p>
    <w:p w14:paraId="29CCA283" w14:textId="3E13ED1B" w:rsidR="00E73720" w:rsidRPr="0088310C" w:rsidDel="001A546A" w:rsidRDefault="00E73720">
      <w:pPr>
        <w:pStyle w:val="TOC3"/>
        <w:tabs>
          <w:tab w:val="left" w:pos="1134"/>
          <w:tab w:val="right" w:leader="dot" w:pos="10195"/>
        </w:tabs>
        <w:rPr>
          <w:del w:id="539" w:author="ceres PC" w:date="2018-10-17T10:54:00Z"/>
          <w:rFonts w:eastAsiaTheme="minorEastAsia"/>
          <w:noProof/>
          <w:sz w:val="22"/>
          <w:lang w:eastAsia="de-DE"/>
        </w:rPr>
      </w:pPr>
      <w:del w:id="540" w:author="ceres PC" w:date="2018-10-17T10:54:00Z">
        <w:r w:rsidRPr="0088310C" w:rsidDel="001A546A">
          <w:rPr>
            <w:noProof/>
          </w:rPr>
          <w:delText>7.4.2.</w:delText>
        </w:r>
        <w:r w:rsidRPr="0088310C" w:rsidDel="001A546A">
          <w:rPr>
            <w:rFonts w:eastAsiaTheme="minorEastAsia"/>
            <w:noProof/>
            <w:sz w:val="22"/>
            <w:lang w:eastAsia="de-DE"/>
          </w:rPr>
          <w:tab/>
        </w:r>
        <w:r w:rsidRPr="0088310C" w:rsidDel="001A546A">
          <w:rPr>
            <w:noProof/>
          </w:rPr>
          <w:delText>Step 2</w:delText>
        </w:r>
        <w:r w:rsidRPr="0088310C" w:rsidDel="001A546A">
          <w:rPr>
            <w:noProof/>
          </w:rPr>
          <w:tab/>
          <w:delText>17</w:delText>
        </w:r>
      </w:del>
    </w:p>
    <w:p w14:paraId="2A833E0E" w14:textId="774565A3" w:rsidR="00E73720" w:rsidRPr="0088310C" w:rsidDel="001A546A" w:rsidRDefault="00E73720">
      <w:pPr>
        <w:pStyle w:val="TOC3"/>
        <w:tabs>
          <w:tab w:val="left" w:pos="1134"/>
          <w:tab w:val="right" w:leader="dot" w:pos="10195"/>
        </w:tabs>
        <w:rPr>
          <w:del w:id="541" w:author="ceres PC" w:date="2018-10-17T10:54:00Z"/>
          <w:rFonts w:eastAsiaTheme="minorEastAsia"/>
          <w:noProof/>
          <w:sz w:val="22"/>
          <w:lang w:eastAsia="de-DE"/>
        </w:rPr>
      </w:pPr>
      <w:del w:id="542" w:author="ceres PC" w:date="2018-10-17T10:54:00Z">
        <w:r w:rsidRPr="0088310C" w:rsidDel="001A546A">
          <w:rPr>
            <w:noProof/>
          </w:rPr>
          <w:delText>7.4.3.</w:delText>
        </w:r>
        <w:r w:rsidRPr="0088310C" w:rsidDel="001A546A">
          <w:rPr>
            <w:rFonts w:eastAsiaTheme="minorEastAsia"/>
            <w:noProof/>
            <w:sz w:val="22"/>
            <w:lang w:eastAsia="de-DE"/>
          </w:rPr>
          <w:tab/>
        </w:r>
        <w:r w:rsidRPr="0088310C" w:rsidDel="001A546A">
          <w:rPr>
            <w:noProof/>
          </w:rPr>
          <w:delText>Step 3</w:delText>
        </w:r>
        <w:r w:rsidRPr="0088310C" w:rsidDel="001A546A">
          <w:rPr>
            <w:noProof/>
          </w:rPr>
          <w:tab/>
          <w:delText>17</w:delText>
        </w:r>
      </w:del>
    </w:p>
    <w:p w14:paraId="07F056FC" w14:textId="1C3026E4" w:rsidR="00E73720" w:rsidRPr="0088310C" w:rsidDel="001A546A" w:rsidRDefault="00E73720">
      <w:pPr>
        <w:pStyle w:val="TOC3"/>
        <w:tabs>
          <w:tab w:val="left" w:pos="1134"/>
          <w:tab w:val="right" w:leader="dot" w:pos="10195"/>
        </w:tabs>
        <w:rPr>
          <w:del w:id="543" w:author="ceres PC" w:date="2018-10-17T10:54:00Z"/>
          <w:rFonts w:eastAsiaTheme="minorEastAsia"/>
          <w:noProof/>
          <w:sz w:val="22"/>
          <w:lang w:eastAsia="de-DE"/>
        </w:rPr>
      </w:pPr>
      <w:del w:id="544" w:author="ceres PC" w:date="2018-10-17T10:54:00Z">
        <w:r w:rsidRPr="0088310C" w:rsidDel="001A546A">
          <w:rPr>
            <w:noProof/>
          </w:rPr>
          <w:delText>7.4.4.</w:delText>
        </w:r>
        <w:r w:rsidRPr="0088310C" w:rsidDel="001A546A">
          <w:rPr>
            <w:rFonts w:eastAsiaTheme="minorEastAsia"/>
            <w:noProof/>
            <w:sz w:val="22"/>
            <w:lang w:eastAsia="de-DE"/>
          </w:rPr>
          <w:tab/>
        </w:r>
        <w:r w:rsidRPr="0088310C" w:rsidDel="001A546A">
          <w:rPr>
            <w:noProof/>
          </w:rPr>
          <w:delText>Step 4</w:delText>
        </w:r>
        <w:r w:rsidRPr="0088310C" w:rsidDel="001A546A">
          <w:rPr>
            <w:noProof/>
          </w:rPr>
          <w:tab/>
          <w:delText>17</w:delText>
        </w:r>
      </w:del>
    </w:p>
    <w:p w14:paraId="2A45C85B" w14:textId="51E99BC1" w:rsidR="00E73720" w:rsidRPr="0088310C" w:rsidDel="001A546A" w:rsidRDefault="00E73720">
      <w:pPr>
        <w:pStyle w:val="TOC3"/>
        <w:tabs>
          <w:tab w:val="left" w:pos="1134"/>
          <w:tab w:val="right" w:leader="dot" w:pos="10195"/>
        </w:tabs>
        <w:rPr>
          <w:del w:id="545" w:author="ceres PC" w:date="2018-10-17T10:54:00Z"/>
          <w:rFonts w:eastAsiaTheme="minorEastAsia"/>
          <w:noProof/>
          <w:sz w:val="22"/>
          <w:lang w:eastAsia="de-DE"/>
        </w:rPr>
      </w:pPr>
      <w:del w:id="546" w:author="ceres PC" w:date="2018-10-17T10:54:00Z">
        <w:r w:rsidRPr="0088310C" w:rsidDel="001A546A">
          <w:rPr>
            <w:noProof/>
          </w:rPr>
          <w:delText>7.4.5.</w:delText>
        </w:r>
        <w:r w:rsidRPr="0088310C" w:rsidDel="001A546A">
          <w:rPr>
            <w:rFonts w:eastAsiaTheme="minorEastAsia"/>
            <w:noProof/>
            <w:sz w:val="22"/>
            <w:lang w:eastAsia="de-DE"/>
          </w:rPr>
          <w:tab/>
        </w:r>
        <w:r w:rsidRPr="0088310C" w:rsidDel="001A546A">
          <w:rPr>
            <w:noProof/>
          </w:rPr>
          <w:delText>Step 5</w:delText>
        </w:r>
        <w:r w:rsidRPr="0088310C" w:rsidDel="001A546A">
          <w:rPr>
            <w:noProof/>
          </w:rPr>
          <w:tab/>
          <w:delText>18</w:delText>
        </w:r>
      </w:del>
    </w:p>
    <w:p w14:paraId="5224177C" w14:textId="644B622A" w:rsidR="00E73720" w:rsidRPr="0088310C" w:rsidDel="001A546A" w:rsidRDefault="00E73720">
      <w:pPr>
        <w:pStyle w:val="TOC2"/>
        <w:rPr>
          <w:del w:id="547" w:author="ceres PC" w:date="2018-10-17T10:54:00Z"/>
          <w:rFonts w:eastAsiaTheme="minorEastAsia"/>
          <w:color w:val="auto"/>
          <w:lang w:eastAsia="de-DE"/>
        </w:rPr>
      </w:pPr>
      <w:del w:id="548" w:author="ceres PC" w:date="2018-10-17T10:54:00Z">
        <w:r w:rsidRPr="0088310C" w:rsidDel="001A546A">
          <w:delText>7.5.</w:delText>
        </w:r>
        <w:r w:rsidRPr="0088310C" w:rsidDel="001A546A">
          <w:rPr>
            <w:rFonts w:eastAsiaTheme="minorEastAsia"/>
            <w:lang w:eastAsia="de-DE"/>
          </w:rPr>
          <w:tab/>
        </w:r>
        <w:r w:rsidRPr="0088310C" w:rsidDel="001A546A">
          <w:delText>Examples for intensity calculations</w:delText>
        </w:r>
        <w:r w:rsidRPr="0088310C" w:rsidDel="001A546A">
          <w:tab/>
          <w:delText>18</w:delText>
        </w:r>
      </w:del>
    </w:p>
    <w:p w14:paraId="4DA5D460" w14:textId="73CE029D" w:rsidR="00E73720" w:rsidRPr="0088310C" w:rsidDel="001A546A" w:rsidRDefault="00E73720">
      <w:pPr>
        <w:pStyle w:val="TOC3"/>
        <w:tabs>
          <w:tab w:val="left" w:pos="1134"/>
          <w:tab w:val="right" w:leader="dot" w:pos="10195"/>
        </w:tabs>
        <w:rPr>
          <w:del w:id="549" w:author="ceres PC" w:date="2018-10-17T10:54:00Z"/>
          <w:rFonts w:eastAsiaTheme="minorEastAsia"/>
          <w:noProof/>
          <w:sz w:val="22"/>
          <w:lang w:eastAsia="de-DE"/>
        </w:rPr>
      </w:pPr>
      <w:del w:id="550" w:author="ceres PC" w:date="2018-10-17T10:54:00Z">
        <w:r w:rsidRPr="0088310C" w:rsidDel="001A546A">
          <w:rPr>
            <w:noProof/>
          </w:rPr>
          <w:delText>7.5.1.</w:delText>
        </w:r>
        <w:r w:rsidRPr="0088310C" w:rsidDel="001A546A">
          <w:rPr>
            <w:rFonts w:eastAsiaTheme="minorEastAsia"/>
            <w:noProof/>
            <w:sz w:val="22"/>
            <w:lang w:eastAsia="de-DE"/>
          </w:rPr>
          <w:tab/>
        </w:r>
        <w:r w:rsidRPr="0088310C" w:rsidDel="001A546A">
          <w:rPr>
            <w:noProof/>
          </w:rPr>
          <w:delText>Example 1</w:delText>
        </w:r>
        <w:r w:rsidRPr="0088310C" w:rsidDel="001A546A">
          <w:rPr>
            <w:noProof/>
          </w:rPr>
          <w:tab/>
          <w:delText>18</w:delText>
        </w:r>
      </w:del>
    </w:p>
    <w:p w14:paraId="6DD14907" w14:textId="512340E4" w:rsidR="00E73720" w:rsidRPr="0088310C" w:rsidDel="001A546A" w:rsidRDefault="00E73720">
      <w:pPr>
        <w:pStyle w:val="TOC3"/>
        <w:tabs>
          <w:tab w:val="left" w:pos="1134"/>
          <w:tab w:val="right" w:leader="dot" w:pos="10195"/>
        </w:tabs>
        <w:rPr>
          <w:del w:id="551" w:author="ceres PC" w:date="2018-10-17T10:54:00Z"/>
          <w:rFonts w:eastAsiaTheme="minorEastAsia"/>
          <w:noProof/>
          <w:sz w:val="22"/>
          <w:lang w:eastAsia="de-DE"/>
        </w:rPr>
      </w:pPr>
      <w:del w:id="552" w:author="ceres PC" w:date="2018-10-17T10:54:00Z">
        <w:r w:rsidRPr="0088310C" w:rsidDel="001A546A">
          <w:rPr>
            <w:noProof/>
          </w:rPr>
          <w:delText>7.5.2.</w:delText>
        </w:r>
        <w:r w:rsidRPr="0088310C" w:rsidDel="001A546A">
          <w:rPr>
            <w:rFonts w:eastAsiaTheme="minorEastAsia"/>
            <w:noProof/>
            <w:sz w:val="22"/>
            <w:lang w:eastAsia="de-DE"/>
          </w:rPr>
          <w:tab/>
        </w:r>
        <w:r w:rsidRPr="0088310C" w:rsidDel="001A546A">
          <w:rPr>
            <w:noProof/>
          </w:rPr>
          <w:delText>Example 2</w:delText>
        </w:r>
        <w:r w:rsidRPr="0088310C" w:rsidDel="001A546A">
          <w:rPr>
            <w:noProof/>
          </w:rPr>
          <w:tab/>
          <w:delText>19</w:delText>
        </w:r>
      </w:del>
    </w:p>
    <w:p w14:paraId="10EB8FCD" w14:textId="37D49F2E" w:rsidR="00E73720" w:rsidRPr="0088310C" w:rsidDel="001A546A" w:rsidRDefault="00E73720">
      <w:pPr>
        <w:pStyle w:val="TOC1"/>
        <w:rPr>
          <w:del w:id="553" w:author="ceres PC" w:date="2018-10-17T10:54:00Z"/>
          <w:rFonts w:eastAsiaTheme="minorEastAsia"/>
          <w:b w:val="0"/>
          <w:color w:val="auto"/>
          <w:lang w:eastAsia="de-DE"/>
        </w:rPr>
      </w:pPr>
      <w:del w:id="554" w:author="ceres PC" w:date="2018-10-17T10:54:00Z">
        <w:r w:rsidRPr="0088310C" w:rsidDel="001A546A">
          <w:rPr>
            <w:b w:val="0"/>
          </w:rPr>
          <w:delText>8.</w:delText>
        </w:r>
        <w:r w:rsidRPr="0088310C" w:rsidDel="001A546A">
          <w:rPr>
            <w:rFonts w:eastAsiaTheme="minorEastAsia"/>
            <w:lang w:eastAsia="de-DE"/>
          </w:rPr>
          <w:tab/>
        </w:r>
        <w:r w:rsidRPr="0088310C" w:rsidDel="001A546A">
          <w:rPr>
            <w:b w:val="0"/>
          </w:rPr>
          <w:delText>Luminous range calculation</w:delText>
        </w:r>
        <w:r w:rsidRPr="0088310C" w:rsidDel="001A546A">
          <w:rPr>
            <w:b w:val="0"/>
          </w:rPr>
          <w:tab/>
          <w:delText>21</w:delText>
        </w:r>
      </w:del>
    </w:p>
    <w:p w14:paraId="37F8617F" w14:textId="32374F08" w:rsidR="00E73720" w:rsidRPr="0088310C" w:rsidDel="001A546A" w:rsidRDefault="00E73720">
      <w:pPr>
        <w:pStyle w:val="TOC2"/>
        <w:rPr>
          <w:del w:id="555" w:author="ceres PC" w:date="2018-10-17T10:54:00Z"/>
          <w:rFonts w:eastAsiaTheme="minorEastAsia"/>
          <w:color w:val="auto"/>
          <w:lang w:eastAsia="de-DE"/>
        </w:rPr>
      </w:pPr>
      <w:del w:id="556" w:author="ceres PC" w:date="2018-10-17T10:54:00Z">
        <w:r w:rsidRPr="0088310C" w:rsidDel="001A546A">
          <w:delText>8.1.</w:delText>
        </w:r>
        <w:r w:rsidRPr="0088310C" w:rsidDel="001A546A">
          <w:rPr>
            <w:rFonts w:eastAsiaTheme="minorEastAsia"/>
            <w:lang w:eastAsia="de-DE"/>
          </w:rPr>
          <w:tab/>
        </w:r>
        <w:r w:rsidRPr="0088310C" w:rsidDel="001A546A">
          <w:delText>Calculation process</w:delText>
        </w:r>
        <w:r w:rsidRPr="0088310C" w:rsidDel="001A546A">
          <w:tab/>
          <w:delText>21</w:delText>
        </w:r>
      </w:del>
    </w:p>
    <w:p w14:paraId="4EC11D8D" w14:textId="188FC5C7" w:rsidR="00E73720" w:rsidRPr="0088310C" w:rsidDel="001A546A" w:rsidRDefault="00E73720">
      <w:pPr>
        <w:pStyle w:val="TOC3"/>
        <w:tabs>
          <w:tab w:val="left" w:pos="1134"/>
          <w:tab w:val="right" w:leader="dot" w:pos="10195"/>
        </w:tabs>
        <w:rPr>
          <w:del w:id="557" w:author="ceres PC" w:date="2018-10-17T10:54:00Z"/>
          <w:rFonts w:eastAsiaTheme="minorEastAsia"/>
          <w:noProof/>
          <w:sz w:val="22"/>
          <w:lang w:eastAsia="de-DE"/>
        </w:rPr>
      </w:pPr>
      <w:del w:id="558" w:author="ceres PC" w:date="2018-10-17T10:54:00Z">
        <w:r w:rsidRPr="0088310C" w:rsidDel="001A546A">
          <w:rPr>
            <w:noProof/>
          </w:rPr>
          <w:delText>8.1.1.</w:delText>
        </w:r>
        <w:r w:rsidRPr="0088310C" w:rsidDel="001A546A">
          <w:rPr>
            <w:rFonts w:eastAsiaTheme="minorEastAsia"/>
            <w:noProof/>
            <w:sz w:val="22"/>
            <w:lang w:eastAsia="de-DE"/>
          </w:rPr>
          <w:tab/>
        </w:r>
        <w:r w:rsidRPr="0088310C" w:rsidDel="001A546A">
          <w:rPr>
            <w:noProof/>
          </w:rPr>
          <w:delText>Newton-Raphson method</w:delText>
        </w:r>
        <w:r w:rsidRPr="0088310C" w:rsidDel="001A546A">
          <w:rPr>
            <w:noProof/>
          </w:rPr>
          <w:tab/>
          <w:delText>21</w:delText>
        </w:r>
      </w:del>
    </w:p>
    <w:p w14:paraId="619790F3" w14:textId="0B3F1979" w:rsidR="00E73720" w:rsidRPr="0088310C" w:rsidDel="001A546A" w:rsidRDefault="00E73720">
      <w:pPr>
        <w:pStyle w:val="TOC3"/>
        <w:tabs>
          <w:tab w:val="left" w:pos="1134"/>
          <w:tab w:val="right" w:leader="dot" w:pos="10195"/>
        </w:tabs>
        <w:rPr>
          <w:del w:id="559" w:author="ceres PC" w:date="2018-10-17T10:54:00Z"/>
          <w:rFonts w:eastAsiaTheme="minorEastAsia"/>
          <w:noProof/>
          <w:sz w:val="22"/>
          <w:lang w:eastAsia="de-DE"/>
        </w:rPr>
      </w:pPr>
      <w:del w:id="560" w:author="ceres PC" w:date="2018-10-17T10:54:00Z">
        <w:r w:rsidRPr="0088310C" w:rsidDel="001A546A">
          <w:rPr>
            <w:noProof/>
          </w:rPr>
          <w:delText>8.1.2.</w:delText>
        </w:r>
        <w:r w:rsidRPr="0088310C" w:rsidDel="001A546A">
          <w:rPr>
            <w:rFonts w:eastAsiaTheme="minorEastAsia"/>
            <w:noProof/>
            <w:sz w:val="22"/>
            <w:lang w:eastAsia="de-DE"/>
          </w:rPr>
          <w:tab/>
        </w:r>
        <w:r w:rsidRPr="0088310C" w:rsidDel="001A546A">
          <w:rPr>
            <w:noProof/>
          </w:rPr>
          <w:delText>Application to luminous range calculation</w:delText>
        </w:r>
        <w:r w:rsidRPr="0088310C" w:rsidDel="001A546A">
          <w:rPr>
            <w:noProof/>
          </w:rPr>
          <w:tab/>
          <w:delText>22</w:delText>
        </w:r>
      </w:del>
    </w:p>
    <w:p w14:paraId="0EA0953E" w14:textId="61F1E17F" w:rsidR="00E73720" w:rsidRPr="0088310C" w:rsidDel="001A546A" w:rsidRDefault="00E73720">
      <w:pPr>
        <w:pStyle w:val="TOC2"/>
        <w:rPr>
          <w:del w:id="561" w:author="ceres PC" w:date="2018-10-17T10:54:00Z"/>
          <w:rFonts w:eastAsiaTheme="minorEastAsia"/>
          <w:color w:val="auto"/>
          <w:lang w:eastAsia="de-DE"/>
        </w:rPr>
      </w:pPr>
      <w:del w:id="562" w:author="ceres PC" w:date="2018-10-17T10:54:00Z">
        <w:r w:rsidRPr="0088310C" w:rsidDel="001A546A">
          <w:delText>8.2.</w:delText>
        </w:r>
        <w:r w:rsidRPr="0088310C" w:rsidDel="001A546A">
          <w:rPr>
            <w:rFonts w:eastAsiaTheme="minorEastAsia"/>
            <w:lang w:eastAsia="de-DE"/>
          </w:rPr>
          <w:tab/>
        </w:r>
        <w:r w:rsidRPr="0088310C" w:rsidDel="001A546A">
          <w:delText>Nominal range</w:delText>
        </w:r>
        <w:r w:rsidRPr="0088310C" w:rsidDel="001A546A">
          <w:tab/>
          <w:delText>22</w:delText>
        </w:r>
      </w:del>
    </w:p>
    <w:p w14:paraId="418A32A1" w14:textId="15769DB2" w:rsidR="00E73720" w:rsidRPr="0088310C" w:rsidDel="001A546A" w:rsidRDefault="00E73720">
      <w:pPr>
        <w:pStyle w:val="TOC2"/>
        <w:rPr>
          <w:del w:id="563" w:author="ceres PC" w:date="2018-10-17T10:54:00Z"/>
          <w:rFonts w:eastAsiaTheme="minorEastAsia"/>
          <w:color w:val="auto"/>
          <w:lang w:eastAsia="de-DE"/>
        </w:rPr>
      </w:pPr>
      <w:del w:id="564" w:author="ceres PC" w:date="2018-10-17T10:54:00Z">
        <w:r w:rsidRPr="0088310C" w:rsidDel="001A546A">
          <w:delText>8.3.</w:delText>
        </w:r>
        <w:r w:rsidRPr="0088310C" w:rsidDel="001A546A">
          <w:rPr>
            <w:rFonts w:eastAsiaTheme="minorEastAsia"/>
            <w:lang w:eastAsia="de-DE"/>
          </w:rPr>
          <w:tab/>
        </w:r>
        <w:r w:rsidRPr="0088310C" w:rsidDel="001A546A">
          <w:delText>Parametric luminous range</w:delText>
        </w:r>
        <w:r w:rsidRPr="0088310C" w:rsidDel="001A546A">
          <w:tab/>
          <w:delText>22</w:delText>
        </w:r>
      </w:del>
    </w:p>
    <w:p w14:paraId="6DC532C9" w14:textId="428C7221" w:rsidR="00E73720" w:rsidRPr="0088310C" w:rsidDel="001A546A" w:rsidRDefault="00E73720">
      <w:pPr>
        <w:pStyle w:val="TOC2"/>
        <w:rPr>
          <w:del w:id="565" w:author="ceres PC" w:date="2018-10-17T10:54:00Z"/>
          <w:rFonts w:eastAsiaTheme="minorEastAsia"/>
          <w:color w:val="auto"/>
          <w:lang w:eastAsia="de-DE"/>
        </w:rPr>
      </w:pPr>
      <w:del w:id="566" w:author="ceres PC" w:date="2018-10-17T10:54:00Z">
        <w:r w:rsidRPr="0088310C" w:rsidDel="001A546A">
          <w:delText>8.4.</w:delText>
        </w:r>
        <w:r w:rsidRPr="0088310C" w:rsidDel="001A546A">
          <w:rPr>
            <w:rFonts w:eastAsiaTheme="minorEastAsia"/>
            <w:lang w:eastAsia="de-DE"/>
          </w:rPr>
          <w:tab/>
        </w:r>
        <w:r w:rsidRPr="0088310C" w:rsidDel="001A546A">
          <w:delText>Examples</w:delText>
        </w:r>
        <w:r w:rsidRPr="0088310C" w:rsidDel="001A546A">
          <w:tab/>
          <w:delText>22</w:delText>
        </w:r>
      </w:del>
    </w:p>
    <w:p w14:paraId="413A433A" w14:textId="244E0025" w:rsidR="00E73720" w:rsidRPr="0088310C" w:rsidDel="001A546A" w:rsidRDefault="00E73720">
      <w:pPr>
        <w:pStyle w:val="TOC1"/>
        <w:rPr>
          <w:del w:id="567" w:author="ceres PC" w:date="2018-10-17T10:54:00Z"/>
          <w:rFonts w:eastAsiaTheme="minorEastAsia"/>
          <w:b w:val="0"/>
          <w:color w:val="auto"/>
          <w:lang w:eastAsia="de-DE"/>
        </w:rPr>
      </w:pPr>
      <w:del w:id="568" w:author="ceres PC" w:date="2018-10-17T10:54:00Z">
        <w:r w:rsidRPr="0088310C" w:rsidDel="001A546A">
          <w:rPr>
            <w:b w:val="0"/>
          </w:rPr>
          <w:delText>9.</w:delText>
        </w:r>
        <w:r w:rsidRPr="0088310C" w:rsidDel="001A546A">
          <w:rPr>
            <w:rFonts w:eastAsiaTheme="minorEastAsia"/>
            <w:lang w:eastAsia="de-DE"/>
          </w:rPr>
          <w:tab/>
        </w:r>
        <w:r w:rsidRPr="0088310C" w:rsidDel="001A546A">
          <w:rPr>
            <w:b w:val="0"/>
          </w:rPr>
          <w:delText>Definitions</w:delText>
        </w:r>
        <w:r w:rsidRPr="0088310C" w:rsidDel="001A546A">
          <w:rPr>
            <w:b w:val="0"/>
          </w:rPr>
          <w:tab/>
          <w:delText>23</w:delText>
        </w:r>
      </w:del>
    </w:p>
    <w:p w14:paraId="7331EBCC" w14:textId="029F717A" w:rsidR="00E73720" w:rsidRPr="0088310C" w:rsidDel="001A546A" w:rsidRDefault="00E73720">
      <w:pPr>
        <w:pStyle w:val="TOC1"/>
        <w:rPr>
          <w:del w:id="569" w:author="ceres PC" w:date="2018-10-17T10:54:00Z"/>
          <w:rFonts w:eastAsiaTheme="minorEastAsia"/>
          <w:b w:val="0"/>
          <w:color w:val="auto"/>
          <w:lang w:eastAsia="de-DE"/>
        </w:rPr>
      </w:pPr>
      <w:del w:id="570" w:author="ceres PC" w:date="2018-10-17T10:54:00Z">
        <w:r w:rsidRPr="0088310C" w:rsidDel="001A546A">
          <w:rPr>
            <w:b w:val="0"/>
            <w:highlight w:val="lightGray"/>
            <w:u w:color="407EC9"/>
          </w:rPr>
          <w:delText>10.</w:delText>
        </w:r>
        <w:r w:rsidRPr="0088310C" w:rsidDel="001A546A">
          <w:rPr>
            <w:rFonts w:eastAsiaTheme="minorEastAsia"/>
            <w:lang w:eastAsia="de-DE"/>
          </w:rPr>
          <w:tab/>
        </w:r>
        <w:r w:rsidRPr="0088310C" w:rsidDel="001A546A">
          <w:rPr>
            <w:b w:val="0"/>
            <w:highlight w:val="lightGray"/>
            <w:u w:val="single" w:color="407EC9"/>
          </w:rPr>
          <w:delText>Acronyms</w:delText>
        </w:r>
        <w:r w:rsidRPr="0088310C" w:rsidDel="001A546A">
          <w:rPr>
            <w:b w:val="0"/>
          </w:rPr>
          <w:tab/>
          <w:delText>23</w:delText>
        </w:r>
      </w:del>
    </w:p>
    <w:p w14:paraId="66194D0F" w14:textId="434B9B15" w:rsidR="00642025" w:rsidRPr="0088310C" w:rsidRDefault="004A4EC4" w:rsidP="0093492E">
      <w:pPr>
        <w:rPr>
          <w:b/>
          <w:noProof/>
          <w:color w:val="00558C" w:themeColor="accent1"/>
          <w:sz w:val="22"/>
          <w:rPrChange w:id="571" w:author="L-B" w:date="2018-10-18T03:40:00Z">
            <w:rPr>
              <w:b/>
              <w:noProof/>
              <w:color w:val="00558C" w:themeColor="accent1"/>
              <w:sz w:val="22"/>
              <w:lang w:val="en-US"/>
            </w:rPr>
          </w:rPrChange>
        </w:rPr>
      </w:pPr>
      <w:r w:rsidRPr="0088310C">
        <w:rPr>
          <w:rFonts w:eastAsia="Times New Roman" w:cs="Times New Roman"/>
          <w:b/>
          <w:noProof/>
          <w:color w:val="00558C" w:themeColor="accent1"/>
          <w:sz w:val="22"/>
          <w:szCs w:val="20"/>
          <w:rPrChange w:id="572" w:author="L-B" w:date="2018-10-18T03:40:00Z">
            <w:rPr>
              <w:rFonts w:eastAsia="Times New Roman" w:cs="Times New Roman"/>
              <w:b/>
              <w:noProof/>
              <w:color w:val="00558C" w:themeColor="accent1"/>
              <w:sz w:val="22"/>
              <w:szCs w:val="20"/>
            </w:rPr>
          </w:rPrChange>
        </w:rPr>
        <w:fldChar w:fldCharType="end"/>
      </w:r>
    </w:p>
    <w:p w14:paraId="161A247E" w14:textId="3A73C6B2" w:rsidR="00161325" w:rsidRPr="0088310C" w:rsidRDefault="002F265A" w:rsidP="00D452AF">
      <w:pPr>
        <w:pStyle w:val="ListofFigures"/>
        <w:rPr>
          <w:rPrChange w:id="573" w:author="L-B" w:date="2018-10-18T03:40:00Z">
            <w:rPr>
              <w:lang w:val="en-US"/>
            </w:rPr>
          </w:rPrChange>
        </w:rPr>
      </w:pPr>
      <w:r w:rsidRPr="0088310C">
        <w:rPr>
          <w:rPrChange w:id="574" w:author="L-B" w:date="2018-10-18T03:40:00Z">
            <w:rPr>
              <w:lang w:val="en-US"/>
            </w:rPr>
          </w:rPrChange>
        </w:rPr>
        <w:t>List of Tables</w:t>
      </w:r>
    </w:p>
    <w:p w14:paraId="0D1DF38E" w14:textId="3DD3C6C3" w:rsidR="00B86A68" w:rsidRPr="0088310C" w:rsidRDefault="00D452AF">
      <w:pPr>
        <w:pStyle w:val="TableofFigures"/>
        <w:rPr>
          <w:ins w:id="575" w:author="ceres PC" w:date="2018-10-17T10:26:00Z"/>
          <w:rFonts w:eastAsiaTheme="minorEastAsia"/>
          <w:i w:val="0"/>
          <w:noProof/>
          <w:lang w:eastAsia="de-DE"/>
          <w:rPrChange w:id="576" w:author="L-B" w:date="2018-10-18T03:40:00Z">
            <w:rPr>
              <w:ins w:id="577" w:author="ceres PC" w:date="2018-10-17T10:26:00Z"/>
              <w:rFonts w:eastAsiaTheme="minorEastAsia"/>
              <w:i w:val="0"/>
              <w:noProof/>
              <w:lang w:val="de-DE" w:eastAsia="de-DE"/>
            </w:rPr>
          </w:rPrChange>
        </w:rPr>
      </w:pPr>
      <w:r w:rsidRPr="0088310C">
        <w:rPr>
          <w:rPrChange w:id="578" w:author="L-B" w:date="2018-10-18T03:40:00Z">
            <w:rPr/>
          </w:rPrChange>
        </w:rPr>
        <w:fldChar w:fldCharType="begin"/>
      </w:r>
      <w:r w:rsidRPr="0088310C">
        <w:instrText xml:space="preserve"> TOC \h \z \c "Table" </w:instrText>
      </w:r>
      <w:r w:rsidRPr="0088310C">
        <w:rPr>
          <w:rPrChange w:id="579" w:author="L-B" w:date="2018-10-18T03:40:00Z">
            <w:rPr>
              <w:i w:val="0"/>
            </w:rPr>
          </w:rPrChange>
        </w:rPr>
        <w:fldChar w:fldCharType="separate"/>
      </w:r>
      <w:ins w:id="580" w:author="ceres PC" w:date="2018-10-17T10:26:00Z">
        <w:r w:rsidR="00B86A68" w:rsidRPr="0088310C">
          <w:rPr>
            <w:rStyle w:val="Hyperlink"/>
            <w:noProof/>
            <w:rPrChange w:id="581" w:author="L-B" w:date="2018-10-18T03:40:00Z">
              <w:rPr>
                <w:rStyle w:val="Hyperlink"/>
                <w:noProof/>
              </w:rPr>
            </w:rPrChange>
          </w:rPr>
          <w:fldChar w:fldCharType="begin"/>
        </w:r>
        <w:r w:rsidR="00B86A68" w:rsidRPr="0088310C">
          <w:rPr>
            <w:rStyle w:val="Hyperlink"/>
            <w:noProof/>
          </w:rPr>
          <w:instrText xml:space="preserve"> </w:instrText>
        </w:r>
        <w:r w:rsidR="00B86A68" w:rsidRPr="0088310C">
          <w:rPr>
            <w:noProof/>
          </w:rPr>
          <w:instrText>HYPERLINK \l "_Toc527535372"</w:instrText>
        </w:r>
        <w:r w:rsidR="00B86A68" w:rsidRPr="0088310C">
          <w:rPr>
            <w:rStyle w:val="Hyperlink"/>
            <w:noProof/>
          </w:rPr>
          <w:instrText xml:space="preserve"> </w:instrText>
        </w:r>
        <w:r w:rsidR="00B86A68" w:rsidRPr="0088310C">
          <w:rPr>
            <w:rStyle w:val="Hyperlink"/>
            <w:noProof/>
            <w:rPrChange w:id="582" w:author="L-B" w:date="2018-10-18T03:40:00Z">
              <w:rPr>
                <w:rStyle w:val="Hyperlink"/>
                <w:noProof/>
              </w:rPr>
            </w:rPrChange>
          </w:rPr>
          <w:fldChar w:fldCharType="separate"/>
        </w:r>
        <w:r w:rsidR="00B86A68" w:rsidRPr="0088310C">
          <w:rPr>
            <w:rStyle w:val="Hyperlink"/>
            <w:noProof/>
          </w:rPr>
          <w:t>Table 1 Minimum illuminance at the eye of the observer</w:t>
        </w:r>
        <w:r w:rsidR="00B86A68" w:rsidRPr="0088310C">
          <w:rPr>
            <w:noProof/>
            <w:webHidden/>
          </w:rPr>
          <w:tab/>
        </w:r>
        <w:r w:rsidR="00B86A68" w:rsidRPr="0088310C">
          <w:rPr>
            <w:noProof/>
            <w:webHidden/>
            <w:rPrChange w:id="583" w:author="L-B" w:date="2018-10-18T03:40:00Z">
              <w:rPr>
                <w:noProof/>
                <w:webHidden/>
              </w:rPr>
            </w:rPrChange>
          </w:rPr>
          <w:fldChar w:fldCharType="begin"/>
        </w:r>
        <w:r w:rsidR="00B86A68" w:rsidRPr="0088310C">
          <w:rPr>
            <w:noProof/>
            <w:webHidden/>
          </w:rPr>
          <w:instrText xml:space="preserve"> PAGEREF _Toc527535372 \h </w:instrText>
        </w:r>
      </w:ins>
      <w:r w:rsidR="00B86A68" w:rsidRPr="0088310C">
        <w:rPr>
          <w:noProof/>
          <w:webHidden/>
          <w:rPrChange w:id="584" w:author="L-B" w:date="2018-10-18T03:40:00Z">
            <w:rPr>
              <w:noProof/>
              <w:webHidden/>
            </w:rPr>
          </w:rPrChange>
        </w:rPr>
      </w:r>
      <w:r w:rsidR="00B86A68" w:rsidRPr="0088310C">
        <w:rPr>
          <w:noProof/>
          <w:webHidden/>
          <w:rPrChange w:id="585" w:author="L-B" w:date="2018-10-18T03:40:00Z">
            <w:rPr>
              <w:noProof/>
              <w:webHidden/>
            </w:rPr>
          </w:rPrChange>
        </w:rPr>
        <w:fldChar w:fldCharType="separate"/>
      </w:r>
      <w:ins w:id="586" w:author="ceres PC" w:date="2018-10-17T10:26:00Z">
        <w:r w:rsidR="00B86A68" w:rsidRPr="0088310C">
          <w:rPr>
            <w:noProof/>
            <w:webHidden/>
          </w:rPr>
          <w:t>7</w:t>
        </w:r>
        <w:r w:rsidR="00B86A68" w:rsidRPr="0088310C">
          <w:rPr>
            <w:noProof/>
            <w:webHidden/>
            <w:rPrChange w:id="587" w:author="L-B" w:date="2018-10-18T03:40:00Z">
              <w:rPr>
                <w:noProof/>
                <w:webHidden/>
              </w:rPr>
            </w:rPrChange>
          </w:rPr>
          <w:fldChar w:fldCharType="end"/>
        </w:r>
        <w:r w:rsidR="00B86A68" w:rsidRPr="0088310C">
          <w:rPr>
            <w:rStyle w:val="Hyperlink"/>
            <w:noProof/>
            <w:rPrChange w:id="588" w:author="L-B" w:date="2018-10-18T03:40:00Z">
              <w:rPr>
                <w:rStyle w:val="Hyperlink"/>
                <w:noProof/>
              </w:rPr>
            </w:rPrChange>
          </w:rPr>
          <w:fldChar w:fldCharType="end"/>
        </w:r>
      </w:ins>
    </w:p>
    <w:p w14:paraId="51154AAD" w14:textId="2472FC7A" w:rsidR="00B86A68" w:rsidRPr="0088310C" w:rsidRDefault="00B86A68">
      <w:pPr>
        <w:pStyle w:val="TableofFigures"/>
        <w:rPr>
          <w:ins w:id="589" w:author="ceres PC" w:date="2018-10-17T10:26:00Z"/>
          <w:rFonts w:eastAsiaTheme="minorEastAsia"/>
          <w:i w:val="0"/>
          <w:noProof/>
          <w:lang w:eastAsia="de-DE"/>
          <w:rPrChange w:id="590" w:author="L-B" w:date="2018-10-18T03:40:00Z">
            <w:rPr>
              <w:ins w:id="591" w:author="ceres PC" w:date="2018-10-17T10:26:00Z"/>
              <w:rFonts w:eastAsiaTheme="minorEastAsia"/>
              <w:i w:val="0"/>
              <w:noProof/>
              <w:lang w:val="de-DE" w:eastAsia="de-DE"/>
            </w:rPr>
          </w:rPrChange>
        </w:rPr>
      </w:pPr>
      <w:ins w:id="592" w:author="ceres PC" w:date="2018-10-17T10:26:00Z">
        <w:r w:rsidRPr="0088310C">
          <w:rPr>
            <w:rStyle w:val="Hyperlink"/>
            <w:noProof/>
            <w:rPrChange w:id="593"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"_Toc527535373"</w:instrText>
        </w:r>
        <w:r w:rsidRPr="0088310C">
          <w:rPr>
            <w:rStyle w:val="Hyperlink"/>
            <w:noProof/>
          </w:rPr>
          <w:instrText xml:space="preserve"> </w:instrText>
        </w:r>
        <w:r w:rsidRPr="0088310C">
          <w:rPr>
            <w:rStyle w:val="Hyperlink"/>
            <w:noProof/>
            <w:rPrChange w:id="594" w:author="L-B" w:date="2018-10-18T03:40:00Z">
              <w:rPr>
                <w:rStyle w:val="Hyperlink"/>
                <w:noProof/>
              </w:rPr>
            </w:rPrChange>
          </w:rPr>
          <w:fldChar w:fldCharType="separate"/>
        </w:r>
        <w:r w:rsidRPr="0088310C">
          <w:rPr>
            <w:rStyle w:val="Hyperlink"/>
            <w:noProof/>
          </w:rPr>
          <w:t>Table 2 Maximum illuminance at the eye of the observer</w:t>
        </w:r>
        <w:r w:rsidRPr="0088310C">
          <w:rPr>
            <w:noProof/>
            <w:webHidden/>
          </w:rPr>
          <w:tab/>
        </w:r>
        <w:r w:rsidRPr="0088310C">
          <w:rPr>
            <w:noProof/>
            <w:webHidden/>
            <w:rPrChange w:id="595" w:author="L-B" w:date="2018-10-18T03:40:00Z">
              <w:rPr>
                <w:noProof/>
                <w:webHidden/>
              </w:rPr>
            </w:rPrChange>
          </w:rPr>
          <w:fldChar w:fldCharType="begin"/>
        </w:r>
        <w:r w:rsidRPr="0088310C">
          <w:rPr>
            <w:noProof/>
            <w:webHidden/>
          </w:rPr>
          <w:instrText xml:space="preserve"> PAGEREF _Toc527535373 \h </w:instrText>
        </w:r>
      </w:ins>
      <w:r w:rsidRPr="0088310C">
        <w:rPr>
          <w:noProof/>
          <w:webHidden/>
          <w:rPrChange w:id="596" w:author="L-B" w:date="2018-10-18T03:40:00Z">
            <w:rPr>
              <w:noProof/>
              <w:webHidden/>
            </w:rPr>
          </w:rPrChange>
        </w:rPr>
      </w:r>
      <w:r w:rsidRPr="0088310C">
        <w:rPr>
          <w:noProof/>
          <w:webHidden/>
          <w:rPrChange w:id="597" w:author="L-B" w:date="2018-10-18T03:40:00Z">
            <w:rPr>
              <w:noProof/>
              <w:webHidden/>
            </w:rPr>
          </w:rPrChange>
        </w:rPr>
        <w:fldChar w:fldCharType="separate"/>
      </w:r>
      <w:ins w:id="598" w:author="ceres PC" w:date="2018-10-17T10:26:00Z">
        <w:r w:rsidRPr="0088310C">
          <w:rPr>
            <w:noProof/>
            <w:webHidden/>
          </w:rPr>
          <w:t>8</w:t>
        </w:r>
        <w:r w:rsidRPr="0088310C">
          <w:rPr>
            <w:noProof/>
            <w:webHidden/>
            <w:rPrChange w:id="599" w:author="L-B" w:date="2018-10-18T03:40:00Z">
              <w:rPr>
                <w:noProof/>
                <w:webHidden/>
              </w:rPr>
            </w:rPrChange>
          </w:rPr>
          <w:fldChar w:fldCharType="end"/>
        </w:r>
        <w:r w:rsidRPr="0088310C">
          <w:rPr>
            <w:rStyle w:val="Hyperlink"/>
            <w:noProof/>
            <w:rPrChange w:id="600" w:author="L-B" w:date="2018-10-18T03:40:00Z">
              <w:rPr>
                <w:rStyle w:val="Hyperlink"/>
                <w:noProof/>
              </w:rPr>
            </w:rPrChange>
          </w:rPr>
          <w:fldChar w:fldCharType="end"/>
        </w:r>
      </w:ins>
    </w:p>
    <w:p w14:paraId="38DEC29D" w14:textId="7AD3B884" w:rsidR="00B86A68" w:rsidRPr="0088310C" w:rsidRDefault="00B86A68">
      <w:pPr>
        <w:pStyle w:val="TableofFigures"/>
        <w:rPr>
          <w:ins w:id="601" w:author="ceres PC" w:date="2018-10-17T10:26:00Z"/>
          <w:rFonts w:eastAsiaTheme="minorEastAsia"/>
          <w:i w:val="0"/>
          <w:noProof/>
          <w:lang w:eastAsia="de-DE"/>
          <w:rPrChange w:id="602" w:author="L-B" w:date="2018-10-18T03:40:00Z">
            <w:rPr>
              <w:ins w:id="603" w:author="ceres PC" w:date="2018-10-17T10:26:00Z"/>
              <w:rFonts w:eastAsiaTheme="minorEastAsia"/>
              <w:i w:val="0"/>
              <w:noProof/>
              <w:lang w:val="de-DE" w:eastAsia="de-DE"/>
            </w:rPr>
          </w:rPrChange>
        </w:rPr>
      </w:pPr>
      <w:ins w:id="604" w:author="ceres PC" w:date="2018-10-17T10:26:00Z">
        <w:r w:rsidRPr="0088310C">
          <w:rPr>
            <w:rStyle w:val="Hyperlink"/>
            <w:noProof/>
            <w:rPrChange w:id="605"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"_Toc527535374"</w:instrText>
        </w:r>
        <w:r w:rsidRPr="0088310C">
          <w:rPr>
            <w:rStyle w:val="Hyperlink"/>
            <w:noProof/>
          </w:rPr>
          <w:instrText xml:space="preserve"> </w:instrText>
        </w:r>
        <w:r w:rsidRPr="0088310C">
          <w:rPr>
            <w:rStyle w:val="Hyperlink"/>
            <w:noProof/>
            <w:rPrChange w:id="606" w:author="L-B" w:date="2018-10-18T03:40:00Z">
              <w:rPr>
                <w:rStyle w:val="Hyperlink"/>
                <w:noProof/>
              </w:rPr>
            </w:rPrChange>
          </w:rPr>
          <w:fldChar w:fldCharType="separate"/>
        </w:r>
        <w:r w:rsidRPr="0088310C">
          <w:rPr>
            <w:rStyle w:val="Hyperlink"/>
            <w:noProof/>
          </w:rPr>
          <w:t>Table 3 Relative frequency of meteorological visibility (Example 2)</w:t>
        </w:r>
        <w:r w:rsidRPr="0088310C">
          <w:rPr>
            <w:noProof/>
            <w:webHidden/>
          </w:rPr>
          <w:tab/>
        </w:r>
        <w:r w:rsidRPr="0088310C">
          <w:rPr>
            <w:noProof/>
            <w:webHidden/>
            <w:rPrChange w:id="607" w:author="L-B" w:date="2018-10-18T03:40:00Z">
              <w:rPr>
                <w:noProof/>
                <w:webHidden/>
              </w:rPr>
            </w:rPrChange>
          </w:rPr>
          <w:fldChar w:fldCharType="begin"/>
        </w:r>
        <w:r w:rsidRPr="0088310C">
          <w:rPr>
            <w:noProof/>
            <w:webHidden/>
          </w:rPr>
          <w:instrText xml:space="preserve"> PAGEREF _Toc527535374 \h </w:instrText>
        </w:r>
      </w:ins>
      <w:r w:rsidRPr="0088310C">
        <w:rPr>
          <w:noProof/>
          <w:webHidden/>
          <w:rPrChange w:id="608" w:author="L-B" w:date="2018-10-18T03:40:00Z">
            <w:rPr>
              <w:noProof/>
              <w:webHidden/>
            </w:rPr>
          </w:rPrChange>
        </w:rPr>
      </w:r>
      <w:r w:rsidRPr="0088310C">
        <w:rPr>
          <w:noProof/>
          <w:webHidden/>
          <w:rPrChange w:id="609" w:author="L-B" w:date="2018-10-18T03:40:00Z">
            <w:rPr>
              <w:noProof/>
              <w:webHidden/>
            </w:rPr>
          </w:rPrChange>
        </w:rPr>
        <w:fldChar w:fldCharType="separate"/>
      </w:r>
      <w:ins w:id="610" w:author="ceres PC" w:date="2018-10-17T10:26:00Z">
        <w:r w:rsidRPr="0088310C">
          <w:rPr>
            <w:noProof/>
            <w:webHidden/>
          </w:rPr>
          <w:t>10</w:t>
        </w:r>
        <w:r w:rsidRPr="0088310C">
          <w:rPr>
            <w:noProof/>
            <w:webHidden/>
            <w:rPrChange w:id="611" w:author="L-B" w:date="2018-10-18T03:40:00Z">
              <w:rPr>
                <w:noProof/>
                <w:webHidden/>
              </w:rPr>
            </w:rPrChange>
          </w:rPr>
          <w:fldChar w:fldCharType="end"/>
        </w:r>
        <w:r w:rsidRPr="0088310C">
          <w:rPr>
            <w:rStyle w:val="Hyperlink"/>
            <w:noProof/>
            <w:rPrChange w:id="612" w:author="L-B" w:date="2018-10-18T03:40:00Z">
              <w:rPr>
                <w:rStyle w:val="Hyperlink"/>
                <w:noProof/>
              </w:rPr>
            </w:rPrChange>
          </w:rPr>
          <w:fldChar w:fldCharType="end"/>
        </w:r>
      </w:ins>
    </w:p>
    <w:p w14:paraId="54DCCCDD" w14:textId="6310AE97" w:rsidR="00B86A68" w:rsidRPr="0088310C" w:rsidRDefault="00B86A68">
      <w:pPr>
        <w:pStyle w:val="TableofFigures"/>
        <w:rPr>
          <w:ins w:id="613" w:author="ceres PC" w:date="2018-10-17T10:26:00Z"/>
          <w:rFonts w:eastAsiaTheme="minorEastAsia"/>
          <w:i w:val="0"/>
          <w:noProof/>
          <w:lang w:eastAsia="de-DE"/>
          <w:rPrChange w:id="614" w:author="L-B" w:date="2018-10-18T03:40:00Z">
            <w:rPr>
              <w:ins w:id="615" w:author="ceres PC" w:date="2018-10-17T10:26:00Z"/>
              <w:rFonts w:eastAsiaTheme="minorEastAsia"/>
              <w:i w:val="0"/>
              <w:noProof/>
              <w:lang w:val="de-DE" w:eastAsia="de-DE"/>
            </w:rPr>
          </w:rPrChange>
        </w:rPr>
      </w:pPr>
      <w:ins w:id="616" w:author="ceres PC" w:date="2018-10-17T10:26:00Z">
        <w:r w:rsidRPr="0088310C">
          <w:rPr>
            <w:rStyle w:val="Hyperlink"/>
            <w:noProof/>
            <w:rPrChange w:id="617"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"_Toc527535375"</w:instrText>
        </w:r>
        <w:r w:rsidRPr="0088310C">
          <w:rPr>
            <w:rStyle w:val="Hyperlink"/>
            <w:noProof/>
          </w:rPr>
          <w:instrText xml:space="preserve"> </w:instrText>
        </w:r>
        <w:r w:rsidRPr="0088310C">
          <w:rPr>
            <w:rStyle w:val="Hyperlink"/>
            <w:noProof/>
            <w:rPrChange w:id="618" w:author="L-B" w:date="2018-10-18T03:40:00Z">
              <w:rPr>
                <w:rStyle w:val="Hyperlink"/>
                <w:noProof/>
              </w:rPr>
            </w:rPrChange>
          </w:rPr>
          <w:fldChar w:fldCharType="separate"/>
        </w:r>
        <w:r w:rsidRPr="0088310C">
          <w:rPr>
            <w:rStyle w:val="Hyperlink"/>
            <w:noProof/>
          </w:rPr>
          <w:t>Table 4 Luminous intensity of navigation lights on vessels</w:t>
        </w:r>
        <w:r w:rsidRPr="0088310C">
          <w:rPr>
            <w:noProof/>
            <w:webHidden/>
          </w:rPr>
          <w:tab/>
        </w:r>
        <w:r w:rsidRPr="0088310C">
          <w:rPr>
            <w:noProof/>
            <w:webHidden/>
            <w:rPrChange w:id="619" w:author="L-B" w:date="2018-10-18T03:40:00Z">
              <w:rPr>
                <w:noProof/>
                <w:webHidden/>
              </w:rPr>
            </w:rPrChange>
          </w:rPr>
          <w:fldChar w:fldCharType="begin"/>
        </w:r>
        <w:r w:rsidRPr="0088310C">
          <w:rPr>
            <w:noProof/>
            <w:webHidden/>
          </w:rPr>
          <w:instrText xml:space="preserve"> PAGEREF _Toc527535375 \h </w:instrText>
        </w:r>
      </w:ins>
      <w:r w:rsidRPr="0088310C">
        <w:rPr>
          <w:noProof/>
          <w:webHidden/>
          <w:rPrChange w:id="620" w:author="L-B" w:date="2018-10-18T03:40:00Z">
            <w:rPr>
              <w:noProof/>
              <w:webHidden/>
            </w:rPr>
          </w:rPrChange>
        </w:rPr>
      </w:r>
      <w:r w:rsidRPr="0088310C">
        <w:rPr>
          <w:noProof/>
          <w:webHidden/>
          <w:rPrChange w:id="621" w:author="L-B" w:date="2018-10-18T03:40:00Z">
            <w:rPr>
              <w:noProof/>
              <w:webHidden/>
            </w:rPr>
          </w:rPrChange>
        </w:rPr>
        <w:fldChar w:fldCharType="separate"/>
      </w:r>
      <w:ins w:id="622" w:author="ceres PC" w:date="2018-10-17T10:26:00Z">
        <w:r w:rsidRPr="0088310C">
          <w:rPr>
            <w:noProof/>
            <w:webHidden/>
          </w:rPr>
          <w:t>11</w:t>
        </w:r>
        <w:r w:rsidRPr="0088310C">
          <w:rPr>
            <w:noProof/>
            <w:webHidden/>
            <w:rPrChange w:id="623" w:author="L-B" w:date="2018-10-18T03:40:00Z">
              <w:rPr>
                <w:noProof/>
                <w:webHidden/>
              </w:rPr>
            </w:rPrChange>
          </w:rPr>
          <w:fldChar w:fldCharType="end"/>
        </w:r>
        <w:r w:rsidRPr="0088310C">
          <w:rPr>
            <w:rStyle w:val="Hyperlink"/>
            <w:noProof/>
            <w:rPrChange w:id="624" w:author="L-B" w:date="2018-10-18T03:40:00Z">
              <w:rPr>
                <w:rStyle w:val="Hyperlink"/>
                <w:noProof/>
              </w:rPr>
            </w:rPrChange>
          </w:rPr>
          <w:fldChar w:fldCharType="end"/>
        </w:r>
      </w:ins>
    </w:p>
    <w:p w14:paraId="35AC0D3B" w14:textId="2554883F" w:rsidR="00B86A68" w:rsidRPr="0088310C" w:rsidRDefault="00B86A68">
      <w:pPr>
        <w:pStyle w:val="TableofFigures"/>
        <w:rPr>
          <w:ins w:id="625" w:author="ceres PC" w:date="2018-10-17T10:26:00Z"/>
          <w:rFonts w:eastAsiaTheme="minorEastAsia"/>
          <w:i w:val="0"/>
          <w:noProof/>
          <w:lang w:eastAsia="de-DE"/>
          <w:rPrChange w:id="626" w:author="L-B" w:date="2018-10-18T03:40:00Z">
            <w:rPr>
              <w:ins w:id="627" w:author="ceres PC" w:date="2018-10-17T10:26:00Z"/>
              <w:rFonts w:eastAsiaTheme="minorEastAsia"/>
              <w:i w:val="0"/>
              <w:noProof/>
              <w:lang w:val="de-DE" w:eastAsia="de-DE"/>
            </w:rPr>
          </w:rPrChange>
        </w:rPr>
      </w:pPr>
      <w:ins w:id="628" w:author="ceres PC" w:date="2018-10-17T10:26:00Z">
        <w:r w:rsidRPr="0088310C">
          <w:rPr>
            <w:rStyle w:val="Hyperlink"/>
            <w:noProof/>
            <w:rPrChange w:id="629"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"_Toc527535376"</w:instrText>
        </w:r>
        <w:r w:rsidRPr="0088310C">
          <w:rPr>
            <w:rStyle w:val="Hyperlink"/>
            <w:noProof/>
          </w:rPr>
          <w:instrText xml:space="preserve"> </w:instrText>
        </w:r>
        <w:r w:rsidRPr="0088310C">
          <w:rPr>
            <w:rStyle w:val="Hyperlink"/>
            <w:noProof/>
            <w:rPrChange w:id="630" w:author="L-B" w:date="2018-10-18T03:40:00Z">
              <w:rPr>
                <w:rStyle w:val="Hyperlink"/>
                <w:noProof/>
              </w:rPr>
            </w:rPrChange>
          </w:rPr>
          <w:fldChar w:fldCharType="separate"/>
        </w:r>
        <w:r w:rsidRPr="0088310C">
          <w:rPr>
            <w:rStyle w:val="Hyperlink"/>
            <w:noProof/>
          </w:rPr>
          <w:t>Table 5 Minimum luminous intensity of a marine signal light</w:t>
        </w:r>
        <w:r w:rsidRPr="0088310C">
          <w:rPr>
            <w:noProof/>
            <w:webHidden/>
          </w:rPr>
          <w:tab/>
        </w:r>
        <w:r w:rsidRPr="0088310C">
          <w:rPr>
            <w:noProof/>
            <w:webHidden/>
            <w:rPrChange w:id="631" w:author="L-B" w:date="2018-10-18T03:40:00Z">
              <w:rPr>
                <w:noProof/>
                <w:webHidden/>
              </w:rPr>
            </w:rPrChange>
          </w:rPr>
          <w:fldChar w:fldCharType="begin"/>
        </w:r>
        <w:r w:rsidRPr="0088310C">
          <w:rPr>
            <w:noProof/>
            <w:webHidden/>
          </w:rPr>
          <w:instrText xml:space="preserve"> PAGEREF _Toc527535376 \h </w:instrText>
        </w:r>
      </w:ins>
      <w:r w:rsidRPr="0088310C">
        <w:rPr>
          <w:noProof/>
          <w:webHidden/>
          <w:rPrChange w:id="632" w:author="L-B" w:date="2018-10-18T03:40:00Z">
            <w:rPr>
              <w:noProof/>
              <w:webHidden/>
            </w:rPr>
          </w:rPrChange>
        </w:rPr>
      </w:r>
      <w:r w:rsidRPr="0088310C">
        <w:rPr>
          <w:noProof/>
          <w:webHidden/>
          <w:rPrChange w:id="633" w:author="L-B" w:date="2018-10-18T03:40:00Z">
            <w:rPr>
              <w:noProof/>
              <w:webHidden/>
            </w:rPr>
          </w:rPrChange>
        </w:rPr>
        <w:fldChar w:fldCharType="separate"/>
      </w:r>
      <w:ins w:id="634" w:author="ceres PC" w:date="2018-10-17T10:26:00Z">
        <w:r w:rsidRPr="0088310C">
          <w:rPr>
            <w:noProof/>
            <w:webHidden/>
          </w:rPr>
          <w:t>11</w:t>
        </w:r>
        <w:r w:rsidRPr="0088310C">
          <w:rPr>
            <w:noProof/>
            <w:webHidden/>
            <w:rPrChange w:id="635" w:author="L-B" w:date="2018-10-18T03:40:00Z">
              <w:rPr>
                <w:noProof/>
                <w:webHidden/>
              </w:rPr>
            </w:rPrChange>
          </w:rPr>
          <w:fldChar w:fldCharType="end"/>
        </w:r>
        <w:r w:rsidRPr="0088310C">
          <w:rPr>
            <w:rStyle w:val="Hyperlink"/>
            <w:noProof/>
            <w:rPrChange w:id="636" w:author="L-B" w:date="2018-10-18T03:40:00Z">
              <w:rPr>
                <w:rStyle w:val="Hyperlink"/>
                <w:noProof/>
              </w:rPr>
            </w:rPrChange>
          </w:rPr>
          <w:fldChar w:fldCharType="end"/>
        </w:r>
      </w:ins>
    </w:p>
    <w:p w14:paraId="24846D32" w14:textId="6577A060" w:rsidR="00B86A68" w:rsidRPr="0088310C" w:rsidRDefault="00B86A68">
      <w:pPr>
        <w:pStyle w:val="TableofFigures"/>
        <w:rPr>
          <w:ins w:id="637" w:author="ceres PC" w:date="2018-10-17T10:26:00Z"/>
          <w:rFonts w:eastAsiaTheme="minorEastAsia"/>
          <w:i w:val="0"/>
          <w:noProof/>
          <w:lang w:eastAsia="de-DE"/>
          <w:rPrChange w:id="638" w:author="L-B" w:date="2018-10-18T03:40:00Z">
            <w:rPr>
              <w:ins w:id="639" w:author="ceres PC" w:date="2018-10-17T10:26:00Z"/>
              <w:rFonts w:eastAsiaTheme="minorEastAsia"/>
              <w:i w:val="0"/>
              <w:noProof/>
              <w:lang w:val="de-DE" w:eastAsia="de-DE"/>
            </w:rPr>
          </w:rPrChange>
        </w:rPr>
      </w:pPr>
      <w:ins w:id="640" w:author="ceres PC" w:date="2018-10-17T10:26:00Z">
        <w:r w:rsidRPr="0088310C">
          <w:rPr>
            <w:rStyle w:val="Hyperlink"/>
            <w:noProof/>
            <w:rPrChange w:id="641"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"_Toc527535377"</w:instrText>
        </w:r>
        <w:r w:rsidRPr="0088310C">
          <w:rPr>
            <w:rStyle w:val="Hyperlink"/>
            <w:noProof/>
          </w:rPr>
          <w:instrText xml:space="preserve"> </w:instrText>
        </w:r>
        <w:r w:rsidRPr="0088310C">
          <w:rPr>
            <w:rStyle w:val="Hyperlink"/>
            <w:noProof/>
            <w:rPrChange w:id="642" w:author="L-B" w:date="2018-10-18T03:40:00Z">
              <w:rPr>
                <w:rStyle w:val="Hyperlink"/>
                <w:noProof/>
              </w:rPr>
            </w:rPrChange>
          </w:rPr>
          <w:fldChar w:fldCharType="separate"/>
        </w:r>
        <w:r w:rsidRPr="0088310C">
          <w:rPr>
            <w:rStyle w:val="Hyperlink"/>
            <w:noProof/>
          </w:rPr>
          <w:t>Table 6 Intensity of road traffic and aeronautical signal lights at night</w:t>
        </w:r>
        <w:r w:rsidRPr="0088310C">
          <w:rPr>
            <w:noProof/>
            <w:webHidden/>
          </w:rPr>
          <w:tab/>
        </w:r>
        <w:r w:rsidRPr="0088310C">
          <w:rPr>
            <w:noProof/>
            <w:webHidden/>
            <w:rPrChange w:id="643" w:author="L-B" w:date="2018-10-18T03:40:00Z">
              <w:rPr>
                <w:noProof/>
                <w:webHidden/>
              </w:rPr>
            </w:rPrChange>
          </w:rPr>
          <w:fldChar w:fldCharType="begin"/>
        </w:r>
        <w:r w:rsidRPr="0088310C">
          <w:rPr>
            <w:noProof/>
            <w:webHidden/>
          </w:rPr>
          <w:instrText xml:space="preserve"> PAGEREF _Toc527535377 \h </w:instrText>
        </w:r>
      </w:ins>
      <w:r w:rsidRPr="0088310C">
        <w:rPr>
          <w:noProof/>
          <w:webHidden/>
          <w:rPrChange w:id="644" w:author="L-B" w:date="2018-10-18T03:40:00Z">
            <w:rPr>
              <w:noProof/>
              <w:webHidden/>
            </w:rPr>
          </w:rPrChange>
        </w:rPr>
      </w:r>
      <w:r w:rsidRPr="0088310C">
        <w:rPr>
          <w:noProof/>
          <w:webHidden/>
          <w:rPrChange w:id="645" w:author="L-B" w:date="2018-10-18T03:40:00Z">
            <w:rPr>
              <w:noProof/>
              <w:webHidden/>
            </w:rPr>
          </w:rPrChange>
        </w:rPr>
        <w:fldChar w:fldCharType="separate"/>
      </w:r>
      <w:ins w:id="646" w:author="ceres PC" w:date="2018-10-17T10:26:00Z">
        <w:r w:rsidRPr="0088310C">
          <w:rPr>
            <w:noProof/>
            <w:webHidden/>
          </w:rPr>
          <w:t>13</w:t>
        </w:r>
        <w:r w:rsidRPr="0088310C">
          <w:rPr>
            <w:noProof/>
            <w:webHidden/>
            <w:rPrChange w:id="647" w:author="L-B" w:date="2018-10-18T03:40:00Z">
              <w:rPr>
                <w:noProof/>
                <w:webHidden/>
              </w:rPr>
            </w:rPrChange>
          </w:rPr>
          <w:fldChar w:fldCharType="end"/>
        </w:r>
        <w:r w:rsidRPr="0088310C">
          <w:rPr>
            <w:rStyle w:val="Hyperlink"/>
            <w:noProof/>
            <w:rPrChange w:id="648" w:author="L-B" w:date="2018-10-18T03:40:00Z">
              <w:rPr>
                <w:rStyle w:val="Hyperlink"/>
                <w:noProof/>
              </w:rPr>
            </w:rPrChange>
          </w:rPr>
          <w:fldChar w:fldCharType="end"/>
        </w:r>
      </w:ins>
    </w:p>
    <w:p w14:paraId="5F14B427" w14:textId="4D388A49" w:rsidR="000D7C70" w:rsidRPr="0088310C" w:rsidDel="00B86A68" w:rsidRDefault="000D7C70">
      <w:pPr>
        <w:pStyle w:val="TableofFigures"/>
        <w:rPr>
          <w:del w:id="649" w:author="ceres PC" w:date="2018-10-17T10:26:00Z"/>
          <w:rFonts w:eastAsiaTheme="minorEastAsia"/>
          <w:i w:val="0"/>
          <w:noProof/>
          <w:lang w:eastAsia="de-DE"/>
          <w:rPrChange w:id="650" w:author="L-B" w:date="2018-10-18T03:40:00Z">
            <w:rPr>
              <w:del w:id="651" w:author="ceres PC" w:date="2018-10-17T10:26:00Z"/>
              <w:rFonts w:eastAsiaTheme="minorEastAsia"/>
              <w:i w:val="0"/>
              <w:noProof/>
              <w:lang w:val="de-DE" w:eastAsia="de-DE"/>
            </w:rPr>
          </w:rPrChange>
        </w:rPr>
      </w:pPr>
      <w:del w:id="652" w:author="ceres PC" w:date="2018-10-17T10:26:00Z">
        <w:r w:rsidRPr="0088310C" w:rsidDel="00B86A68">
          <w:rPr>
            <w:rStyle w:val="Hyperlink"/>
            <w:i w:val="0"/>
            <w:noProof/>
          </w:rPr>
          <w:delText>Table 1 Minimum illuminance at the eye of the observer</w:delText>
        </w:r>
        <w:r w:rsidRPr="0088310C" w:rsidDel="00B86A68">
          <w:rPr>
            <w:i w:val="0"/>
            <w:noProof/>
            <w:webHidden/>
          </w:rPr>
          <w:tab/>
          <w:delText>9</w:delText>
        </w:r>
      </w:del>
    </w:p>
    <w:p w14:paraId="385033D4" w14:textId="305A2FC6" w:rsidR="000D7C70" w:rsidRPr="0088310C" w:rsidDel="00B86A68" w:rsidRDefault="000D7C70">
      <w:pPr>
        <w:pStyle w:val="TableofFigures"/>
        <w:rPr>
          <w:del w:id="653" w:author="ceres PC" w:date="2018-10-17T10:26:00Z"/>
          <w:rFonts w:eastAsiaTheme="minorEastAsia"/>
          <w:i w:val="0"/>
          <w:noProof/>
          <w:lang w:eastAsia="de-DE"/>
          <w:rPrChange w:id="654" w:author="L-B" w:date="2018-10-18T03:40:00Z">
            <w:rPr>
              <w:del w:id="655" w:author="ceres PC" w:date="2018-10-17T10:26:00Z"/>
              <w:rFonts w:eastAsiaTheme="minorEastAsia"/>
              <w:i w:val="0"/>
              <w:noProof/>
              <w:lang w:val="de-DE" w:eastAsia="de-DE"/>
            </w:rPr>
          </w:rPrChange>
        </w:rPr>
      </w:pPr>
      <w:del w:id="656" w:author="ceres PC" w:date="2018-10-17T10:26:00Z">
        <w:r w:rsidRPr="0088310C" w:rsidDel="00B86A68">
          <w:rPr>
            <w:rStyle w:val="Hyperlink"/>
            <w:i w:val="0"/>
            <w:noProof/>
          </w:rPr>
          <w:delText>Table 2 Maximum illuminance at the eye of the observer</w:delText>
        </w:r>
        <w:r w:rsidRPr="0088310C" w:rsidDel="00B86A68">
          <w:rPr>
            <w:i w:val="0"/>
            <w:noProof/>
            <w:webHidden/>
          </w:rPr>
          <w:tab/>
          <w:delText>10</w:delText>
        </w:r>
      </w:del>
    </w:p>
    <w:p w14:paraId="77E128EC" w14:textId="099911E0" w:rsidR="000D7C70" w:rsidRPr="0088310C" w:rsidDel="00B86A68" w:rsidRDefault="000D7C70">
      <w:pPr>
        <w:pStyle w:val="TableofFigures"/>
        <w:rPr>
          <w:del w:id="657" w:author="ceres PC" w:date="2018-10-17T10:26:00Z"/>
          <w:rFonts w:eastAsiaTheme="minorEastAsia"/>
          <w:i w:val="0"/>
          <w:noProof/>
          <w:lang w:eastAsia="de-DE"/>
          <w:rPrChange w:id="658" w:author="L-B" w:date="2018-10-18T03:40:00Z">
            <w:rPr>
              <w:del w:id="659" w:author="ceres PC" w:date="2018-10-17T10:26:00Z"/>
              <w:rFonts w:eastAsiaTheme="minorEastAsia"/>
              <w:i w:val="0"/>
              <w:noProof/>
              <w:lang w:val="de-DE" w:eastAsia="de-DE"/>
            </w:rPr>
          </w:rPrChange>
        </w:rPr>
      </w:pPr>
      <w:del w:id="660" w:author="ceres PC" w:date="2018-10-17T10:26:00Z">
        <w:r w:rsidRPr="0088310C" w:rsidDel="00B86A68">
          <w:rPr>
            <w:rStyle w:val="Hyperlink"/>
            <w:i w:val="0"/>
            <w:noProof/>
          </w:rPr>
          <w:delText>Table 3 Relative frequency of meteorological visibility (Example 2)</w:delText>
        </w:r>
        <w:r w:rsidRPr="0088310C" w:rsidDel="00B86A68">
          <w:rPr>
            <w:i w:val="0"/>
            <w:noProof/>
            <w:webHidden/>
          </w:rPr>
          <w:tab/>
          <w:delText>11</w:delText>
        </w:r>
      </w:del>
    </w:p>
    <w:p w14:paraId="13EBEEEE" w14:textId="32174DC4" w:rsidR="000D7C70" w:rsidRPr="0088310C" w:rsidDel="00B86A68" w:rsidRDefault="000D7C70">
      <w:pPr>
        <w:pStyle w:val="TableofFigures"/>
        <w:rPr>
          <w:del w:id="661" w:author="ceres PC" w:date="2018-10-17T10:26:00Z"/>
          <w:rFonts w:eastAsiaTheme="minorEastAsia"/>
          <w:i w:val="0"/>
          <w:noProof/>
          <w:lang w:eastAsia="de-DE"/>
          <w:rPrChange w:id="662" w:author="L-B" w:date="2018-10-18T03:40:00Z">
            <w:rPr>
              <w:del w:id="663" w:author="ceres PC" w:date="2018-10-17T10:26:00Z"/>
              <w:rFonts w:eastAsiaTheme="minorEastAsia"/>
              <w:i w:val="0"/>
              <w:noProof/>
              <w:lang w:val="de-DE" w:eastAsia="de-DE"/>
            </w:rPr>
          </w:rPrChange>
        </w:rPr>
      </w:pPr>
      <w:del w:id="664" w:author="ceres PC" w:date="2018-10-17T10:26:00Z">
        <w:r w:rsidRPr="0088310C" w:rsidDel="00B86A68">
          <w:rPr>
            <w:rStyle w:val="Hyperlink"/>
            <w:i w:val="0"/>
            <w:noProof/>
          </w:rPr>
          <w:delText>Table 4 Luminous intensity of navigation lights on vessels</w:delText>
        </w:r>
        <w:r w:rsidRPr="0088310C" w:rsidDel="00B86A68">
          <w:rPr>
            <w:i w:val="0"/>
            <w:noProof/>
            <w:webHidden/>
          </w:rPr>
          <w:tab/>
          <w:delText>13</w:delText>
        </w:r>
      </w:del>
    </w:p>
    <w:p w14:paraId="5D39EA6A" w14:textId="0A220744" w:rsidR="000D7C70" w:rsidRPr="0088310C" w:rsidDel="00B86A68" w:rsidRDefault="000D7C70">
      <w:pPr>
        <w:pStyle w:val="TableofFigures"/>
        <w:rPr>
          <w:del w:id="665" w:author="ceres PC" w:date="2018-10-17T10:26:00Z"/>
          <w:rFonts w:eastAsiaTheme="minorEastAsia"/>
          <w:i w:val="0"/>
          <w:noProof/>
          <w:lang w:eastAsia="de-DE"/>
          <w:rPrChange w:id="666" w:author="L-B" w:date="2018-10-18T03:40:00Z">
            <w:rPr>
              <w:del w:id="667" w:author="ceres PC" w:date="2018-10-17T10:26:00Z"/>
              <w:rFonts w:eastAsiaTheme="minorEastAsia"/>
              <w:i w:val="0"/>
              <w:noProof/>
              <w:lang w:val="de-DE" w:eastAsia="de-DE"/>
            </w:rPr>
          </w:rPrChange>
        </w:rPr>
      </w:pPr>
      <w:del w:id="668" w:author="ceres PC" w:date="2018-10-17T10:26:00Z">
        <w:r w:rsidRPr="0088310C" w:rsidDel="00B86A68">
          <w:rPr>
            <w:rStyle w:val="Hyperlink"/>
            <w:i w:val="0"/>
            <w:noProof/>
          </w:rPr>
          <w:delText>Table 5 Minimum luminous intensity of a marine signal light</w:delText>
        </w:r>
        <w:r w:rsidRPr="0088310C" w:rsidDel="00B86A68">
          <w:rPr>
            <w:i w:val="0"/>
            <w:noProof/>
            <w:webHidden/>
          </w:rPr>
          <w:tab/>
          <w:delText>13</w:delText>
        </w:r>
      </w:del>
    </w:p>
    <w:p w14:paraId="11E2C911" w14:textId="223B46CA" w:rsidR="000D7C70" w:rsidRPr="0088310C" w:rsidDel="00B86A68" w:rsidRDefault="000D7C70">
      <w:pPr>
        <w:pStyle w:val="TableofFigures"/>
        <w:rPr>
          <w:del w:id="669" w:author="ceres PC" w:date="2018-10-17T10:26:00Z"/>
          <w:rFonts w:eastAsiaTheme="minorEastAsia"/>
          <w:i w:val="0"/>
          <w:noProof/>
          <w:lang w:eastAsia="de-DE"/>
          <w:rPrChange w:id="670" w:author="L-B" w:date="2018-10-18T03:40:00Z">
            <w:rPr>
              <w:del w:id="671" w:author="ceres PC" w:date="2018-10-17T10:26:00Z"/>
              <w:rFonts w:eastAsiaTheme="minorEastAsia"/>
              <w:i w:val="0"/>
              <w:noProof/>
              <w:lang w:val="de-DE" w:eastAsia="de-DE"/>
            </w:rPr>
          </w:rPrChange>
        </w:rPr>
      </w:pPr>
      <w:del w:id="672" w:author="ceres PC" w:date="2018-10-17T10:26:00Z">
        <w:r w:rsidRPr="0088310C" w:rsidDel="00B86A68">
          <w:rPr>
            <w:rStyle w:val="Hyperlink"/>
            <w:i w:val="0"/>
            <w:noProof/>
          </w:rPr>
          <w:delText>Table 6 Intensity of road traffic and aeronautical signal lights at night</w:delText>
        </w:r>
        <w:r w:rsidRPr="0088310C" w:rsidDel="00B86A68">
          <w:rPr>
            <w:i w:val="0"/>
            <w:noProof/>
            <w:webHidden/>
          </w:rPr>
          <w:tab/>
          <w:delText>15</w:delText>
        </w:r>
      </w:del>
    </w:p>
    <w:p w14:paraId="52D40231" w14:textId="51B91AD0" w:rsidR="00BA1612" w:rsidRPr="0088310C" w:rsidRDefault="00D452AF" w:rsidP="00D452AF">
      <w:pPr>
        <w:pStyle w:val="BodyText"/>
        <w:rPr>
          <w:rPrChange w:id="673" w:author="L-B" w:date="2018-10-18T03:40:00Z">
            <w:rPr>
              <w:lang w:val="de-DE"/>
            </w:rPr>
          </w:rPrChange>
        </w:rPr>
      </w:pPr>
      <w:r w:rsidRPr="0088310C">
        <w:rPr>
          <w:rPrChange w:id="674" w:author="L-B" w:date="2018-10-18T03:40:00Z">
            <w:rPr/>
          </w:rPrChange>
        </w:rPr>
        <w:fldChar w:fldCharType="end"/>
      </w:r>
    </w:p>
    <w:p w14:paraId="0F293C95" w14:textId="44E0E14A" w:rsidR="00994D97" w:rsidRPr="0088310C" w:rsidRDefault="00994D97" w:rsidP="00C9558A">
      <w:pPr>
        <w:pStyle w:val="ListofFigures"/>
        <w:rPr>
          <w:rPrChange w:id="675" w:author="L-B" w:date="2018-10-18T03:40:00Z">
            <w:rPr>
              <w:lang w:val="de-DE"/>
            </w:rPr>
          </w:rPrChange>
        </w:rPr>
      </w:pPr>
      <w:r w:rsidRPr="0088310C">
        <w:rPr>
          <w:rPrChange w:id="676" w:author="L-B" w:date="2018-10-18T03:40:00Z">
            <w:rPr>
              <w:lang w:val="de-DE"/>
            </w:rPr>
          </w:rPrChange>
        </w:rPr>
        <w:t>List of Figures</w:t>
      </w:r>
    </w:p>
    <w:p w14:paraId="506816B0" w14:textId="768F85C7" w:rsidR="00B86A68" w:rsidRPr="0088310C" w:rsidRDefault="00D452AF">
      <w:pPr>
        <w:pStyle w:val="TableofFigures"/>
        <w:rPr>
          <w:ins w:id="677" w:author="ceres PC" w:date="2018-10-17T10:26:00Z"/>
          <w:rFonts w:eastAsiaTheme="minorEastAsia"/>
          <w:i w:val="0"/>
          <w:noProof/>
          <w:lang w:eastAsia="de-DE"/>
          <w:rPrChange w:id="678" w:author="L-B" w:date="2018-10-18T03:40:00Z">
            <w:rPr>
              <w:ins w:id="679" w:author="ceres PC" w:date="2018-10-17T10:26:00Z"/>
              <w:rFonts w:eastAsiaTheme="minorEastAsia"/>
              <w:i w:val="0"/>
              <w:noProof/>
              <w:lang w:val="de-DE" w:eastAsia="de-DE"/>
            </w:rPr>
          </w:rPrChange>
        </w:rPr>
      </w:pPr>
      <w:r w:rsidRPr="0088310C">
        <w:rPr>
          <w:rPrChange w:id="680" w:author="L-B" w:date="2018-10-18T03:40:00Z">
            <w:rPr/>
          </w:rPrChange>
        </w:rPr>
        <w:fldChar w:fldCharType="begin"/>
      </w:r>
      <w:r w:rsidRPr="0088310C">
        <w:instrText xml:space="preserve"> TOC \h \z \c "Figure" </w:instrText>
      </w:r>
      <w:r w:rsidRPr="0088310C">
        <w:rPr>
          <w:rPrChange w:id="681" w:author="L-B" w:date="2018-10-18T03:40:00Z">
            <w:rPr>
              <w:i w:val="0"/>
              <w:sz w:val="18"/>
            </w:rPr>
          </w:rPrChange>
        </w:rPr>
        <w:fldChar w:fldCharType="separate"/>
      </w:r>
      <w:ins w:id="682" w:author="ceres PC" w:date="2018-10-17T10:26:00Z">
        <w:r w:rsidR="00B86A68" w:rsidRPr="0088310C">
          <w:rPr>
            <w:rStyle w:val="Hyperlink"/>
            <w:noProof/>
            <w:rPrChange w:id="683" w:author="L-B" w:date="2018-10-18T03:40:00Z">
              <w:rPr>
                <w:rStyle w:val="Hyperlink"/>
                <w:noProof/>
              </w:rPr>
            </w:rPrChange>
          </w:rPr>
          <w:fldChar w:fldCharType="begin"/>
        </w:r>
        <w:r w:rsidR="00B86A68" w:rsidRPr="0088310C">
          <w:rPr>
            <w:rStyle w:val="Hyperlink"/>
            <w:noProof/>
          </w:rPr>
          <w:instrText xml:space="preserve"> </w:instrText>
        </w:r>
        <w:r w:rsidR="00B86A68" w:rsidRPr="0088310C">
          <w:rPr>
            <w:noProof/>
          </w:rPr>
          <w:instrText>HYPERLINK \l "_Toc527535378"</w:instrText>
        </w:r>
        <w:r w:rsidR="00B86A68" w:rsidRPr="0088310C">
          <w:rPr>
            <w:rStyle w:val="Hyperlink"/>
            <w:noProof/>
          </w:rPr>
          <w:instrText xml:space="preserve"> </w:instrText>
        </w:r>
        <w:r w:rsidR="00B86A68" w:rsidRPr="0088310C">
          <w:rPr>
            <w:rStyle w:val="Hyperlink"/>
            <w:noProof/>
            <w:rPrChange w:id="684" w:author="L-B" w:date="2018-10-18T03:40:00Z">
              <w:rPr>
                <w:rStyle w:val="Hyperlink"/>
                <w:noProof/>
              </w:rPr>
            </w:rPrChange>
          </w:rPr>
          <w:fldChar w:fldCharType="separate"/>
        </w:r>
        <w:r w:rsidR="00B86A68" w:rsidRPr="0088310C">
          <w:rPr>
            <w:rStyle w:val="Hyperlink"/>
            <w:noProof/>
          </w:rPr>
          <w:t>Figure 1 Quantities for Allard’s law</w:t>
        </w:r>
        <w:r w:rsidR="00B86A68" w:rsidRPr="0088310C">
          <w:rPr>
            <w:noProof/>
            <w:webHidden/>
          </w:rPr>
          <w:tab/>
        </w:r>
        <w:r w:rsidR="00B86A68" w:rsidRPr="0088310C">
          <w:rPr>
            <w:noProof/>
            <w:webHidden/>
            <w:rPrChange w:id="685" w:author="L-B" w:date="2018-10-18T03:40:00Z">
              <w:rPr>
                <w:noProof/>
                <w:webHidden/>
              </w:rPr>
            </w:rPrChange>
          </w:rPr>
          <w:fldChar w:fldCharType="begin"/>
        </w:r>
        <w:r w:rsidR="00B86A68" w:rsidRPr="0088310C">
          <w:rPr>
            <w:noProof/>
            <w:webHidden/>
          </w:rPr>
          <w:instrText xml:space="preserve"> PAGEREF _Toc527535378 \h </w:instrText>
        </w:r>
      </w:ins>
      <w:r w:rsidR="00B86A68" w:rsidRPr="0088310C">
        <w:rPr>
          <w:noProof/>
          <w:webHidden/>
          <w:rPrChange w:id="686" w:author="L-B" w:date="2018-10-18T03:40:00Z">
            <w:rPr>
              <w:noProof/>
              <w:webHidden/>
            </w:rPr>
          </w:rPrChange>
        </w:rPr>
      </w:r>
      <w:r w:rsidR="00B86A68" w:rsidRPr="0088310C">
        <w:rPr>
          <w:noProof/>
          <w:webHidden/>
          <w:rPrChange w:id="687" w:author="L-B" w:date="2018-10-18T03:40:00Z">
            <w:rPr>
              <w:noProof/>
              <w:webHidden/>
            </w:rPr>
          </w:rPrChange>
        </w:rPr>
        <w:fldChar w:fldCharType="separate"/>
      </w:r>
      <w:ins w:id="688" w:author="ceres PC" w:date="2018-10-17T10:26:00Z">
        <w:r w:rsidR="00B86A68" w:rsidRPr="0088310C">
          <w:rPr>
            <w:noProof/>
            <w:webHidden/>
          </w:rPr>
          <w:t>6</w:t>
        </w:r>
        <w:r w:rsidR="00B86A68" w:rsidRPr="0088310C">
          <w:rPr>
            <w:noProof/>
            <w:webHidden/>
            <w:rPrChange w:id="689" w:author="L-B" w:date="2018-10-18T03:40:00Z">
              <w:rPr>
                <w:noProof/>
                <w:webHidden/>
              </w:rPr>
            </w:rPrChange>
          </w:rPr>
          <w:fldChar w:fldCharType="end"/>
        </w:r>
        <w:r w:rsidR="00B86A68" w:rsidRPr="0088310C">
          <w:rPr>
            <w:rStyle w:val="Hyperlink"/>
            <w:noProof/>
            <w:rPrChange w:id="690" w:author="L-B" w:date="2018-10-18T03:40:00Z">
              <w:rPr>
                <w:rStyle w:val="Hyperlink"/>
                <w:noProof/>
              </w:rPr>
            </w:rPrChange>
          </w:rPr>
          <w:fldChar w:fldCharType="end"/>
        </w:r>
      </w:ins>
    </w:p>
    <w:p w14:paraId="443B4916" w14:textId="5A9F1F3B" w:rsidR="00B86A68" w:rsidRPr="0088310C" w:rsidRDefault="00B86A68">
      <w:pPr>
        <w:pStyle w:val="TableofFigures"/>
        <w:rPr>
          <w:ins w:id="691" w:author="ceres PC" w:date="2018-10-17T10:26:00Z"/>
          <w:rFonts w:eastAsiaTheme="minorEastAsia"/>
          <w:i w:val="0"/>
          <w:noProof/>
          <w:lang w:eastAsia="de-DE"/>
          <w:rPrChange w:id="692" w:author="L-B" w:date="2018-10-18T03:40:00Z">
            <w:rPr>
              <w:ins w:id="693" w:author="ceres PC" w:date="2018-10-17T10:26:00Z"/>
              <w:rFonts w:eastAsiaTheme="minorEastAsia"/>
              <w:i w:val="0"/>
              <w:noProof/>
              <w:lang w:val="de-DE" w:eastAsia="de-DE"/>
            </w:rPr>
          </w:rPrChange>
        </w:rPr>
      </w:pPr>
      <w:ins w:id="694" w:author="ceres PC" w:date="2018-10-17T10:26:00Z">
        <w:r w:rsidRPr="0088310C">
          <w:rPr>
            <w:rStyle w:val="Hyperlink"/>
            <w:noProof/>
            <w:rPrChange w:id="695"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"_Toc527535379"</w:instrText>
        </w:r>
        <w:r w:rsidRPr="0088310C">
          <w:rPr>
            <w:rStyle w:val="Hyperlink"/>
            <w:noProof/>
          </w:rPr>
          <w:instrText xml:space="preserve"> </w:instrText>
        </w:r>
        <w:r w:rsidRPr="0088310C">
          <w:rPr>
            <w:rStyle w:val="Hyperlink"/>
            <w:noProof/>
            <w:rPrChange w:id="696" w:author="L-B" w:date="2018-10-18T03:40:00Z">
              <w:rPr>
                <w:rStyle w:val="Hyperlink"/>
                <w:noProof/>
              </w:rPr>
            </w:rPrChange>
          </w:rPr>
          <w:fldChar w:fldCharType="separate"/>
        </w:r>
        <w:r w:rsidRPr="0088310C">
          <w:rPr>
            <w:rStyle w:val="Hyperlink"/>
            <w:noProof/>
          </w:rPr>
          <w:t>Figure 3 Marine signal lights, background lighting</w:t>
        </w:r>
        <w:r w:rsidRPr="0088310C">
          <w:rPr>
            <w:noProof/>
            <w:webHidden/>
          </w:rPr>
          <w:tab/>
        </w:r>
        <w:r w:rsidRPr="0088310C">
          <w:rPr>
            <w:noProof/>
            <w:webHidden/>
            <w:rPrChange w:id="697" w:author="L-B" w:date="2018-10-18T03:40:00Z">
              <w:rPr>
                <w:noProof/>
                <w:webHidden/>
              </w:rPr>
            </w:rPrChange>
          </w:rPr>
          <w:fldChar w:fldCharType="begin"/>
        </w:r>
        <w:r w:rsidRPr="0088310C">
          <w:rPr>
            <w:noProof/>
            <w:webHidden/>
          </w:rPr>
          <w:instrText xml:space="preserve"> PAGEREF _Toc527535379 \h </w:instrText>
        </w:r>
      </w:ins>
      <w:r w:rsidRPr="0088310C">
        <w:rPr>
          <w:noProof/>
          <w:webHidden/>
          <w:rPrChange w:id="698" w:author="L-B" w:date="2018-10-18T03:40:00Z">
            <w:rPr>
              <w:noProof/>
              <w:webHidden/>
            </w:rPr>
          </w:rPrChange>
        </w:rPr>
      </w:r>
      <w:r w:rsidRPr="0088310C">
        <w:rPr>
          <w:noProof/>
          <w:webHidden/>
          <w:rPrChange w:id="699" w:author="L-B" w:date="2018-10-18T03:40:00Z">
            <w:rPr>
              <w:noProof/>
              <w:webHidden/>
            </w:rPr>
          </w:rPrChange>
        </w:rPr>
        <w:fldChar w:fldCharType="separate"/>
      </w:r>
      <w:ins w:id="700" w:author="ceres PC" w:date="2018-10-17T10:26:00Z">
        <w:r w:rsidRPr="0088310C">
          <w:rPr>
            <w:noProof/>
            <w:webHidden/>
          </w:rPr>
          <w:t>7</w:t>
        </w:r>
        <w:r w:rsidRPr="0088310C">
          <w:rPr>
            <w:noProof/>
            <w:webHidden/>
            <w:rPrChange w:id="701" w:author="L-B" w:date="2018-10-18T03:40:00Z">
              <w:rPr>
                <w:noProof/>
                <w:webHidden/>
              </w:rPr>
            </w:rPrChange>
          </w:rPr>
          <w:fldChar w:fldCharType="end"/>
        </w:r>
        <w:r w:rsidRPr="0088310C">
          <w:rPr>
            <w:rStyle w:val="Hyperlink"/>
            <w:noProof/>
            <w:rPrChange w:id="702" w:author="L-B" w:date="2018-10-18T03:40:00Z">
              <w:rPr>
                <w:rStyle w:val="Hyperlink"/>
                <w:noProof/>
              </w:rPr>
            </w:rPrChange>
          </w:rPr>
          <w:fldChar w:fldCharType="end"/>
        </w:r>
      </w:ins>
    </w:p>
    <w:p w14:paraId="316FA117" w14:textId="7F7BDD9E" w:rsidR="00B86A68" w:rsidRPr="0088310C" w:rsidRDefault="00B86A68">
      <w:pPr>
        <w:pStyle w:val="TableofFigures"/>
        <w:rPr>
          <w:ins w:id="703" w:author="ceres PC" w:date="2018-10-17T10:26:00Z"/>
          <w:rFonts w:eastAsiaTheme="minorEastAsia"/>
          <w:i w:val="0"/>
          <w:noProof/>
          <w:lang w:eastAsia="de-DE"/>
          <w:rPrChange w:id="704" w:author="L-B" w:date="2018-10-18T03:40:00Z">
            <w:rPr>
              <w:ins w:id="705" w:author="ceres PC" w:date="2018-10-17T10:26:00Z"/>
              <w:rFonts w:eastAsiaTheme="minorEastAsia"/>
              <w:i w:val="0"/>
              <w:noProof/>
              <w:lang w:val="de-DE" w:eastAsia="de-DE"/>
            </w:rPr>
          </w:rPrChange>
        </w:rPr>
      </w:pPr>
      <w:ins w:id="706" w:author="ceres PC" w:date="2018-10-17T10:26:00Z">
        <w:r w:rsidRPr="0088310C">
          <w:rPr>
            <w:rStyle w:val="Hyperlink"/>
            <w:noProof/>
            <w:rPrChange w:id="707"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"_Toc527535380"</w:instrText>
        </w:r>
        <w:r w:rsidRPr="0088310C">
          <w:rPr>
            <w:rStyle w:val="Hyperlink"/>
            <w:noProof/>
          </w:rPr>
          <w:instrText xml:space="preserve"> </w:instrText>
        </w:r>
        <w:r w:rsidRPr="0088310C">
          <w:rPr>
            <w:rStyle w:val="Hyperlink"/>
            <w:noProof/>
            <w:rPrChange w:id="708" w:author="L-B" w:date="2018-10-18T03:40:00Z">
              <w:rPr>
                <w:rStyle w:val="Hyperlink"/>
                <w:noProof/>
              </w:rPr>
            </w:rPrChange>
          </w:rPr>
          <w:fldChar w:fldCharType="separate"/>
        </w:r>
        <w:r w:rsidRPr="0088310C">
          <w:rPr>
            <w:rStyle w:val="Hyperlink"/>
            <w:noProof/>
          </w:rPr>
          <w:t>Figure 4 Measuring background luminance</w:t>
        </w:r>
        <w:r w:rsidRPr="0088310C">
          <w:rPr>
            <w:noProof/>
            <w:webHidden/>
          </w:rPr>
          <w:tab/>
        </w:r>
        <w:r w:rsidRPr="0088310C">
          <w:rPr>
            <w:noProof/>
            <w:webHidden/>
            <w:rPrChange w:id="709" w:author="L-B" w:date="2018-10-18T03:40:00Z">
              <w:rPr>
                <w:noProof/>
                <w:webHidden/>
              </w:rPr>
            </w:rPrChange>
          </w:rPr>
          <w:fldChar w:fldCharType="begin"/>
        </w:r>
        <w:r w:rsidRPr="0088310C">
          <w:rPr>
            <w:noProof/>
            <w:webHidden/>
          </w:rPr>
          <w:instrText xml:space="preserve"> PAGEREF _Toc527535380 \h </w:instrText>
        </w:r>
      </w:ins>
      <w:r w:rsidRPr="0088310C">
        <w:rPr>
          <w:noProof/>
          <w:webHidden/>
          <w:rPrChange w:id="710" w:author="L-B" w:date="2018-10-18T03:40:00Z">
            <w:rPr>
              <w:noProof/>
              <w:webHidden/>
            </w:rPr>
          </w:rPrChange>
        </w:rPr>
      </w:r>
      <w:r w:rsidRPr="0088310C">
        <w:rPr>
          <w:noProof/>
          <w:webHidden/>
          <w:rPrChange w:id="711" w:author="L-B" w:date="2018-10-18T03:40:00Z">
            <w:rPr>
              <w:noProof/>
              <w:webHidden/>
            </w:rPr>
          </w:rPrChange>
        </w:rPr>
        <w:fldChar w:fldCharType="separate"/>
      </w:r>
      <w:ins w:id="712" w:author="ceres PC" w:date="2018-10-17T10:26:00Z">
        <w:r w:rsidRPr="0088310C">
          <w:rPr>
            <w:noProof/>
            <w:webHidden/>
          </w:rPr>
          <w:t>8</w:t>
        </w:r>
        <w:r w:rsidRPr="0088310C">
          <w:rPr>
            <w:noProof/>
            <w:webHidden/>
            <w:rPrChange w:id="713" w:author="L-B" w:date="2018-10-18T03:40:00Z">
              <w:rPr>
                <w:noProof/>
                <w:webHidden/>
              </w:rPr>
            </w:rPrChange>
          </w:rPr>
          <w:fldChar w:fldCharType="end"/>
        </w:r>
        <w:r w:rsidRPr="0088310C">
          <w:rPr>
            <w:rStyle w:val="Hyperlink"/>
            <w:noProof/>
            <w:rPrChange w:id="714" w:author="L-B" w:date="2018-10-18T03:40:00Z">
              <w:rPr>
                <w:rStyle w:val="Hyperlink"/>
                <w:noProof/>
              </w:rPr>
            </w:rPrChange>
          </w:rPr>
          <w:fldChar w:fldCharType="end"/>
        </w:r>
      </w:ins>
    </w:p>
    <w:p w14:paraId="2283CFDD" w14:textId="11FF832D" w:rsidR="00B86A68" w:rsidRPr="0088310C" w:rsidRDefault="00B86A68">
      <w:pPr>
        <w:pStyle w:val="TableofFigures"/>
        <w:rPr>
          <w:ins w:id="715" w:author="ceres PC" w:date="2018-10-17T10:26:00Z"/>
          <w:rFonts w:eastAsiaTheme="minorEastAsia"/>
          <w:i w:val="0"/>
          <w:noProof/>
          <w:lang w:eastAsia="de-DE"/>
          <w:rPrChange w:id="716" w:author="L-B" w:date="2018-10-18T03:40:00Z">
            <w:rPr>
              <w:ins w:id="717" w:author="ceres PC" w:date="2018-10-17T10:26:00Z"/>
              <w:rFonts w:eastAsiaTheme="minorEastAsia"/>
              <w:i w:val="0"/>
              <w:noProof/>
              <w:lang w:val="de-DE" w:eastAsia="de-DE"/>
            </w:rPr>
          </w:rPrChange>
        </w:rPr>
      </w:pPr>
      <w:ins w:id="718" w:author="ceres PC" w:date="2018-10-17T10:26:00Z">
        <w:r w:rsidRPr="0088310C">
          <w:rPr>
            <w:rStyle w:val="Hyperlink"/>
            <w:noProof/>
            <w:rPrChange w:id="719"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"_Toc527535381"</w:instrText>
        </w:r>
        <w:r w:rsidRPr="0088310C">
          <w:rPr>
            <w:rStyle w:val="Hyperlink"/>
            <w:noProof/>
          </w:rPr>
          <w:instrText xml:space="preserve"> </w:instrText>
        </w:r>
        <w:r w:rsidRPr="0088310C">
          <w:rPr>
            <w:rStyle w:val="Hyperlink"/>
            <w:noProof/>
            <w:rPrChange w:id="720" w:author="L-B" w:date="2018-10-18T03:40:00Z">
              <w:rPr>
                <w:rStyle w:val="Hyperlink"/>
                <w:noProof/>
              </w:rPr>
            </w:rPrChange>
          </w:rPr>
          <w:fldChar w:fldCharType="separate"/>
        </w:r>
        <w:r w:rsidRPr="0088310C">
          <w:rPr>
            <w:rStyle w:val="Hyperlink"/>
            <w:noProof/>
          </w:rPr>
          <w:t>Figure 5 Relative frequency of meteorological visibility (Example1 )</w:t>
        </w:r>
        <w:r w:rsidRPr="0088310C">
          <w:rPr>
            <w:noProof/>
            <w:webHidden/>
          </w:rPr>
          <w:tab/>
        </w:r>
        <w:r w:rsidRPr="0088310C">
          <w:rPr>
            <w:noProof/>
            <w:webHidden/>
            <w:rPrChange w:id="721" w:author="L-B" w:date="2018-10-18T03:40:00Z">
              <w:rPr>
                <w:noProof/>
                <w:webHidden/>
              </w:rPr>
            </w:rPrChange>
          </w:rPr>
          <w:fldChar w:fldCharType="begin"/>
        </w:r>
        <w:r w:rsidRPr="0088310C">
          <w:rPr>
            <w:noProof/>
            <w:webHidden/>
          </w:rPr>
          <w:instrText xml:space="preserve"> PAGEREF _Toc527535381 \h </w:instrText>
        </w:r>
      </w:ins>
      <w:r w:rsidRPr="0088310C">
        <w:rPr>
          <w:noProof/>
          <w:webHidden/>
          <w:rPrChange w:id="722" w:author="L-B" w:date="2018-10-18T03:40:00Z">
            <w:rPr>
              <w:noProof/>
              <w:webHidden/>
            </w:rPr>
          </w:rPrChange>
        </w:rPr>
      </w:r>
      <w:r w:rsidRPr="0088310C">
        <w:rPr>
          <w:noProof/>
          <w:webHidden/>
          <w:rPrChange w:id="723" w:author="L-B" w:date="2018-10-18T03:40:00Z">
            <w:rPr>
              <w:noProof/>
              <w:webHidden/>
            </w:rPr>
          </w:rPrChange>
        </w:rPr>
        <w:fldChar w:fldCharType="separate"/>
      </w:r>
      <w:ins w:id="724" w:author="ceres PC" w:date="2018-10-17T10:26:00Z">
        <w:r w:rsidRPr="0088310C">
          <w:rPr>
            <w:noProof/>
            <w:webHidden/>
          </w:rPr>
          <w:t>10</w:t>
        </w:r>
        <w:r w:rsidRPr="0088310C">
          <w:rPr>
            <w:noProof/>
            <w:webHidden/>
            <w:rPrChange w:id="725" w:author="L-B" w:date="2018-10-18T03:40:00Z">
              <w:rPr>
                <w:noProof/>
                <w:webHidden/>
              </w:rPr>
            </w:rPrChange>
          </w:rPr>
          <w:fldChar w:fldCharType="end"/>
        </w:r>
        <w:r w:rsidRPr="0088310C">
          <w:rPr>
            <w:rStyle w:val="Hyperlink"/>
            <w:noProof/>
            <w:rPrChange w:id="726" w:author="L-B" w:date="2018-10-18T03:40:00Z">
              <w:rPr>
                <w:rStyle w:val="Hyperlink"/>
                <w:noProof/>
              </w:rPr>
            </w:rPrChange>
          </w:rPr>
          <w:fldChar w:fldCharType="end"/>
        </w:r>
      </w:ins>
    </w:p>
    <w:p w14:paraId="35CA2954" w14:textId="195B3BD6" w:rsidR="00B86A68" w:rsidRPr="0088310C" w:rsidRDefault="00B86A68">
      <w:pPr>
        <w:pStyle w:val="TableofFigures"/>
        <w:rPr>
          <w:ins w:id="727" w:author="ceres PC" w:date="2018-10-17T10:26:00Z"/>
          <w:rFonts w:eastAsiaTheme="minorEastAsia"/>
          <w:i w:val="0"/>
          <w:noProof/>
          <w:lang w:eastAsia="de-DE"/>
          <w:rPrChange w:id="728" w:author="L-B" w:date="2018-10-18T03:40:00Z">
            <w:rPr>
              <w:ins w:id="729" w:author="ceres PC" w:date="2018-10-17T10:26:00Z"/>
              <w:rFonts w:eastAsiaTheme="minorEastAsia"/>
              <w:i w:val="0"/>
              <w:noProof/>
              <w:lang w:val="de-DE" w:eastAsia="de-DE"/>
            </w:rPr>
          </w:rPrChange>
        </w:rPr>
      </w:pPr>
      <w:ins w:id="730" w:author="ceres PC" w:date="2018-10-17T10:26:00Z">
        <w:r w:rsidRPr="0088310C">
          <w:rPr>
            <w:rStyle w:val="Hyperlink"/>
            <w:noProof/>
            <w:rPrChange w:id="731"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"_Toc527535382"</w:instrText>
        </w:r>
        <w:r w:rsidRPr="0088310C">
          <w:rPr>
            <w:rStyle w:val="Hyperlink"/>
            <w:noProof/>
          </w:rPr>
          <w:instrText xml:space="preserve"> </w:instrText>
        </w:r>
        <w:r w:rsidRPr="0088310C">
          <w:rPr>
            <w:rStyle w:val="Hyperlink"/>
            <w:noProof/>
            <w:rPrChange w:id="732" w:author="L-B" w:date="2018-10-18T03:40:00Z">
              <w:rPr>
                <w:rStyle w:val="Hyperlink"/>
                <w:noProof/>
              </w:rPr>
            </w:rPrChange>
          </w:rPr>
          <w:fldChar w:fldCharType="separate"/>
        </w:r>
        <w:r w:rsidRPr="0088310C">
          <w:rPr>
            <w:rStyle w:val="Hyperlink"/>
            <w:noProof/>
          </w:rPr>
          <w:t>Figure 6 A rival light</w:t>
        </w:r>
        <w:r w:rsidRPr="0088310C">
          <w:rPr>
            <w:noProof/>
            <w:webHidden/>
          </w:rPr>
          <w:tab/>
        </w:r>
        <w:r w:rsidRPr="0088310C">
          <w:rPr>
            <w:noProof/>
            <w:webHidden/>
            <w:rPrChange w:id="733" w:author="L-B" w:date="2018-10-18T03:40:00Z">
              <w:rPr>
                <w:noProof/>
                <w:webHidden/>
              </w:rPr>
            </w:rPrChange>
          </w:rPr>
          <w:fldChar w:fldCharType="begin"/>
        </w:r>
        <w:r w:rsidRPr="0088310C">
          <w:rPr>
            <w:noProof/>
            <w:webHidden/>
          </w:rPr>
          <w:instrText xml:space="preserve"> PAGEREF _Toc527535382 \h </w:instrText>
        </w:r>
      </w:ins>
      <w:r w:rsidRPr="0088310C">
        <w:rPr>
          <w:noProof/>
          <w:webHidden/>
          <w:rPrChange w:id="734" w:author="L-B" w:date="2018-10-18T03:40:00Z">
            <w:rPr>
              <w:noProof/>
              <w:webHidden/>
            </w:rPr>
          </w:rPrChange>
        </w:rPr>
      </w:r>
      <w:r w:rsidRPr="0088310C">
        <w:rPr>
          <w:noProof/>
          <w:webHidden/>
          <w:rPrChange w:id="735" w:author="L-B" w:date="2018-10-18T03:40:00Z">
            <w:rPr>
              <w:noProof/>
              <w:webHidden/>
            </w:rPr>
          </w:rPrChange>
        </w:rPr>
        <w:fldChar w:fldCharType="separate"/>
      </w:r>
      <w:ins w:id="736" w:author="ceres PC" w:date="2018-10-17T10:26:00Z">
        <w:r w:rsidRPr="0088310C">
          <w:rPr>
            <w:noProof/>
            <w:webHidden/>
          </w:rPr>
          <w:t>11</w:t>
        </w:r>
        <w:r w:rsidRPr="0088310C">
          <w:rPr>
            <w:noProof/>
            <w:webHidden/>
            <w:rPrChange w:id="737" w:author="L-B" w:date="2018-10-18T03:40:00Z">
              <w:rPr>
                <w:noProof/>
                <w:webHidden/>
              </w:rPr>
            </w:rPrChange>
          </w:rPr>
          <w:fldChar w:fldCharType="end"/>
        </w:r>
        <w:r w:rsidRPr="0088310C">
          <w:rPr>
            <w:rStyle w:val="Hyperlink"/>
            <w:noProof/>
            <w:rPrChange w:id="738" w:author="L-B" w:date="2018-10-18T03:40:00Z">
              <w:rPr>
                <w:rStyle w:val="Hyperlink"/>
                <w:noProof/>
              </w:rPr>
            </w:rPrChange>
          </w:rPr>
          <w:fldChar w:fldCharType="end"/>
        </w:r>
      </w:ins>
    </w:p>
    <w:p w14:paraId="27A03F67" w14:textId="5603891D" w:rsidR="00B86A68" w:rsidRPr="0088310C" w:rsidRDefault="00B86A68">
      <w:pPr>
        <w:pStyle w:val="TableofFigures"/>
        <w:rPr>
          <w:ins w:id="739" w:author="ceres PC" w:date="2018-10-17T10:26:00Z"/>
          <w:rFonts w:eastAsiaTheme="minorEastAsia"/>
          <w:i w:val="0"/>
          <w:noProof/>
          <w:lang w:eastAsia="de-DE"/>
          <w:rPrChange w:id="740" w:author="L-B" w:date="2018-10-18T03:40:00Z">
            <w:rPr>
              <w:ins w:id="741" w:author="ceres PC" w:date="2018-10-17T10:26:00Z"/>
              <w:rFonts w:eastAsiaTheme="minorEastAsia"/>
              <w:i w:val="0"/>
              <w:noProof/>
              <w:lang w:val="de-DE" w:eastAsia="de-DE"/>
            </w:rPr>
          </w:rPrChange>
        </w:rPr>
      </w:pPr>
      <w:ins w:id="742" w:author="ceres PC" w:date="2018-10-17T10:26:00Z">
        <w:r w:rsidRPr="0088310C">
          <w:rPr>
            <w:rStyle w:val="Hyperlink"/>
            <w:noProof/>
            <w:rPrChange w:id="743"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"_Toc527535383"</w:instrText>
        </w:r>
        <w:r w:rsidRPr="0088310C">
          <w:rPr>
            <w:rStyle w:val="Hyperlink"/>
            <w:noProof/>
          </w:rPr>
          <w:instrText xml:space="preserve"> </w:instrText>
        </w:r>
        <w:r w:rsidRPr="0088310C">
          <w:rPr>
            <w:rStyle w:val="Hyperlink"/>
            <w:noProof/>
            <w:rPrChange w:id="744" w:author="L-B" w:date="2018-10-18T03:40:00Z">
              <w:rPr>
                <w:rStyle w:val="Hyperlink"/>
                <w:noProof/>
              </w:rPr>
            </w:rPrChange>
          </w:rPr>
          <w:fldChar w:fldCharType="separate"/>
        </w:r>
        <w:r w:rsidRPr="0088310C">
          <w:rPr>
            <w:rStyle w:val="Hyperlink"/>
            <w:noProof/>
          </w:rPr>
          <w:t>Figure 7 Using a cut-off-screen to remove direct light</w:t>
        </w:r>
        <w:r w:rsidRPr="0088310C">
          <w:rPr>
            <w:noProof/>
            <w:webHidden/>
          </w:rPr>
          <w:tab/>
        </w:r>
        <w:r w:rsidRPr="0088310C">
          <w:rPr>
            <w:noProof/>
            <w:webHidden/>
            <w:rPrChange w:id="745" w:author="L-B" w:date="2018-10-18T03:40:00Z">
              <w:rPr>
                <w:noProof/>
                <w:webHidden/>
              </w:rPr>
            </w:rPrChange>
          </w:rPr>
          <w:fldChar w:fldCharType="begin"/>
        </w:r>
        <w:r w:rsidRPr="0088310C">
          <w:rPr>
            <w:noProof/>
            <w:webHidden/>
          </w:rPr>
          <w:instrText xml:space="preserve"> PAGEREF _Toc527535383 \h </w:instrText>
        </w:r>
      </w:ins>
      <w:r w:rsidRPr="0088310C">
        <w:rPr>
          <w:noProof/>
          <w:webHidden/>
          <w:rPrChange w:id="746" w:author="L-B" w:date="2018-10-18T03:40:00Z">
            <w:rPr>
              <w:noProof/>
              <w:webHidden/>
            </w:rPr>
          </w:rPrChange>
        </w:rPr>
      </w:r>
      <w:r w:rsidRPr="0088310C">
        <w:rPr>
          <w:noProof/>
          <w:webHidden/>
          <w:rPrChange w:id="747" w:author="L-B" w:date="2018-10-18T03:40:00Z">
            <w:rPr>
              <w:noProof/>
              <w:webHidden/>
            </w:rPr>
          </w:rPrChange>
        </w:rPr>
        <w:fldChar w:fldCharType="separate"/>
      </w:r>
      <w:ins w:id="748" w:author="ceres PC" w:date="2018-10-17T10:26:00Z">
        <w:r w:rsidRPr="0088310C">
          <w:rPr>
            <w:noProof/>
            <w:webHidden/>
          </w:rPr>
          <w:t>11</w:t>
        </w:r>
        <w:r w:rsidRPr="0088310C">
          <w:rPr>
            <w:noProof/>
            <w:webHidden/>
            <w:rPrChange w:id="749" w:author="L-B" w:date="2018-10-18T03:40:00Z">
              <w:rPr>
                <w:noProof/>
                <w:webHidden/>
              </w:rPr>
            </w:rPrChange>
          </w:rPr>
          <w:fldChar w:fldCharType="end"/>
        </w:r>
        <w:r w:rsidRPr="0088310C">
          <w:rPr>
            <w:rStyle w:val="Hyperlink"/>
            <w:noProof/>
            <w:rPrChange w:id="750" w:author="L-B" w:date="2018-10-18T03:40:00Z">
              <w:rPr>
                <w:rStyle w:val="Hyperlink"/>
                <w:noProof/>
              </w:rPr>
            </w:rPrChange>
          </w:rPr>
          <w:fldChar w:fldCharType="end"/>
        </w:r>
      </w:ins>
    </w:p>
    <w:p w14:paraId="49AD1B9F" w14:textId="3EED55BE" w:rsidR="00B86A68" w:rsidRPr="0088310C" w:rsidRDefault="00B86A68">
      <w:pPr>
        <w:pStyle w:val="TableofFigures"/>
        <w:rPr>
          <w:ins w:id="751" w:author="ceres PC" w:date="2018-10-17T10:26:00Z"/>
          <w:rFonts w:eastAsiaTheme="minorEastAsia"/>
          <w:i w:val="0"/>
          <w:noProof/>
          <w:lang w:eastAsia="de-DE"/>
          <w:rPrChange w:id="752" w:author="L-B" w:date="2018-10-18T03:40:00Z">
            <w:rPr>
              <w:ins w:id="753" w:author="ceres PC" w:date="2018-10-17T10:26:00Z"/>
              <w:rFonts w:eastAsiaTheme="minorEastAsia"/>
              <w:i w:val="0"/>
              <w:noProof/>
              <w:lang w:val="de-DE" w:eastAsia="de-DE"/>
            </w:rPr>
          </w:rPrChange>
        </w:rPr>
      </w:pPr>
      <w:ins w:id="754" w:author="ceres PC" w:date="2018-10-17T10:26:00Z">
        <w:r w:rsidRPr="0088310C">
          <w:rPr>
            <w:rStyle w:val="Hyperlink"/>
            <w:noProof/>
            <w:rPrChange w:id="755"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"_Toc527535384"</w:instrText>
        </w:r>
        <w:r w:rsidRPr="0088310C">
          <w:rPr>
            <w:rStyle w:val="Hyperlink"/>
            <w:noProof/>
          </w:rPr>
          <w:instrText xml:space="preserve"> </w:instrText>
        </w:r>
        <w:r w:rsidRPr="0088310C">
          <w:rPr>
            <w:rStyle w:val="Hyperlink"/>
            <w:noProof/>
            <w:rPrChange w:id="756" w:author="L-B" w:date="2018-10-18T03:40:00Z">
              <w:rPr>
                <w:rStyle w:val="Hyperlink"/>
                <w:noProof/>
              </w:rPr>
            </w:rPrChange>
          </w:rPr>
          <w:fldChar w:fldCharType="separate"/>
        </w:r>
        <w:r w:rsidRPr="0088310C">
          <w:rPr>
            <w:rStyle w:val="Hyperlink"/>
            <w:noProof/>
          </w:rPr>
          <w:t>Figure 8 Intensity check for a rival aeronautical light</w:t>
        </w:r>
        <w:r w:rsidRPr="0088310C">
          <w:rPr>
            <w:noProof/>
            <w:webHidden/>
          </w:rPr>
          <w:tab/>
        </w:r>
        <w:r w:rsidRPr="0088310C">
          <w:rPr>
            <w:noProof/>
            <w:webHidden/>
            <w:rPrChange w:id="757" w:author="L-B" w:date="2018-10-18T03:40:00Z">
              <w:rPr>
                <w:noProof/>
                <w:webHidden/>
              </w:rPr>
            </w:rPrChange>
          </w:rPr>
          <w:fldChar w:fldCharType="begin"/>
        </w:r>
        <w:r w:rsidRPr="0088310C">
          <w:rPr>
            <w:noProof/>
            <w:webHidden/>
          </w:rPr>
          <w:instrText xml:space="preserve"> PAGEREF _Toc527535384 \h </w:instrText>
        </w:r>
      </w:ins>
      <w:r w:rsidRPr="0088310C">
        <w:rPr>
          <w:noProof/>
          <w:webHidden/>
          <w:rPrChange w:id="758" w:author="L-B" w:date="2018-10-18T03:40:00Z">
            <w:rPr>
              <w:noProof/>
              <w:webHidden/>
            </w:rPr>
          </w:rPrChange>
        </w:rPr>
      </w:r>
      <w:r w:rsidRPr="0088310C">
        <w:rPr>
          <w:noProof/>
          <w:webHidden/>
          <w:rPrChange w:id="759" w:author="L-B" w:date="2018-10-18T03:40:00Z">
            <w:rPr>
              <w:noProof/>
              <w:webHidden/>
            </w:rPr>
          </w:rPrChange>
        </w:rPr>
        <w:fldChar w:fldCharType="separate"/>
      </w:r>
      <w:ins w:id="760" w:author="ceres PC" w:date="2018-10-17T10:26:00Z">
        <w:r w:rsidRPr="0088310C">
          <w:rPr>
            <w:noProof/>
            <w:webHidden/>
          </w:rPr>
          <w:t>12</w:t>
        </w:r>
        <w:r w:rsidRPr="0088310C">
          <w:rPr>
            <w:noProof/>
            <w:webHidden/>
            <w:rPrChange w:id="761" w:author="L-B" w:date="2018-10-18T03:40:00Z">
              <w:rPr>
                <w:noProof/>
                <w:webHidden/>
              </w:rPr>
            </w:rPrChange>
          </w:rPr>
          <w:fldChar w:fldCharType="end"/>
        </w:r>
        <w:r w:rsidRPr="0088310C">
          <w:rPr>
            <w:rStyle w:val="Hyperlink"/>
            <w:noProof/>
            <w:rPrChange w:id="762" w:author="L-B" w:date="2018-10-18T03:40:00Z">
              <w:rPr>
                <w:rStyle w:val="Hyperlink"/>
                <w:noProof/>
              </w:rPr>
            </w:rPrChange>
          </w:rPr>
          <w:fldChar w:fldCharType="end"/>
        </w:r>
      </w:ins>
    </w:p>
    <w:p w14:paraId="11098E5D" w14:textId="7C00C150" w:rsidR="00B86A68" w:rsidRPr="0088310C" w:rsidRDefault="00B86A68">
      <w:pPr>
        <w:pStyle w:val="TableofFigures"/>
        <w:rPr>
          <w:ins w:id="763" w:author="ceres PC" w:date="2018-10-17T10:26:00Z"/>
          <w:rFonts w:eastAsiaTheme="minorEastAsia"/>
          <w:i w:val="0"/>
          <w:noProof/>
          <w:lang w:eastAsia="de-DE"/>
          <w:rPrChange w:id="764" w:author="L-B" w:date="2018-10-18T03:40:00Z">
            <w:rPr>
              <w:ins w:id="765" w:author="ceres PC" w:date="2018-10-17T10:26:00Z"/>
              <w:rFonts w:eastAsiaTheme="minorEastAsia"/>
              <w:i w:val="0"/>
              <w:noProof/>
              <w:lang w:val="de-DE" w:eastAsia="de-DE"/>
            </w:rPr>
          </w:rPrChange>
        </w:rPr>
      </w:pPr>
      <w:ins w:id="766" w:author="ceres PC" w:date="2018-10-17T10:26:00Z">
        <w:r w:rsidRPr="0088310C">
          <w:rPr>
            <w:rStyle w:val="Hyperlink"/>
            <w:noProof/>
            <w:rPrChange w:id="767"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"_Toc527535385"</w:instrText>
        </w:r>
        <w:r w:rsidRPr="0088310C">
          <w:rPr>
            <w:rStyle w:val="Hyperlink"/>
            <w:noProof/>
          </w:rPr>
          <w:instrText xml:space="preserve"> </w:instrText>
        </w:r>
        <w:r w:rsidRPr="0088310C">
          <w:rPr>
            <w:rStyle w:val="Hyperlink"/>
            <w:noProof/>
            <w:rPrChange w:id="768" w:author="L-B" w:date="2018-10-18T03:40:00Z">
              <w:rPr>
                <w:rStyle w:val="Hyperlink"/>
                <w:noProof/>
              </w:rPr>
            </w:rPrChange>
          </w:rPr>
          <w:fldChar w:fldCharType="separate"/>
        </w:r>
        <w:r w:rsidRPr="0088310C">
          <w:rPr>
            <w:rStyle w:val="Hyperlink"/>
            <w:noProof/>
          </w:rPr>
          <w:t>Figure 9 Calculation process from distance to photometric intensity</w:t>
        </w:r>
        <w:r w:rsidRPr="0088310C">
          <w:rPr>
            <w:noProof/>
            <w:webHidden/>
          </w:rPr>
          <w:tab/>
        </w:r>
        <w:r w:rsidRPr="0088310C">
          <w:rPr>
            <w:noProof/>
            <w:webHidden/>
            <w:rPrChange w:id="769" w:author="L-B" w:date="2018-10-18T03:40:00Z">
              <w:rPr>
                <w:noProof/>
                <w:webHidden/>
              </w:rPr>
            </w:rPrChange>
          </w:rPr>
          <w:fldChar w:fldCharType="begin"/>
        </w:r>
        <w:r w:rsidRPr="0088310C">
          <w:rPr>
            <w:noProof/>
            <w:webHidden/>
          </w:rPr>
          <w:instrText xml:space="preserve"> PAGEREF _Toc527535385 \h </w:instrText>
        </w:r>
      </w:ins>
      <w:r w:rsidRPr="0088310C">
        <w:rPr>
          <w:noProof/>
          <w:webHidden/>
          <w:rPrChange w:id="770" w:author="L-B" w:date="2018-10-18T03:40:00Z">
            <w:rPr>
              <w:noProof/>
              <w:webHidden/>
            </w:rPr>
          </w:rPrChange>
        </w:rPr>
      </w:r>
      <w:r w:rsidRPr="0088310C">
        <w:rPr>
          <w:noProof/>
          <w:webHidden/>
          <w:rPrChange w:id="771" w:author="L-B" w:date="2018-10-18T03:40:00Z">
            <w:rPr>
              <w:noProof/>
              <w:webHidden/>
            </w:rPr>
          </w:rPrChange>
        </w:rPr>
        <w:fldChar w:fldCharType="separate"/>
      </w:r>
      <w:ins w:id="772" w:author="ceres PC" w:date="2018-10-17T10:26:00Z">
        <w:r w:rsidRPr="0088310C">
          <w:rPr>
            <w:noProof/>
            <w:webHidden/>
          </w:rPr>
          <w:t>14</w:t>
        </w:r>
        <w:r w:rsidRPr="0088310C">
          <w:rPr>
            <w:noProof/>
            <w:webHidden/>
            <w:rPrChange w:id="773" w:author="L-B" w:date="2018-10-18T03:40:00Z">
              <w:rPr>
                <w:noProof/>
                <w:webHidden/>
              </w:rPr>
            </w:rPrChange>
          </w:rPr>
          <w:fldChar w:fldCharType="end"/>
        </w:r>
        <w:r w:rsidRPr="0088310C">
          <w:rPr>
            <w:rStyle w:val="Hyperlink"/>
            <w:noProof/>
            <w:rPrChange w:id="774" w:author="L-B" w:date="2018-10-18T03:40:00Z">
              <w:rPr>
                <w:rStyle w:val="Hyperlink"/>
                <w:noProof/>
              </w:rPr>
            </w:rPrChange>
          </w:rPr>
          <w:fldChar w:fldCharType="end"/>
        </w:r>
      </w:ins>
    </w:p>
    <w:p w14:paraId="36A732F8" w14:textId="2618F875" w:rsidR="00B86A68" w:rsidRPr="0088310C" w:rsidRDefault="00B86A68">
      <w:pPr>
        <w:pStyle w:val="TableofFigures"/>
        <w:rPr>
          <w:ins w:id="775" w:author="ceres PC" w:date="2018-10-17T10:26:00Z"/>
          <w:rFonts w:eastAsiaTheme="minorEastAsia"/>
          <w:i w:val="0"/>
          <w:noProof/>
          <w:lang w:eastAsia="de-DE"/>
          <w:rPrChange w:id="776" w:author="L-B" w:date="2018-10-18T03:40:00Z">
            <w:rPr>
              <w:ins w:id="777" w:author="ceres PC" w:date="2018-10-17T10:26:00Z"/>
              <w:rFonts w:eastAsiaTheme="minorEastAsia"/>
              <w:i w:val="0"/>
              <w:noProof/>
              <w:lang w:val="de-DE" w:eastAsia="de-DE"/>
            </w:rPr>
          </w:rPrChange>
        </w:rPr>
      </w:pPr>
      <w:ins w:id="778" w:author="ceres PC" w:date="2018-10-17T10:26:00Z">
        <w:r w:rsidRPr="0088310C">
          <w:rPr>
            <w:rStyle w:val="Hyperlink"/>
            <w:noProof/>
            <w:rPrChange w:id="779"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"_Toc527535386"</w:instrText>
        </w:r>
        <w:r w:rsidRPr="0088310C">
          <w:rPr>
            <w:rStyle w:val="Hyperlink"/>
            <w:noProof/>
          </w:rPr>
          <w:instrText xml:space="preserve"> </w:instrText>
        </w:r>
        <w:r w:rsidRPr="0088310C">
          <w:rPr>
            <w:rStyle w:val="Hyperlink"/>
            <w:noProof/>
            <w:rPrChange w:id="780" w:author="L-B" w:date="2018-10-18T03:40:00Z">
              <w:rPr>
                <w:rStyle w:val="Hyperlink"/>
                <w:noProof/>
              </w:rPr>
            </w:rPrChange>
          </w:rPr>
          <w:fldChar w:fldCharType="separate"/>
        </w:r>
        <w:r w:rsidRPr="0088310C">
          <w:rPr>
            <w:rStyle w:val="Hyperlink"/>
            <w:noProof/>
          </w:rPr>
          <w:t>Figure 10 Rectangular flash shape</w:t>
        </w:r>
        <w:r w:rsidRPr="0088310C">
          <w:rPr>
            <w:noProof/>
            <w:webHidden/>
          </w:rPr>
          <w:tab/>
        </w:r>
        <w:r w:rsidRPr="0088310C">
          <w:rPr>
            <w:noProof/>
            <w:webHidden/>
            <w:rPrChange w:id="781" w:author="L-B" w:date="2018-10-18T03:40:00Z">
              <w:rPr>
                <w:noProof/>
                <w:webHidden/>
              </w:rPr>
            </w:rPrChange>
          </w:rPr>
          <w:fldChar w:fldCharType="begin"/>
        </w:r>
        <w:r w:rsidRPr="0088310C">
          <w:rPr>
            <w:noProof/>
            <w:webHidden/>
          </w:rPr>
          <w:instrText xml:space="preserve"> PAGEREF _Toc527535386 \h </w:instrText>
        </w:r>
      </w:ins>
      <w:r w:rsidRPr="0088310C">
        <w:rPr>
          <w:noProof/>
          <w:webHidden/>
          <w:rPrChange w:id="782" w:author="L-B" w:date="2018-10-18T03:40:00Z">
            <w:rPr>
              <w:noProof/>
              <w:webHidden/>
            </w:rPr>
          </w:rPrChange>
        </w:rPr>
      </w:r>
      <w:r w:rsidRPr="0088310C">
        <w:rPr>
          <w:noProof/>
          <w:webHidden/>
          <w:rPrChange w:id="783" w:author="L-B" w:date="2018-10-18T03:40:00Z">
            <w:rPr>
              <w:noProof/>
              <w:webHidden/>
            </w:rPr>
          </w:rPrChange>
        </w:rPr>
        <w:fldChar w:fldCharType="separate"/>
      </w:r>
      <w:ins w:id="784" w:author="ceres PC" w:date="2018-10-17T10:26:00Z">
        <w:r w:rsidRPr="0088310C">
          <w:rPr>
            <w:noProof/>
            <w:webHidden/>
          </w:rPr>
          <w:t>14</w:t>
        </w:r>
        <w:r w:rsidRPr="0088310C">
          <w:rPr>
            <w:noProof/>
            <w:webHidden/>
            <w:rPrChange w:id="785" w:author="L-B" w:date="2018-10-18T03:40:00Z">
              <w:rPr>
                <w:noProof/>
                <w:webHidden/>
              </w:rPr>
            </w:rPrChange>
          </w:rPr>
          <w:fldChar w:fldCharType="end"/>
        </w:r>
        <w:r w:rsidRPr="0088310C">
          <w:rPr>
            <w:rStyle w:val="Hyperlink"/>
            <w:noProof/>
            <w:rPrChange w:id="786" w:author="L-B" w:date="2018-10-18T03:40:00Z">
              <w:rPr>
                <w:rStyle w:val="Hyperlink"/>
                <w:noProof/>
              </w:rPr>
            </w:rPrChange>
          </w:rPr>
          <w:fldChar w:fldCharType="end"/>
        </w:r>
      </w:ins>
    </w:p>
    <w:p w14:paraId="475B1BE0" w14:textId="2927AFFC" w:rsidR="00B86A68" w:rsidRPr="0088310C" w:rsidRDefault="00B86A68">
      <w:pPr>
        <w:pStyle w:val="TableofFigures"/>
        <w:rPr>
          <w:ins w:id="787" w:author="ceres PC" w:date="2018-10-17T10:26:00Z"/>
          <w:rFonts w:eastAsiaTheme="minorEastAsia"/>
          <w:i w:val="0"/>
          <w:noProof/>
          <w:lang w:eastAsia="de-DE"/>
          <w:rPrChange w:id="788" w:author="L-B" w:date="2018-10-18T03:40:00Z">
            <w:rPr>
              <w:ins w:id="789" w:author="ceres PC" w:date="2018-10-17T10:26:00Z"/>
              <w:rFonts w:eastAsiaTheme="minorEastAsia"/>
              <w:i w:val="0"/>
              <w:noProof/>
              <w:lang w:val="de-DE" w:eastAsia="de-DE"/>
            </w:rPr>
          </w:rPrChange>
        </w:rPr>
      </w:pPr>
      <w:ins w:id="790" w:author="ceres PC" w:date="2018-10-17T10:26:00Z">
        <w:r w:rsidRPr="0088310C">
          <w:rPr>
            <w:rStyle w:val="Hyperlink"/>
            <w:noProof/>
            <w:rPrChange w:id="791"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"_Toc527535387"</w:instrText>
        </w:r>
        <w:r w:rsidRPr="0088310C">
          <w:rPr>
            <w:rStyle w:val="Hyperlink"/>
            <w:noProof/>
          </w:rPr>
          <w:instrText xml:space="preserve"> </w:instrText>
        </w:r>
        <w:r w:rsidRPr="0088310C">
          <w:rPr>
            <w:rStyle w:val="Hyperlink"/>
            <w:noProof/>
            <w:rPrChange w:id="792" w:author="L-B" w:date="2018-10-18T03:40:00Z">
              <w:rPr>
                <w:rStyle w:val="Hyperlink"/>
                <w:noProof/>
              </w:rPr>
            </w:rPrChange>
          </w:rPr>
          <w:fldChar w:fldCharType="separate"/>
        </w:r>
        <w:r w:rsidRPr="0088310C">
          <w:rPr>
            <w:rStyle w:val="Hyperlink"/>
            <w:noProof/>
          </w:rPr>
          <w:t>Figure 11 Intensity calculation</w:t>
        </w:r>
        <w:r w:rsidRPr="0088310C">
          <w:rPr>
            <w:noProof/>
            <w:webHidden/>
          </w:rPr>
          <w:tab/>
        </w:r>
        <w:r w:rsidRPr="0088310C">
          <w:rPr>
            <w:noProof/>
            <w:webHidden/>
            <w:rPrChange w:id="793" w:author="L-B" w:date="2018-10-18T03:40:00Z">
              <w:rPr>
                <w:noProof/>
                <w:webHidden/>
              </w:rPr>
            </w:rPrChange>
          </w:rPr>
          <w:fldChar w:fldCharType="begin"/>
        </w:r>
        <w:r w:rsidRPr="0088310C">
          <w:rPr>
            <w:noProof/>
            <w:webHidden/>
          </w:rPr>
          <w:instrText xml:space="preserve"> PAGEREF _Toc527535387 \h </w:instrText>
        </w:r>
      </w:ins>
      <w:r w:rsidRPr="0088310C">
        <w:rPr>
          <w:noProof/>
          <w:webHidden/>
          <w:rPrChange w:id="794" w:author="L-B" w:date="2018-10-18T03:40:00Z">
            <w:rPr>
              <w:noProof/>
              <w:webHidden/>
            </w:rPr>
          </w:rPrChange>
        </w:rPr>
      </w:r>
      <w:r w:rsidRPr="0088310C">
        <w:rPr>
          <w:noProof/>
          <w:webHidden/>
          <w:rPrChange w:id="795" w:author="L-B" w:date="2018-10-18T03:40:00Z">
            <w:rPr>
              <w:noProof/>
              <w:webHidden/>
            </w:rPr>
          </w:rPrChange>
        </w:rPr>
        <w:fldChar w:fldCharType="separate"/>
      </w:r>
      <w:ins w:id="796" w:author="ceres PC" w:date="2018-10-17T10:26:00Z">
        <w:r w:rsidRPr="0088310C">
          <w:rPr>
            <w:noProof/>
            <w:webHidden/>
          </w:rPr>
          <w:t>15</w:t>
        </w:r>
        <w:r w:rsidRPr="0088310C">
          <w:rPr>
            <w:noProof/>
            <w:webHidden/>
            <w:rPrChange w:id="797" w:author="L-B" w:date="2018-10-18T03:40:00Z">
              <w:rPr>
                <w:noProof/>
                <w:webHidden/>
              </w:rPr>
            </w:rPrChange>
          </w:rPr>
          <w:fldChar w:fldCharType="end"/>
        </w:r>
        <w:r w:rsidRPr="0088310C">
          <w:rPr>
            <w:rStyle w:val="Hyperlink"/>
            <w:noProof/>
            <w:rPrChange w:id="798" w:author="L-B" w:date="2018-10-18T03:40:00Z">
              <w:rPr>
                <w:rStyle w:val="Hyperlink"/>
                <w:noProof/>
              </w:rPr>
            </w:rPrChange>
          </w:rPr>
          <w:fldChar w:fldCharType="end"/>
        </w:r>
      </w:ins>
    </w:p>
    <w:p w14:paraId="0D493AAB" w14:textId="6DFD096F" w:rsidR="00B86A68" w:rsidRPr="0088310C" w:rsidRDefault="00B86A68">
      <w:pPr>
        <w:pStyle w:val="TableofFigures"/>
        <w:rPr>
          <w:ins w:id="799" w:author="ceres PC" w:date="2018-10-17T10:26:00Z"/>
          <w:rFonts w:eastAsiaTheme="minorEastAsia"/>
          <w:i w:val="0"/>
          <w:noProof/>
          <w:lang w:eastAsia="de-DE"/>
          <w:rPrChange w:id="800" w:author="L-B" w:date="2018-10-18T03:40:00Z">
            <w:rPr>
              <w:ins w:id="801" w:author="ceres PC" w:date="2018-10-17T10:26:00Z"/>
              <w:rFonts w:eastAsiaTheme="minorEastAsia"/>
              <w:i w:val="0"/>
              <w:noProof/>
              <w:lang w:val="de-DE" w:eastAsia="de-DE"/>
            </w:rPr>
          </w:rPrChange>
        </w:rPr>
      </w:pPr>
      <w:ins w:id="802" w:author="ceres PC" w:date="2018-10-17T10:26:00Z">
        <w:r w:rsidRPr="0088310C">
          <w:rPr>
            <w:rStyle w:val="Hyperlink"/>
            <w:noProof/>
            <w:rPrChange w:id="803"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"_Toc527535388"</w:instrText>
        </w:r>
        <w:r w:rsidRPr="0088310C">
          <w:rPr>
            <w:rStyle w:val="Hyperlink"/>
            <w:noProof/>
          </w:rPr>
          <w:instrText xml:space="preserve"> </w:instrText>
        </w:r>
        <w:r w:rsidRPr="0088310C">
          <w:rPr>
            <w:rStyle w:val="Hyperlink"/>
            <w:noProof/>
            <w:rPrChange w:id="804" w:author="L-B" w:date="2018-10-18T03:40:00Z">
              <w:rPr>
                <w:rStyle w:val="Hyperlink"/>
                <w:noProof/>
              </w:rPr>
            </w:rPrChange>
          </w:rPr>
          <w:fldChar w:fldCharType="separate"/>
        </w:r>
        <w:r w:rsidRPr="0088310C">
          <w:rPr>
            <w:rStyle w:val="Hyperlink"/>
            <w:noProof/>
          </w:rPr>
          <w:t>Figure 12 Range calculation</w:t>
        </w:r>
        <w:r w:rsidRPr="0088310C">
          <w:rPr>
            <w:noProof/>
            <w:webHidden/>
          </w:rPr>
          <w:tab/>
        </w:r>
        <w:r w:rsidRPr="0088310C">
          <w:rPr>
            <w:noProof/>
            <w:webHidden/>
            <w:rPrChange w:id="805" w:author="L-B" w:date="2018-10-18T03:40:00Z">
              <w:rPr>
                <w:noProof/>
                <w:webHidden/>
              </w:rPr>
            </w:rPrChange>
          </w:rPr>
          <w:fldChar w:fldCharType="begin"/>
        </w:r>
        <w:r w:rsidRPr="0088310C">
          <w:rPr>
            <w:noProof/>
            <w:webHidden/>
          </w:rPr>
          <w:instrText xml:space="preserve"> PAGEREF _Toc527535388 \h </w:instrText>
        </w:r>
      </w:ins>
      <w:r w:rsidRPr="0088310C">
        <w:rPr>
          <w:noProof/>
          <w:webHidden/>
          <w:rPrChange w:id="806" w:author="L-B" w:date="2018-10-18T03:40:00Z">
            <w:rPr>
              <w:noProof/>
              <w:webHidden/>
            </w:rPr>
          </w:rPrChange>
        </w:rPr>
      </w:r>
      <w:r w:rsidRPr="0088310C">
        <w:rPr>
          <w:noProof/>
          <w:webHidden/>
          <w:rPrChange w:id="807" w:author="L-B" w:date="2018-10-18T03:40:00Z">
            <w:rPr>
              <w:noProof/>
              <w:webHidden/>
            </w:rPr>
          </w:rPrChange>
        </w:rPr>
        <w:fldChar w:fldCharType="separate"/>
      </w:r>
      <w:ins w:id="808" w:author="ceres PC" w:date="2018-10-17T10:26:00Z">
        <w:r w:rsidRPr="0088310C">
          <w:rPr>
            <w:noProof/>
            <w:webHidden/>
          </w:rPr>
          <w:t>15</w:t>
        </w:r>
        <w:r w:rsidRPr="0088310C">
          <w:rPr>
            <w:noProof/>
            <w:webHidden/>
            <w:rPrChange w:id="809" w:author="L-B" w:date="2018-10-18T03:40:00Z">
              <w:rPr>
                <w:noProof/>
                <w:webHidden/>
              </w:rPr>
            </w:rPrChange>
          </w:rPr>
          <w:fldChar w:fldCharType="end"/>
        </w:r>
        <w:r w:rsidRPr="0088310C">
          <w:rPr>
            <w:rStyle w:val="Hyperlink"/>
            <w:noProof/>
            <w:rPrChange w:id="810" w:author="L-B" w:date="2018-10-18T03:40:00Z">
              <w:rPr>
                <w:rStyle w:val="Hyperlink"/>
                <w:noProof/>
              </w:rPr>
            </w:rPrChange>
          </w:rPr>
          <w:fldChar w:fldCharType="end"/>
        </w:r>
      </w:ins>
    </w:p>
    <w:p w14:paraId="4D5C60E0" w14:textId="7EC7EFA5" w:rsidR="00B86A68" w:rsidRPr="0088310C" w:rsidRDefault="00B86A68">
      <w:pPr>
        <w:pStyle w:val="TableofFigures"/>
        <w:rPr>
          <w:ins w:id="811" w:author="ceres PC" w:date="2018-10-17T10:26:00Z"/>
          <w:rFonts w:eastAsiaTheme="minorEastAsia"/>
          <w:i w:val="0"/>
          <w:noProof/>
          <w:lang w:eastAsia="de-DE"/>
          <w:rPrChange w:id="812" w:author="L-B" w:date="2018-10-18T03:40:00Z">
            <w:rPr>
              <w:ins w:id="813" w:author="ceres PC" w:date="2018-10-17T10:26:00Z"/>
              <w:rFonts w:eastAsiaTheme="minorEastAsia"/>
              <w:i w:val="0"/>
              <w:noProof/>
              <w:lang w:val="de-DE" w:eastAsia="de-DE"/>
            </w:rPr>
          </w:rPrChange>
        </w:rPr>
      </w:pPr>
      <w:ins w:id="814" w:author="ceres PC" w:date="2018-10-17T10:26:00Z">
        <w:r w:rsidRPr="0088310C">
          <w:rPr>
            <w:rStyle w:val="Hyperlink"/>
            <w:noProof/>
            <w:rPrChange w:id="815" w:author="L-B" w:date="2018-10-18T03:40:00Z">
              <w:rPr>
                <w:rStyle w:val="Hyperlink"/>
                <w:noProof/>
              </w:rPr>
            </w:rPrChange>
          </w:rPr>
          <w:fldChar w:fldCharType="begin"/>
        </w:r>
        <w:r w:rsidRPr="0088310C">
          <w:rPr>
            <w:rStyle w:val="Hyperlink"/>
            <w:noProof/>
          </w:rPr>
          <w:instrText xml:space="preserve"> </w:instrText>
        </w:r>
        <w:r w:rsidRPr="0088310C">
          <w:rPr>
            <w:noProof/>
          </w:rPr>
          <w:instrText>HYPERLINK \l "_Toc527535389"</w:instrText>
        </w:r>
        <w:r w:rsidRPr="0088310C">
          <w:rPr>
            <w:rStyle w:val="Hyperlink"/>
            <w:noProof/>
          </w:rPr>
          <w:instrText xml:space="preserve"> </w:instrText>
        </w:r>
        <w:r w:rsidRPr="0088310C">
          <w:rPr>
            <w:rStyle w:val="Hyperlink"/>
            <w:noProof/>
            <w:rPrChange w:id="816" w:author="L-B" w:date="2018-10-18T03:40:00Z">
              <w:rPr>
                <w:rStyle w:val="Hyperlink"/>
                <w:noProof/>
              </w:rPr>
            </w:rPrChange>
          </w:rPr>
          <w:fldChar w:fldCharType="separate"/>
        </w:r>
        <w:r w:rsidRPr="0088310C">
          <w:rPr>
            <w:rStyle w:val="Hyperlink"/>
            <w:noProof/>
          </w:rPr>
          <w:t>Figure 2 Example of a  zone of utilisation (red striped)</w:t>
        </w:r>
        <w:r w:rsidRPr="0088310C">
          <w:rPr>
            <w:noProof/>
            <w:webHidden/>
          </w:rPr>
          <w:tab/>
        </w:r>
        <w:r w:rsidRPr="0088310C">
          <w:rPr>
            <w:noProof/>
            <w:webHidden/>
            <w:rPrChange w:id="817" w:author="L-B" w:date="2018-10-18T03:40:00Z">
              <w:rPr>
                <w:noProof/>
                <w:webHidden/>
              </w:rPr>
            </w:rPrChange>
          </w:rPr>
          <w:fldChar w:fldCharType="begin"/>
        </w:r>
        <w:r w:rsidRPr="0088310C">
          <w:rPr>
            <w:noProof/>
            <w:webHidden/>
          </w:rPr>
          <w:instrText xml:space="preserve"> PAGEREF _Toc527535389 \h </w:instrText>
        </w:r>
      </w:ins>
      <w:r w:rsidRPr="0088310C">
        <w:rPr>
          <w:noProof/>
          <w:webHidden/>
          <w:rPrChange w:id="818" w:author="L-B" w:date="2018-10-18T03:40:00Z">
            <w:rPr>
              <w:noProof/>
              <w:webHidden/>
            </w:rPr>
          </w:rPrChange>
        </w:rPr>
      </w:r>
      <w:r w:rsidRPr="0088310C">
        <w:rPr>
          <w:noProof/>
          <w:webHidden/>
          <w:rPrChange w:id="819" w:author="L-B" w:date="2018-10-18T03:40:00Z">
            <w:rPr>
              <w:noProof/>
              <w:webHidden/>
            </w:rPr>
          </w:rPrChange>
        </w:rPr>
        <w:fldChar w:fldCharType="separate"/>
      </w:r>
      <w:ins w:id="820" w:author="ceres PC" w:date="2018-10-17T10:26:00Z">
        <w:r w:rsidRPr="0088310C">
          <w:rPr>
            <w:noProof/>
            <w:webHidden/>
          </w:rPr>
          <w:t>16</w:t>
        </w:r>
        <w:r w:rsidRPr="0088310C">
          <w:rPr>
            <w:noProof/>
            <w:webHidden/>
            <w:rPrChange w:id="821" w:author="L-B" w:date="2018-10-18T03:40:00Z">
              <w:rPr>
                <w:noProof/>
                <w:webHidden/>
              </w:rPr>
            </w:rPrChange>
          </w:rPr>
          <w:fldChar w:fldCharType="end"/>
        </w:r>
        <w:r w:rsidRPr="0088310C">
          <w:rPr>
            <w:rStyle w:val="Hyperlink"/>
            <w:noProof/>
            <w:rPrChange w:id="822" w:author="L-B" w:date="2018-10-18T03:40:00Z">
              <w:rPr>
                <w:rStyle w:val="Hyperlink"/>
                <w:noProof/>
              </w:rPr>
            </w:rPrChange>
          </w:rPr>
          <w:fldChar w:fldCharType="end"/>
        </w:r>
      </w:ins>
    </w:p>
    <w:p w14:paraId="00201240" w14:textId="5D458E11" w:rsidR="000D7C70" w:rsidRPr="0088310C" w:rsidDel="00B86A68" w:rsidRDefault="000D7C70">
      <w:pPr>
        <w:pStyle w:val="TableofFigures"/>
        <w:rPr>
          <w:del w:id="823" w:author="ceres PC" w:date="2018-10-17T10:26:00Z"/>
          <w:rFonts w:eastAsiaTheme="minorEastAsia"/>
          <w:i w:val="0"/>
          <w:noProof/>
          <w:lang w:eastAsia="de-DE"/>
          <w:rPrChange w:id="824" w:author="L-B" w:date="2018-10-18T03:40:00Z">
            <w:rPr>
              <w:del w:id="825" w:author="ceres PC" w:date="2018-10-17T10:26:00Z"/>
              <w:rFonts w:eastAsiaTheme="minorEastAsia"/>
              <w:i w:val="0"/>
              <w:noProof/>
              <w:lang w:val="de-DE" w:eastAsia="de-DE"/>
            </w:rPr>
          </w:rPrChange>
        </w:rPr>
      </w:pPr>
      <w:del w:id="826" w:author="ceres PC" w:date="2018-10-17T10:26:00Z">
        <w:r w:rsidRPr="0088310C" w:rsidDel="00B86A68">
          <w:rPr>
            <w:rStyle w:val="Hyperlink"/>
            <w:i w:val="0"/>
            <w:noProof/>
          </w:rPr>
          <w:delText>Figure 1 Quantities for Allard’s law</w:delText>
        </w:r>
        <w:r w:rsidRPr="0088310C" w:rsidDel="00B86A68">
          <w:rPr>
            <w:i w:val="0"/>
            <w:noProof/>
            <w:webHidden/>
          </w:rPr>
          <w:tab/>
          <w:delText>6</w:delText>
        </w:r>
      </w:del>
    </w:p>
    <w:p w14:paraId="6968DD57" w14:textId="4E8252D2" w:rsidR="000D7C70" w:rsidRPr="0088310C" w:rsidDel="00B86A68" w:rsidRDefault="000D7C70">
      <w:pPr>
        <w:pStyle w:val="TableofFigures"/>
        <w:rPr>
          <w:del w:id="827" w:author="ceres PC" w:date="2018-10-17T10:26:00Z"/>
          <w:rFonts w:eastAsiaTheme="minorEastAsia"/>
          <w:i w:val="0"/>
          <w:noProof/>
          <w:lang w:eastAsia="de-DE"/>
          <w:rPrChange w:id="828" w:author="L-B" w:date="2018-10-18T03:40:00Z">
            <w:rPr>
              <w:del w:id="829" w:author="ceres PC" w:date="2018-10-17T10:26:00Z"/>
              <w:rFonts w:eastAsiaTheme="minorEastAsia"/>
              <w:i w:val="0"/>
              <w:noProof/>
              <w:lang w:val="de-DE" w:eastAsia="de-DE"/>
            </w:rPr>
          </w:rPrChange>
        </w:rPr>
      </w:pPr>
      <w:del w:id="830" w:author="ceres PC" w:date="2018-10-17T10:26:00Z">
        <w:r w:rsidRPr="0088310C" w:rsidDel="00B86A68">
          <w:rPr>
            <w:rStyle w:val="Hyperlink"/>
            <w:i w:val="0"/>
            <w:noProof/>
          </w:rPr>
          <w:delText>Figure 2 Example of a  zone of utilisation (red striped)</w:delText>
        </w:r>
        <w:r w:rsidRPr="0088310C" w:rsidDel="00B86A68">
          <w:rPr>
            <w:i w:val="0"/>
            <w:noProof/>
            <w:webHidden/>
          </w:rPr>
          <w:tab/>
          <w:delText>7</w:delText>
        </w:r>
      </w:del>
    </w:p>
    <w:p w14:paraId="7700465E" w14:textId="7F7A1484" w:rsidR="000D7C70" w:rsidRPr="0088310C" w:rsidDel="00B86A68" w:rsidRDefault="000D7C70">
      <w:pPr>
        <w:pStyle w:val="TableofFigures"/>
        <w:rPr>
          <w:del w:id="831" w:author="ceres PC" w:date="2018-10-17T10:26:00Z"/>
          <w:rFonts w:eastAsiaTheme="minorEastAsia"/>
          <w:i w:val="0"/>
          <w:noProof/>
          <w:lang w:eastAsia="de-DE"/>
          <w:rPrChange w:id="832" w:author="L-B" w:date="2018-10-18T03:40:00Z">
            <w:rPr>
              <w:del w:id="833" w:author="ceres PC" w:date="2018-10-17T10:26:00Z"/>
              <w:rFonts w:eastAsiaTheme="minorEastAsia"/>
              <w:i w:val="0"/>
              <w:noProof/>
              <w:lang w:val="de-DE" w:eastAsia="de-DE"/>
            </w:rPr>
          </w:rPrChange>
        </w:rPr>
      </w:pPr>
      <w:del w:id="834" w:author="ceres PC" w:date="2018-10-17T10:26:00Z">
        <w:r w:rsidRPr="0088310C" w:rsidDel="00B86A68">
          <w:rPr>
            <w:rStyle w:val="Hyperlink"/>
            <w:i w:val="0"/>
            <w:noProof/>
          </w:rPr>
          <w:delText>Figure 3 Marine signal lights, background lighting</w:delText>
        </w:r>
        <w:r w:rsidRPr="0088310C" w:rsidDel="00B86A68">
          <w:rPr>
            <w:i w:val="0"/>
            <w:noProof/>
            <w:webHidden/>
          </w:rPr>
          <w:tab/>
          <w:delText>8</w:delText>
        </w:r>
      </w:del>
    </w:p>
    <w:p w14:paraId="609884B9" w14:textId="027B9559" w:rsidR="000D7C70" w:rsidRPr="0088310C" w:rsidDel="00B86A68" w:rsidRDefault="000D7C70">
      <w:pPr>
        <w:pStyle w:val="TableofFigures"/>
        <w:rPr>
          <w:del w:id="835" w:author="ceres PC" w:date="2018-10-17T10:26:00Z"/>
          <w:rFonts w:eastAsiaTheme="minorEastAsia"/>
          <w:i w:val="0"/>
          <w:noProof/>
          <w:lang w:eastAsia="de-DE"/>
          <w:rPrChange w:id="836" w:author="L-B" w:date="2018-10-18T03:40:00Z">
            <w:rPr>
              <w:del w:id="837" w:author="ceres PC" w:date="2018-10-17T10:26:00Z"/>
              <w:rFonts w:eastAsiaTheme="minorEastAsia"/>
              <w:i w:val="0"/>
              <w:noProof/>
              <w:lang w:val="de-DE" w:eastAsia="de-DE"/>
            </w:rPr>
          </w:rPrChange>
        </w:rPr>
      </w:pPr>
      <w:del w:id="838" w:author="ceres PC" w:date="2018-10-17T10:26:00Z">
        <w:r w:rsidRPr="0088310C" w:rsidDel="00B86A68">
          <w:rPr>
            <w:rStyle w:val="Hyperlink"/>
            <w:i w:val="0"/>
            <w:noProof/>
          </w:rPr>
          <w:delText>Figure 4 Measuring background luminance</w:delText>
        </w:r>
        <w:r w:rsidRPr="0088310C" w:rsidDel="00B86A68">
          <w:rPr>
            <w:i w:val="0"/>
            <w:noProof/>
            <w:webHidden/>
          </w:rPr>
          <w:tab/>
          <w:delText>10</w:delText>
        </w:r>
      </w:del>
    </w:p>
    <w:p w14:paraId="5628A1B8" w14:textId="2839F9E6" w:rsidR="000D7C70" w:rsidRPr="0088310C" w:rsidDel="00B86A68" w:rsidRDefault="000D7C70">
      <w:pPr>
        <w:pStyle w:val="TableofFigures"/>
        <w:rPr>
          <w:del w:id="839" w:author="ceres PC" w:date="2018-10-17T10:26:00Z"/>
          <w:rFonts w:eastAsiaTheme="minorEastAsia"/>
          <w:i w:val="0"/>
          <w:noProof/>
          <w:lang w:eastAsia="de-DE"/>
          <w:rPrChange w:id="840" w:author="L-B" w:date="2018-10-18T03:40:00Z">
            <w:rPr>
              <w:del w:id="841" w:author="ceres PC" w:date="2018-10-17T10:26:00Z"/>
              <w:rFonts w:eastAsiaTheme="minorEastAsia"/>
              <w:i w:val="0"/>
              <w:noProof/>
              <w:lang w:val="de-DE" w:eastAsia="de-DE"/>
            </w:rPr>
          </w:rPrChange>
        </w:rPr>
      </w:pPr>
      <w:del w:id="842" w:author="ceres PC" w:date="2018-10-17T10:26:00Z">
        <w:r w:rsidRPr="0088310C" w:rsidDel="00B86A68">
          <w:rPr>
            <w:rStyle w:val="Hyperlink"/>
            <w:i w:val="0"/>
            <w:noProof/>
          </w:rPr>
          <w:delText>Figure 5 Relative frequency of meteorological visibility (Example1 )</w:delText>
        </w:r>
        <w:r w:rsidRPr="0088310C" w:rsidDel="00B86A68">
          <w:rPr>
            <w:i w:val="0"/>
            <w:noProof/>
            <w:webHidden/>
          </w:rPr>
          <w:tab/>
          <w:delText>11</w:delText>
        </w:r>
      </w:del>
    </w:p>
    <w:p w14:paraId="6FD0FAFD" w14:textId="29242072" w:rsidR="000D7C70" w:rsidRPr="0088310C" w:rsidDel="00B86A68" w:rsidRDefault="000D7C70">
      <w:pPr>
        <w:pStyle w:val="TableofFigures"/>
        <w:rPr>
          <w:del w:id="843" w:author="ceres PC" w:date="2018-10-17T10:26:00Z"/>
          <w:rFonts w:eastAsiaTheme="minorEastAsia"/>
          <w:i w:val="0"/>
          <w:noProof/>
          <w:lang w:eastAsia="de-DE"/>
          <w:rPrChange w:id="844" w:author="L-B" w:date="2018-10-18T03:40:00Z">
            <w:rPr>
              <w:del w:id="845" w:author="ceres PC" w:date="2018-10-17T10:26:00Z"/>
              <w:rFonts w:eastAsiaTheme="minorEastAsia"/>
              <w:i w:val="0"/>
              <w:noProof/>
              <w:lang w:val="de-DE" w:eastAsia="de-DE"/>
            </w:rPr>
          </w:rPrChange>
        </w:rPr>
      </w:pPr>
      <w:del w:id="846" w:author="ceres PC" w:date="2018-10-17T10:26:00Z">
        <w:r w:rsidRPr="0088310C" w:rsidDel="00B86A68">
          <w:rPr>
            <w:rStyle w:val="Hyperlink"/>
            <w:i w:val="0"/>
            <w:noProof/>
          </w:rPr>
          <w:delText>Figure 6 A rival light</w:delText>
        </w:r>
        <w:r w:rsidRPr="0088310C" w:rsidDel="00B86A68">
          <w:rPr>
            <w:i w:val="0"/>
            <w:noProof/>
            <w:webHidden/>
          </w:rPr>
          <w:tab/>
          <w:delText>12</w:delText>
        </w:r>
      </w:del>
    </w:p>
    <w:p w14:paraId="3F39B25F" w14:textId="59688828" w:rsidR="000D7C70" w:rsidRPr="0088310C" w:rsidDel="00B86A68" w:rsidRDefault="000D7C70">
      <w:pPr>
        <w:pStyle w:val="TableofFigures"/>
        <w:rPr>
          <w:del w:id="847" w:author="ceres PC" w:date="2018-10-17T10:26:00Z"/>
          <w:rFonts w:eastAsiaTheme="minorEastAsia"/>
          <w:i w:val="0"/>
          <w:noProof/>
          <w:lang w:eastAsia="de-DE"/>
          <w:rPrChange w:id="848" w:author="L-B" w:date="2018-10-18T03:40:00Z">
            <w:rPr>
              <w:del w:id="849" w:author="ceres PC" w:date="2018-10-17T10:26:00Z"/>
              <w:rFonts w:eastAsiaTheme="minorEastAsia"/>
              <w:i w:val="0"/>
              <w:noProof/>
              <w:lang w:val="de-DE" w:eastAsia="de-DE"/>
            </w:rPr>
          </w:rPrChange>
        </w:rPr>
      </w:pPr>
      <w:del w:id="850" w:author="ceres PC" w:date="2018-10-17T10:26:00Z">
        <w:r w:rsidRPr="0088310C" w:rsidDel="00B86A68">
          <w:rPr>
            <w:rStyle w:val="Hyperlink"/>
            <w:i w:val="0"/>
            <w:noProof/>
          </w:rPr>
          <w:delText>Figure 7 Using a cut-off-screen to remove direct light</w:delText>
        </w:r>
        <w:r w:rsidRPr="0088310C" w:rsidDel="00B86A68">
          <w:rPr>
            <w:i w:val="0"/>
            <w:noProof/>
            <w:webHidden/>
          </w:rPr>
          <w:tab/>
          <w:delText>12</w:delText>
        </w:r>
      </w:del>
    </w:p>
    <w:p w14:paraId="237CC719" w14:textId="37B516D9" w:rsidR="000D7C70" w:rsidRPr="0088310C" w:rsidDel="00B86A68" w:rsidRDefault="000D7C70">
      <w:pPr>
        <w:pStyle w:val="TableofFigures"/>
        <w:rPr>
          <w:del w:id="851" w:author="ceres PC" w:date="2018-10-17T10:26:00Z"/>
          <w:rFonts w:eastAsiaTheme="minorEastAsia"/>
          <w:i w:val="0"/>
          <w:noProof/>
          <w:lang w:eastAsia="de-DE"/>
          <w:rPrChange w:id="852" w:author="L-B" w:date="2018-10-18T03:40:00Z">
            <w:rPr>
              <w:del w:id="853" w:author="ceres PC" w:date="2018-10-17T10:26:00Z"/>
              <w:rFonts w:eastAsiaTheme="minorEastAsia"/>
              <w:i w:val="0"/>
              <w:noProof/>
              <w:lang w:val="de-DE" w:eastAsia="de-DE"/>
            </w:rPr>
          </w:rPrChange>
        </w:rPr>
      </w:pPr>
      <w:del w:id="854" w:author="ceres PC" w:date="2018-10-17T10:26:00Z">
        <w:r w:rsidRPr="0088310C" w:rsidDel="00B86A68">
          <w:rPr>
            <w:rStyle w:val="Hyperlink"/>
            <w:i w:val="0"/>
            <w:noProof/>
          </w:rPr>
          <w:delText>Figure 8 Intensity check for a rival aeronautical light</w:delText>
        </w:r>
        <w:r w:rsidRPr="0088310C" w:rsidDel="00B86A68">
          <w:rPr>
            <w:i w:val="0"/>
            <w:noProof/>
            <w:webHidden/>
          </w:rPr>
          <w:tab/>
          <w:delText>14</w:delText>
        </w:r>
      </w:del>
    </w:p>
    <w:p w14:paraId="04EEC2BB" w14:textId="0872F6F3" w:rsidR="000D7C70" w:rsidRPr="0088310C" w:rsidDel="00B86A68" w:rsidRDefault="000D7C70">
      <w:pPr>
        <w:pStyle w:val="TableofFigures"/>
        <w:rPr>
          <w:del w:id="855" w:author="ceres PC" w:date="2018-10-17T10:26:00Z"/>
          <w:rFonts w:eastAsiaTheme="minorEastAsia"/>
          <w:i w:val="0"/>
          <w:noProof/>
          <w:lang w:eastAsia="de-DE"/>
          <w:rPrChange w:id="856" w:author="L-B" w:date="2018-10-18T03:40:00Z">
            <w:rPr>
              <w:del w:id="857" w:author="ceres PC" w:date="2018-10-17T10:26:00Z"/>
              <w:rFonts w:eastAsiaTheme="minorEastAsia"/>
              <w:i w:val="0"/>
              <w:noProof/>
              <w:lang w:val="de-DE" w:eastAsia="de-DE"/>
            </w:rPr>
          </w:rPrChange>
        </w:rPr>
      </w:pPr>
      <w:del w:id="858" w:author="ceres PC" w:date="2018-10-17T10:26:00Z">
        <w:r w:rsidRPr="0088310C" w:rsidDel="00B86A68">
          <w:rPr>
            <w:rStyle w:val="Hyperlink"/>
            <w:i w:val="0"/>
            <w:noProof/>
          </w:rPr>
          <w:delText>Figure 9 Calculation process from distance to photometric intensity</w:delText>
        </w:r>
        <w:r w:rsidRPr="0088310C" w:rsidDel="00B86A68">
          <w:rPr>
            <w:i w:val="0"/>
            <w:noProof/>
            <w:webHidden/>
          </w:rPr>
          <w:tab/>
          <w:delText>15</w:delText>
        </w:r>
      </w:del>
    </w:p>
    <w:p w14:paraId="56B13FB2" w14:textId="6FBEB50F" w:rsidR="000D7C70" w:rsidRPr="0088310C" w:rsidDel="00B86A68" w:rsidRDefault="000D7C70">
      <w:pPr>
        <w:pStyle w:val="TableofFigures"/>
        <w:rPr>
          <w:del w:id="859" w:author="ceres PC" w:date="2018-10-17T10:26:00Z"/>
          <w:rFonts w:eastAsiaTheme="minorEastAsia"/>
          <w:i w:val="0"/>
          <w:noProof/>
          <w:lang w:eastAsia="de-DE"/>
          <w:rPrChange w:id="860" w:author="L-B" w:date="2018-10-18T03:40:00Z">
            <w:rPr>
              <w:del w:id="861" w:author="ceres PC" w:date="2018-10-17T10:26:00Z"/>
              <w:rFonts w:eastAsiaTheme="minorEastAsia"/>
              <w:i w:val="0"/>
              <w:noProof/>
              <w:lang w:val="de-DE" w:eastAsia="de-DE"/>
            </w:rPr>
          </w:rPrChange>
        </w:rPr>
      </w:pPr>
      <w:del w:id="862" w:author="ceres PC" w:date="2018-10-17T10:26:00Z">
        <w:r w:rsidRPr="0088310C" w:rsidDel="00B86A68">
          <w:rPr>
            <w:rStyle w:val="Hyperlink"/>
            <w:i w:val="0"/>
            <w:noProof/>
          </w:rPr>
          <w:delText>Figure 10 Rectangular flash shape</w:delText>
        </w:r>
        <w:r w:rsidRPr="0088310C" w:rsidDel="00B86A68">
          <w:rPr>
            <w:i w:val="0"/>
            <w:noProof/>
            <w:webHidden/>
          </w:rPr>
          <w:tab/>
          <w:delText>16</w:delText>
        </w:r>
      </w:del>
    </w:p>
    <w:p w14:paraId="68E57F9B" w14:textId="24B3B101" w:rsidR="000D7C70" w:rsidRPr="0088310C" w:rsidDel="00B86A68" w:rsidRDefault="000D7C70">
      <w:pPr>
        <w:pStyle w:val="TableofFigures"/>
        <w:rPr>
          <w:del w:id="863" w:author="ceres PC" w:date="2018-10-17T10:26:00Z"/>
          <w:rFonts w:eastAsiaTheme="minorEastAsia"/>
          <w:i w:val="0"/>
          <w:noProof/>
          <w:lang w:eastAsia="de-DE"/>
          <w:rPrChange w:id="864" w:author="L-B" w:date="2018-10-18T03:40:00Z">
            <w:rPr>
              <w:del w:id="865" w:author="ceres PC" w:date="2018-10-17T10:26:00Z"/>
              <w:rFonts w:eastAsiaTheme="minorEastAsia"/>
              <w:i w:val="0"/>
              <w:noProof/>
              <w:lang w:val="de-DE" w:eastAsia="de-DE"/>
            </w:rPr>
          </w:rPrChange>
        </w:rPr>
      </w:pPr>
      <w:del w:id="866" w:author="ceres PC" w:date="2018-10-17T10:26:00Z">
        <w:r w:rsidRPr="0088310C" w:rsidDel="00B86A68">
          <w:rPr>
            <w:rStyle w:val="Hyperlink"/>
            <w:i w:val="0"/>
            <w:noProof/>
          </w:rPr>
          <w:delText>Figure 11 Intensity calculation</w:delText>
        </w:r>
        <w:r w:rsidRPr="0088310C" w:rsidDel="00B86A68">
          <w:rPr>
            <w:i w:val="0"/>
            <w:noProof/>
            <w:webHidden/>
          </w:rPr>
          <w:tab/>
          <w:delText>20</w:delText>
        </w:r>
      </w:del>
    </w:p>
    <w:p w14:paraId="475D4562" w14:textId="1DBEE60D" w:rsidR="000D7C70" w:rsidRPr="0088310C" w:rsidDel="00B86A68" w:rsidRDefault="000D7C70">
      <w:pPr>
        <w:pStyle w:val="TableofFigures"/>
        <w:rPr>
          <w:del w:id="867" w:author="ceres PC" w:date="2018-10-17T10:26:00Z"/>
          <w:rFonts w:eastAsiaTheme="minorEastAsia"/>
          <w:i w:val="0"/>
          <w:noProof/>
          <w:lang w:eastAsia="de-DE"/>
          <w:rPrChange w:id="868" w:author="L-B" w:date="2018-10-18T03:40:00Z">
            <w:rPr>
              <w:del w:id="869" w:author="ceres PC" w:date="2018-10-17T10:26:00Z"/>
              <w:rFonts w:eastAsiaTheme="minorEastAsia"/>
              <w:i w:val="0"/>
              <w:noProof/>
              <w:lang w:val="de-DE" w:eastAsia="de-DE"/>
            </w:rPr>
          </w:rPrChange>
        </w:rPr>
      </w:pPr>
      <w:del w:id="870" w:author="ceres PC" w:date="2018-10-17T10:26:00Z">
        <w:r w:rsidRPr="0088310C" w:rsidDel="00B86A68">
          <w:rPr>
            <w:rStyle w:val="Hyperlink"/>
            <w:i w:val="0"/>
            <w:noProof/>
          </w:rPr>
          <w:delText>Figure 12 Range calculation</w:delText>
        </w:r>
        <w:r w:rsidRPr="0088310C" w:rsidDel="00B86A68">
          <w:rPr>
            <w:i w:val="0"/>
            <w:noProof/>
            <w:webHidden/>
          </w:rPr>
          <w:tab/>
          <w:delText>21</w:delText>
        </w:r>
      </w:del>
    </w:p>
    <w:p w14:paraId="2BFC7EF9" w14:textId="6574F9B6" w:rsidR="00D452AF" w:rsidRPr="0088310C" w:rsidRDefault="00D452AF" w:rsidP="00D452AF">
      <w:r w:rsidRPr="0088310C">
        <w:rPr>
          <w:rPrChange w:id="871" w:author="L-B" w:date="2018-10-18T03:40:00Z">
            <w:rPr/>
          </w:rPrChange>
        </w:rPr>
        <w:fldChar w:fldCharType="end"/>
      </w:r>
    </w:p>
    <w:p w14:paraId="3964932C" w14:textId="77777777" w:rsidR="00F34C9A" w:rsidRPr="0088310C" w:rsidRDefault="00F34C9A" w:rsidP="00F34C9A">
      <w:pPr>
        <w:rPr>
          <w:rPrChange w:id="872" w:author="L-B" w:date="2018-10-18T03:40:00Z">
            <w:rPr>
              <w:lang w:val="de-DE"/>
            </w:rPr>
          </w:rPrChange>
        </w:rPr>
      </w:pPr>
    </w:p>
    <w:p w14:paraId="07DF1BF0" w14:textId="1DCF015D" w:rsidR="005E4659" w:rsidRPr="0088310C" w:rsidRDefault="00DA17CD" w:rsidP="00C9558A">
      <w:pPr>
        <w:pStyle w:val="ListofFigures"/>
      </w:pPr>
      <w:r w:rsidRPr="0088310C">
        <w:t>List of Equations</w:t>
      </w:r>
    </w:p>
    <w:p w14:paraId="4E64F2EE" w14:textId="4E3AFDDC" w:rsidR="000D7C70" w:rsidRPr="0088310C" w:rsidRDefault="00D638E0">
      <w:pPr>
        <w:pStyle w:val="TableofFigures"/>
        <w:rPr>
          <w:rFonts w:eastAsiaTheme="minorEastAsia"/>
          <w:i w:val="0"/>
          <w:noProof/>
          <w:lang w:eastAsia="de-DE"/>
        </w:rPr>
      </w:pPr>
      <w:r w:rsidRPr="0088310C">
        <w:rPr>
          <w:rPrChange w:id="873" w:author="L-B" w:date="2018-10-18T03:40:00Z">
            <w:rPr/>
          </w:rPrChange>
        </w:rPr>
        <w:fldChar w:fldCharType="begin"/>
      </w:r>
      <w:r w:rsidRPr="0088310C">
        <w:instrText xml:space="preserve"> TOC \t "equation" \c "Equation" </w:instrText>
      </w:r>
      <w:r w:rsidRPr="0088310C">
        <w:rPr>
          <w:rPrChange w:id="874" w:author="L-B" w:date="2018-10-18T03:40:00Z">
            <w:rPr>
              <w:i w:val="0"/>
            </w:rPr>
          </w:rPrChange>
        </w:rPr>
        <w:fldChar w:fldCharType="separate"/>
      </w:r>
      <w:r w:rsidR="000D7C70" w:rsidRPr="0088310C">
        <w:rPr>
          <w:noProof/>
        </w:rPr>
        <w:t>Equation 1 Allard’s law</w:t>
      </w:r>
      <w:r w:rsidR="000D7C70" w:rsidRPr="0088310C">
        <w:rPr>
          <w:noProof/>
        </w:rPr>
        <w:tab/>
      </w:r>
      <w:r w:rsidR="000D7C70" w:rsidRPr="0088310C">
        <w:rPr>
          <w:noProof/>
          <w:rPrChange w:id="875" w:author="L-B" w:date="2018-10-18T03:40:00Z">
            <w:rPr>
              <w:noProof/>
            </w:rPr>
          </w:rPrChange>
        </w:rPr>
        <w:fldChar w:fldCharType="begin"/>
      </w:r>
      <w:r w:rsidR="000D7C70" w:rsidRPr="0088310C">
        <w:rPr>
          <w:noProof/>
        </w:rPr>
        <w:instrText xml:space="preserve"> PAGEREF _Toc527532293 \h </w:instrText>
      </w:r>
      <w:r w:rsidR="000D7C70" w:rsidRPr="0088310C">
        <w:rPr>
          <w:noProof/>
          <w:rPrChange w:id="876" w:author="L-B" w:date="2018-10-18T03:40:00Z">
            <w:rPr>
              <w:noProof/>
            </w:rPr>
          </w:rPrChange>
        </w:rPr>
      </w:r>
      <w:r w:rsidR="000D7C70" w:rsidRPr="0088310C">
        <w:rPr>
          <w:noProof/>
          <w:rPrChange w:id="877" w:author="L-B" w:date="2018-10-18T03:40:00Z">
            <w:rPr>
              <w:noProof/>
            </w:rPr>
          </w:rPrChange>
        </w:rPr>
        <w:fldChar w:fldCharType="separate"/>
      </w:r>
      <w:r w:rsidR="000D7C70" w:rsidRPr="0088310C">
        <w:rPr>
          <w:noProof/>
        </w:rPr>
        <w:t>6</w:t>
      </w:r>
      <w:r w:rsidR="000D7C70" w:rsidRPr="0088310C">
        <w:rPr>
          <w:noProof/>
          <w:rPrChange w:id="878" w:author="L-B" w:date="2018-10-18T03:40:00Z">
            <w:rPr>
              <w:noProof/>
            </w:rPr>
          </w:rPrChange>
        </w:rPr>
        <w:fldChar w:fldCharType="end"/>
      </w:r>
    </w:p>
    <w:p w14:paraId="11C881B6" w14:textId="6BDF224B" w:rsidR="000D7C70" w:rsidRPr="0088310C" w:rsidRDefault="000D7C70">
      <w:pPr>
        <w:pStyle w:val="TableofFigures"/>
        <w:rPr>
          <w:rFonts w:eastAsiaTheme="minorEastAsia"/>
          <w:i w:val="0"/>
          <w:noProof/>
          <w:lang w:eastAsia="de-DE"/>
        </w:rPr>
      </w:pPr>
      <w:r w:rsidRPr="0088310C">
        <w:rPr>
          <w:noProof/>
        </w:rPr>
        <w:t>Equation 2 Luminous intensity calculation</w:t>
      </w:r>
      <w:r w:rsidRPr="0088310C">
        <w:rPr>
          <w:noProof/>
        </w:rPr>
        <w:tab/>
      </w:r>
      <w:r w:rsidRPr="0088310C">
        <w:rPr>
          <w:noProof/>
          <w:rPrChange w:id="879" w:author="L-B" w:date="2018-10-18T03:40:00Z">
            <w:rPr>
              <w:noProof/>
            </w:rPr>
          </w:rPrChange>
        </w:rPr>
        <w:fldChar w:fldCharType="begin"/>
      </w:r>
      <w:r w:rsidRPr="0088310C">
        <w:rPr>
          <w:noProof/>
        </w:rPr>
        <w:instrText xml:space="preserve"> PAGEREF _Toc527532294 \h </w:instrText>
      </w:r>
      <w:r w:rsidRPr="0088310C">
        <w:rPr>
          <w:noProof/>
          <w:rPrChange w:id="880" w:author="L-B" w:date="2018-10-18T03:40:00Z">
            <w:rPr>
              <w:noProof/>
            </w:rPr>
          </w:rPrChange>
        </w:rPr>
      </w:r>
      <w:r w:rsidRPr="0088310C">
        <w:rPr>
          <w:noProof/>
          <w:rPrChange w:id="881" w:author="L-B" w:date="2018-10-18T03:40:00Z">
            <w:rPr>
              <w:noProof/>
            </w:rPr>
          </w:rPrChange>
        </w:rPr>
        <w:fldChar w:fldCharType="separate"/>
      </w:r>
      <w:r w:rsidRPr="0088310C">
        <w:rPr>
          <w:noProof/>
        </w:rPr>
        <w:t>7</w:t>
      </w:r>
      <w:r w:rsidRPr="0088310C">
        <w:rPr>
          <w:noProof/>
          <w:rPrChange w:id="882" w:author="L-B" w:date="2018-10-18T03:40:00Z">
            <w:rPr>
              <w:noProof/>
            </w:rPr>
          </w:rPrChange>
        </w:rPr>
        <w:fldChar w:fldCharType="end"/>
      </w:r>
    </w:p>
    <w:p w14:paraId="5424D026" w14:textId="130560AF" w:rsidR="000D7C70" w:rsidRPr="0088310C" w:rsidRDefault="000D7C70">
      <w:pPr>
        <w:pStyle w:val="TableofFigures"/>
        <w:rPr>
          <w:rFonts w:eastAsiaTheme="minorEastAsia"/>
          <w:i w:val="0"/>
          <w:noProof/>
          <w:lang w:eastAsia="de-DE"/>
        </w:rPr>
      </w:pPr>
      <w:r w:rsidRPr="0088310C">
        <w:rPr>
          <w:noProof/>
        </w:rPr>
        <w:t>Equation 3 Minimum luminous intensity</w:t>
      </w:r>
      <w:r w:rsidRPr="0088310C">
        <w:rPr>
          <w:noProof/>
        </w:rPr>
        <w:tab/>
      </w:r>
      <w:r w:rsidRPr="0088310C">
        <w:rPr>
          <w:noProof/>
          <w:rPrChange w:id="883" w:author="L-B" w:date="2018-10-18T03:40:00Z">
            <w:rPr>
              <w:noProof/>
            </w:rPr>
          </w:rPrChange>
        </w:rPr>
        <w:fldChar w:fldCharType="begin"/>
      </w:r>
      <w:r w:rsidRPr="0088310C">
        <w:rPr>
          <w:noProof/>
        </w:rPr>
        <w:instrText xml:space="preserve"> PAGEREF _Toc527532295 \h </w:instrText>
      </w:r>
      <w:r w:rsidRPr="0088310C">
        <w:rPr>
          <w:noProof/>
          <w:rPrChange w:id="884" w:author="L-B" w:date="2018-10-18T03:40:00Z">
            <w:rPr>
              <w:noProof/>
            </w:rPr>
          </w:rPrChange>
        </w:rPr>
      </w:r>
      <w:r w:rsidRPr="0088310C">
        <w:rPr>
          <w:noProof/>
          <w:rPrChange w:id="885" w:author="L-B" w:date="2018-10-18T03:40:00Z">
            <w:rPr>
              <w:noProof/>
            </w:rPr>
          </w:rPrChange>
        </w:rPr>
        <w:fldChar w:fldCharType="separate"/>
      </w:r>
      <w:r w:rsidRPr="0088310C">
        <w:rPr>
          <w:noProof/>
        </w:rPr>
        <w:t>7</w:t>
      </w:r>
      <w:r w:rsidRPr="0088310C">
        <w:rPr>
          <w:noProof/>
          <w:rPrChange w:id="886" w:author="L-B" w:date="2018-10-18T03:40:00Z">
            <w:rPr>
              <w:noProof/>
            </w:rPr>
          </w:rPrChange>
        </w:rPr>
        <w:fldChar w:fldCharType="end"/>
      </w:r>
    </w:p>
    <w:p w14:paraId="23522204" w14:textId="1AC0E19D" w:rsidR="000D7C70" w:rsidRPr="0088310C" w:rsidRDefault="000D7C70">
      <w:pPr>
        <w:pStyle w:val="TableofFigures"/>
        <w:rPr>
          <w:rFonts w:eastAsiaTheme="minorEastAsia"/>
          <w:i w:val="0"/>
          <w:noProof/>
          <w:lang w:eastAsia="de-DE"/>
        </w:rPr>
      </w:pPr>
      <w:r w:rsidRPr="0088310C">
        <w:rPr>
          <w:noProof/>
        </w:rPr>
        <w:t>Equation 4 Maximum luminous intensity</w:t>
      </w:r>
      <w:r w:rsidRPr="0088310C">
        <w:rPr>
          <w:noProof/>
        </w:rPr>
        <w:tab/>
      </w:r>
      <w:r w:rsidRPr="0088310C">
        <w:rPr>
          <w:noProof/>
          <w:rPrChange w:id="887" w:author="L-B" w:date="2018-10-18T03:40:00Z">
            <w:rPr>
              <w:noProof/>
            </w:rPr>
          </w:rPrChange>
        </w:rPr>
        <w:fldChar w:fldCharType="begin"/>
      </w:r>
      <w:r w:rsidRPr="0088310C">
        <w:rPr>
          <w:noProof/>
        </w:rPr>
        <w:instrText xml:space="preserve"> PAGEREF _Toc527532296 \h </w:instrText>
      </w:r>
      <w:r w:rsidRPr="0088310C">
        <w:rPr>
          <w:noProof/>
          <w:rPrChange w:id="888" w:author="L-B" w:date="2018-10-18T03:40:00Z">
            <w:rPr>
              <w:noProof/>
            </w:rPr>
          </w:rPrChange>
        </w:rPr>
      </w:r>
      <w:r w:rsidRPr="0088310C">
        <w:rPr>
          <w:noProof/>
          <w:rPrChange w:id="889" w:author="L-B" w:date="2018-10-18T03:40:00Z">
            <w:rPr>
              <w:noProof/>
            </w:rPr>
          </w:rPrChange>
        </w:rPr>
        <w:fldChar w:fldCharType="separate"/>
      </w:r>
      <w:r w:rsidRPr="0088310C">
        <w:rPr>
          <w:noProof/>
        </w:rPr>
        <w:t>8</w:t>
      </w:r>
      <w:r w:rsidRPr="0088310C">
        <w:rPr>
          <w:noProof/>
          <w:rPrChange w:id="890" w:author="L-B" w:date="2018-10-18T03:40:00Z">
            <w:rPr>
              <w:noProof/>
            </w:rPr>
          </w:rPrChange>
        </w:rPr>
        <w:fldChar w:fldCharType="end"/>
      </w:r>
    </w:p>
    <w:p w14:paraId="20EFAF9F" w14:textId="0CAEF36A" w:rsidR="000D7C70" w:rsidRPr="0088310C" w:rsidRDefault="000D7C70">
      <w:pPr>
        <w:pStyle w:val="TableofFigures"/>
        <w:rPr>
          <w:rFonts w:eastAsiaTheme="minorEastAsia"/>
          <w:i w:val="0"/>
          <w:noProof/>
          <w:lang w:eastAsia="de-DE"/>
        </w:rPr>
      </w:pPr>
      <w:r w:rsidRPr="0088310C">
        <w:rPr>
          <w:noProof/>
        </w:rPr>
        <w:t>Equation 5 Design luminous intensity</w:t>
      </w:r>
      <w:r w:rsidRPr="0088310C">
        <w:rPr>
          <w:noProof/>
        </w:rPr>
        <w:tab/>
      </w:r>
      <w:r w:rsidRPr="0088310C">
        <w:rPr>
          <w:noProof/>
          <w:rPrChange w:id="891" w:author="L-B" w:date="2018-10-18T03:40:00Z">
            <w:rPr>
              <w:noProof/>
            </w:rPr>
          </w:rPrChange>
        </w:rPr>
        <w:fldChar w:fldCharType="begin"/>
      </w:r>
      <w:r w:rsidRPr="0088310C">
        <w:rPr>
          <w:noProof/>
        </w:rPr>
        <w:instrText xml:space="preserve"> PAGEREF _Toc527532297 \h </w:instrText>
      </w:r>
      <w:r w:rsidRPr="0088310C">
        <w:rPr>
          <w:noProof/>
          <w:rPrChange w:id="892" w:author="L-B" w:date="2018-10-18T03:40:00Z">
            <w:rPr>
              <w:noProof/>
            </w:rPr>
          </w:rPrChange>
        </w:rPr>
      </w:r>
      <w:r w:rsidRPr="0088310C">
        <w:rPr>
          <w:noProof/>
          <w:rPrChange w:id="893" w:author="L-B" w:date="2018-10-18T03:40:00Z">
            <w:rPr>
              <w:noProof/>
            </w:rPr>
          </w:rPrChange>
        </w:rPr>
        <w:fldChar w:fldCharType="separate"/>
      </w:r>
      <w:r w:rsidRPr="0088310C">
        <w:rPr>
          <w:noProof/>
        </w:rPr>
        <w:t>8</w:t>
      </w:r>
      <w:r w:rsidRPr="0088310C">
        <w:rPr>
          <w:noProof/>
          <w:rPrChange w:id="894" w:author="L-B" w:date="2018-10-18T03:40:00Z">
            <w:rPr>
              <w:noProof/>
            </w:rPr>
          </w:rPrChange>
        </w:rPr>
        <w:fldChar w:fldCharType="end"/>
      </w:r>
    </w:p>
    <w:p w14:paraId="26313B22" w14:textId="07ABFD93" w:rsidR="000D7C70" w:rsidRPr="0088310C" w:rsidRDefault="000D7C70">
      <w:pPr>
        <w:pStyle w:val="TableofFigures"/>
        <w:rPr>
          <w:rFonts w:eastAsiaTheme="minorEastAsia"/>
          <w:i w:val="0"/>
          <w:noProof/>
          <w:lang w:eastAsia="de-DE"/>
        </w:rPr>
      </w:pPr>
      <w:r w:rsidRPr="0088310C">
        <w:rPr>
          <w:noProof/>
        </w:rPr>
        <w:t xml:space="preserve">Equation 6 </w:t>
      </w:r>
      <m:oMath>
        <m:r>
          <w:rPr>
            <w:rFonts w:ascii="Cambria Math" w:hAnsi="Cambria Math"/>
            <w:noProof/>
            <w:rPrChange w:id="895" w:author="L-B" w:date="2018-10-18T03:40:00Z">
              <w:rPr>
                <w:rFonts w:ascii="Cambria Math" w:hAnsi="Cambria Math"/>
                <w:noProof/>
              </w:rPr>
            </w:rPrChange>
          </w:rPr>
          <m:t>Emin</m:t>
        </m:r>
      </m:oMath>
      <w:r w:rsidRPr="0088310C">
        <w:rPr>
          <w:rFonts w:eastAsiaTheme="minorEastAsia"/>
          <w:noProof/>
        </w:rPr>
        <w:t xml:space="preserve"> as a function background luminance</w:t>
      </w:r>
      <w:r w:rsidRPr="0088310C">
        <w:rPr>
          <w:noProof/>
        </w:rPr>
        <w:tab/>
      </w:r>
      <w:r w:rsidRPr="0088310C">
        <w:rPr>
          <w:noProof/>
          <w:rPrChange w:id="896" w:author="L-B" w:date="2018-10-18T03:40:00Z">
            <w:rPr>
              <w:noProof/>
            </w:rPr>
          </w:rPrChange>
        </w:rPr>
        <w:fldChar w:fldCharType="begin"/>
      </w:r>
      <w:r w:rsidRPr="0088310C">
        <w:rPr>
          <w:noProof/>
        </w:rPr>
        <w:instrText xml:space="preserve"> PAGEREF _Toc527532298 \h </w:instrText>
      </w:r>
      <w:r w:rsidRPr="0088310C">
        <w:rPr>
          <w:noProof/>
          <w:rPrChange w:id="897" w:author="L-B" w:date="2018-10-18T03:40:00Z">
            <w:rPr>
              <w:noProof/>
            </w:rPr>
          </w:rPrChange>
        </w:rPr>
      </w:r>
      <w:r w:rsidRPr="0088310C">
        <w:rPr>
          <w:noProof/>
          <w:rPrChange w:id="898" w:author="L-B" w:date="2018-10-18T03:40:00Z">
            <w:rPr>
              <w:noProof/>
            </w:rPr>
          </w:rPrChange>
        </w:rPr>
        <w:fldChar w:fldCharType="separate"/>
      </w:r>
      <w:r w:rsidRPr="0088310C">
        <w:rPr>
          <w:noProof/>
        </w:rPr>
        <w:t>9</w:t>
      </w:r>
      <w:r w:rsidRPr="0088310C">
        <w:rPr>
          <w:noProof/>
          <w:rPrChange w:id="899" w:author="L-B" w:date="2018-10-18T03:40:00Z">
            <w:rPr>
              <w:noProof/>
            </w:rPr>
          </w:rPrChange>
        </w:rPr>
        <w:fldChar w:fldCharType="end"/>
      </w:r>
    </w:p>
    <w:p w14:paraId="49B64F0F" w14:textId="1D9E16A4" w:rsidR="000D7C70" w:rsidRPr="0088310C" w:rsidRDefault="000D7C70">
      <w:pPr>
        <w:pStyle w:val="TableofFigures"/>
        <w:rPr>
          <w:rFonts w:eastAsiaTheme="minorEastAsia"/>
          <w:i w:val="0"/>
          <w:noProof/>
          <w:lang w:eastAsia="de-DE"/>
        </w:rPr>
      </w:pPr>
      <w:r w:rsidRPr="0088310C">
        <w:rPr>
          <w:noProof/>
        </w:rPr>
        <w:lastRenderedPageBreak/>
        <w:t>Equation 7 Inequation for the intensity of a marine light considering a rival light</w:t>
      </w:r>
      <w:r w:rsidRPr="0088310C">
        <w:rPr>
          <w:noProof/>
        </w:rPr>
        <w:tab/>
      </w:r>
      <w:r w:rsidRPr="0088310C">
        <w:rPr>
          <w:noProof/>
          <w:rPrChange w:id="900" w:author="L-B" w:date="2018-10-18T03:40:00Z">
            <w:rPr>
              <w:noProof/>
            </w:rPr>
          </w:rPrChange>
        </w:rPr>
        <w:fldChar w:fldCharType="begin"/>
      </w:r>
      <w:r w:rsidRPr="0088310C">
        <w:rPr>
          <w:noProof/>
        </w:rPr>
        <w:instrText xml:space="preserve"> PAGEREF _Toc527532299 \h </w:instrText>
      </w:r>
      <w:r w:rsidRPr="0088310C">
        <w:rPr>
          <w:noProof/>
          <w:rPrChange w:id="901" w:author="L-B" w:date="2018-10-18T03:40:00Z">
            <w:rPr>
              <w:noProof/>
            </w:rPr>
          </w:rPrChange>
        </w:rPr>
      </w:r>
      <w:r w:rsidRPr="0088310C">
        <w:rPr>
          <w:noProof/>
          <w:rPrChange w:id="902" w:author="L-B" w:date="2018-10-18T03:40:00Z">
            <w:rPr>
              <w:noProof/>
            </w:rPr>
          </w:rPrChange>
        </w:rPr>
        <w:fldChar w:fldCharType="separate"/>
      </w:r>
      <w:r w:rsidRPr="0088310C">
        <w:rPr>
          <w:noProof/>
        </w:rPr>
        <w:t>14</w:t>
      </w:r>
      <w:r w:rsidRPr="0088310C">
        <w:rPr>
          <w:noProof/>
          <w:rPrChange w:id="903" w:author="L-B" w:date="2018-10-18T03:40:00Z">
            <w:rPr>
              <w:noProof/>
            </w:rPr>
          </w:rPrChange>
        </w:rPr>
        <w:fldChar w:fldCharType="end"/>
      </w:r>
    </w:p>
    <w:p w14:paraId="7203C5C4" w14:textId="244E334B" w:rsidR="000D7C70" w:rsidRPr="0088310C" w:rsidRDefault="000D7C70">
      <w:pPr>
        <w:pStyle w:val="TableofFigures"/>
        <w:rPr>
          <w:rFonts w:eastAsiaTheme="minorEastAsia"/>
          <w:i w:val="0"/>
          <w:noProof/>
          <w:lang w:eastAsia="de-DE"/>
        </w:rPr>
      </w:pPr>
      <w:r w:rsidRPr="0088310C">
        <w:rPr>
          <w:noProof/>
        </w:rPr>
        <w:t>Equation 8 In-situ-intensity, steady burning lights, design values</w:t>
      </w:r>
      <w:r w:rsidRPr="0088310C">
        <w:rPr>
          <w:noProof/>
        </w:rPr>
        <w:tab/>
      </w:r>
      <w:r w:rsidRPr="0088310C">
        <w:rPr>
          <w:noProof/>
          <w:rPrChange w:id="904" w:author="L-B" w:date="2018-10-18T03:40:00Z">
            <w:rPr>
              <w:noProof/>
            </w:rPr>
          </w:rPrChange>
        </w:rPr>
        <w:fldChar w:fldCharType="begin"/>
      </w:r>
      <w:r w:rsidRPr="0088310C">
        <w:rPr>
          <w:noProof/>
        </w:rPr>
        <w:instrText xml:space="preserve"> PAGEREF _Toc527532300 \h </w:instrText>
      </w:r>
      <w:r w:rsidRPr="0088310C">
        <w:rPr>
          <w:noProof/>
          <w:rPrChange w:id="905" w:author="L-B" w:date="2018-10-18T03:40:00Z">
            <w:rPr>
              <w:noProof/>
            </w:rPr>
          </w:rPrChange>
        </w:rPr>
      </w:r>
      <w:r w:rsidRPr="0088310C">
        <w:rPr>
          <w:noProof/>
          <w:rPrChange w:id="906" w:author="L-B" w:date="2018-10-18T03:40:00Z">
            <w:rPr>
              <w:noProof/>
            </w:rPr>
          </w:rPrChange>
        </w:rPr>
        <w:fldChar w:fldCharType="separate"/>
      </w:r>
      <w:r w:rsidRPr="0088310C">
        <w:rPr>
          <w:noProof/>
        </w:rPr>
        <w:t>16</w:t>
      </w:r>
      <w:r w:rsidRPr="0088310C">
        <w:rPr>
          <w:noProof/>
          <w:rPrChange w:id="907" w:author="L-B" w:date="2018-10-18T03:40:00Z">
            <w:rPr>
              <w:noProof/>
            </w:rPr>
          </w:rPrChange>
        </w:rPr>
        <w:fldChar w:fldCharType="end"/>
      </w:r>
    </w:p>
    <w:p w14:paraId="15C6EFCF" w14:textId="69407F31" w:rsidR="000D7C70" w:rsidRPr="0088310C" w:rsidRDefault="000D7C70">
      <w:pPr>
        <w:pStyle w:val="TableofFigures"/>
        <w:rPr>
          <w:rFonts w:eastAsiaTheme="minorEastAsia"/>
          <w:i w:val="0"/>
          <w:noProof/>
          <w:lang w:eastAsia="de-DE"/>
        </w:rPr>
      </w:pPr>
      <w:r w:rsidRPr="0088310C">
        <w:rPr>
          <w:noProof/>
        </w:rPr>
        <w:t>Equation 9 In-situ-intensity, steady burning lights, minimum values</w:t>
      </w:r>
      <w:r w:rsidRPr="0088310C">
        <w:rPr>
          <w:noProof/>
        </w:rPr>
        <w:tab/>
      </w:r>
      <w:r w:rsidRPr="0088310C">
        <w:rPr>
          <w:noProof/>
          <w:rPrChange w:id="908" w:author="L-B" w:date="2018-10-18T03:40:00Z">
            <w:rPr>
              <w:noProof/>
            </w:rPr>
          </w:rPrChange>
        </w:rPr>
        <w:fldChar w:fldCharType="begin"/>
      </w:r>
      <w:r w:rsidRPr="0088310C">
        <w:rPr>
          <w:noProof/>
        </w:rPr>
        <w:instrText xml:space="preserve"> PAGEREF _Toc527532301 \h </w:instrText>
      </w:r>
      <w:r w:rsidRPr="0088310C">
        <w:rPr>
          <w:noProof/>
          <w:rPrChange w:id="909" w:author="L-B" w:date="2018-10-18T03:40:00Z">
            <w:rPr>
              <w:noProof/>
            </w:rPr>
          </w:rPrChange>
        </w:rPr>
      </w:r>
      <w:r w:rsidRPr="0088310C">
        <w:rPr>
          <w:noProof/>
          <w:rPrChange w:id="910" w:author="L-B" w:date="2018-10-18T03:40:00Z">
            <w:rPr>
              <w:noProof/>
            </w:rPr>
          </w:rPrChange>
        </w:rPr>
        <w:fldChar w:fldCharType="separate"/>
      </w:r>
      <w:r w:rsidRPr="0088310C">
        <w:rPr>
          <w:noProof/>
        </w:rPr>
        <w:t>16</w:t>
      </w:r>
      <w:r w:rsidRPr="0088310C">
        <w:rPr>
          <w:noProof/>
          <w:rPrChange w:id="911" w:author="L-B" w:date="2018-10-18T03:40:00Z">
            <w:rPr>
              <w:noProof/>
            </w:rPr>
          </w:rPrChange>
        </w:rPr>
        <w:fldChar w:fldCharType="end"/>
      </w:r>
    </w:p>
    <w:p w14:paraId="0BEA9891" w14:textId="7A10C9EA" w:rsidR="000D7C70" w:rsidRPr="0088310C" w:rsidRDefault="000D7C70">
      <w:pPr>
        <w:pStyle w:val="TableofFigures"/>
        <w:rPr>
          <w:rFonts w:eastAsiaTheme="minorEastAsia"/>
          <w:i w:val="0"/>
          <w:noProof/>
          <w:lang w:eastAsia="de-DE"/>
        </w:rPr>
      </w:pPr>
      <w:r w:rsidRPr="0088310C">
        <w:rPr>
          <w:noProof/>
        </w:rPr>
        <w:t>Equation 10 In-situ-intensity, steady burning lights, maximum values</w:t>
      </w:r>
      <w:r w:rsidRPr="0088310C">
        <w:rPr>
          <w:noProof/>
        </w:rPr>
        <w:tab/>
      </w:r>
      <w:r w:rsidRPr="0088310C">
        <w:rPr>
          <w:noProof/>
          <w:rPrChange w:id="912" w:author="L-B" w:date="2018-10-18T03:40:00Z">
            <w:rPr>
              <w:noProof/>
            </w:rPr>
          </w:rPrChange>
        </w:rPr>
        <w:fldChar w:fldCharType="begin"/>
      </w:r>
      <w:r w:rsidRPr="0088310C">
        <w:rPr>
          <w:noProof/>
        </w:rPr>
        <w:instrText xml:space="preserve"> PAGEREF _Toc527532302 \h </w:instrText>
      </w:r>
      <w:r w:rsidRPr="0088310C">
        <w:rPr>
          <w:noProof/>
          <w:rPrChange w:id="913" w:author="L-B" w:date="2018-10-18T03:40:00Z">
            <w:rPr>
              <w:noProof/>
            </w:rPr>
          </w:rPrChange>
        </w:rPr>
      </w:r>
      <w:r w:rsidRPr="0088310C">
        <w:rPr>
          <w:noProof/>
          <w:rPrChange w:id="914" w:author="L-B" w:date="2018-10-18T03:40:00Z">
            <w:rPr>
              <w:noProof/>
            </w:rPr>
          </w:rPrChange>
        </w:rPr>
        <w:fldChar w:fldCharType="separate"/>
      </w:r>
      <w:r w:rsidRPr="0088310C">
        <w:rPr>
          <w:noProof/>
        </w:rPr>
        <w:t>16</w:t>
      </w:r>
      <w:r w:rsidRPr="0088310C">
        <w:rPr>
          <w:noProof/>
          <w:rPrChange w:id="915" w:author="L-B" w:date="2018-10-18T03:40:00Z">
            <w:rPr>
              <w:noProof/>
            </w:rPr>
          </w:rPrChange>
        </w:rPr>
        <w:fldChar w:fldCharType="end"/>
      </w:r>
    </w:p>
    <w:p w14:paraId="41EBA747" w14:textId="3CD69F48" w:rsidR="000D7C70" w:rsidRPr="0088310C" w:rsidRDefault="000D7C70">
      <w:pPr>
        <w:pStyle w:val="TableofFigures"/>
        <w:rPr>
          <w:rFonts w:eastAsiaTheme="minorEastAsia"/>
          <w:i w:val="0"/>
          <w:noProof/>
          <w:lang w:eastAsia="de-DE"/>
        </w:rPr>
      </w:pPr>
      <w:r w:rsidRPr="0088310C">
        <w:rPr>
          <w:noProof/>
        </w:rPr>
        <w:t>Equation 11 In-situ-intensity, fast switching light, minimum values</w:t>
      </w:r>
      <w:r w:rsidRPr="0088310C">
        <w:rPr>
          <w:noProof/>
        </w:rPr>
        <w:tab/>
      </w:r>
      <w:r w:rsidRPr="0088310C">
        <w:rPr>
          <w:noProof/>
          <w:rPrChange w:id="916" w:author="L-B" w:date="2018-10-18T03:40:00Z">
            <w:rPr>
              <w:noProof/>
            </w:rPr>
          </w:rPrChange>
        </w:rPr>
        <w:fldChar w:fldCharType="begin"/>
      </w:r>
      <w:r w:rsidRPr="0088310C">
        <w:rPr>
          <w:noProof/>
        </w:rPr>
        <w:instrText xml:space="preserve"> PAGEREF _Toc527532303 \h </w:instrText>
      </w:r>
      <w:r w:rsidRPr="0088310C">
        <w:rPr>
          <w:noProof/>
          <w:rPrChange w:id="917" w:author="L-B" w:date="2018-10-18T03:40:00Z">
            <w:rPr>
              <w:noProof/>
            </w:rPr>
          </w:rPrChange>
        </w:rPr>
      </w:r>
      <w:r w:rsidRPr="0088310C">
        <w:rPr>
          <w:noProof/>
          <w:rPrChange w:id="918" w:author="L-B" w:date="2018-10-18T03:40:00Z">
            <w:rPr>
              <w:noProof/>
            </w:rPr>
          </w:rPrChange>
        </w:rPr>
        <w:fldChar w:fldCharType="separate"/>
      </w:r>
      <w:r w:rsidRPr="0088310C">
        <w:rPr>
          <w:noProof/>
        </w:rPr>
        <w:t>16</w:t>
      </w:r>
      <w:r w:rsidRPr="0088310C">
        <w:rPr>
          <w:noProof/>
          <w:rPrChange w:id="919" w:author="L-B" w:date="2018-10-18T03:40:00Z">
            <w:rPr>
              <w:noProof/>
            </w:rPr>
          </w:rPrChange>
        </w:rPr>
        <w:fldChar w:fldCharType="end"/>
      </w:r>
    </w:p>
    <w:p w14:paraId="087D15E7" w14:textId="7275BD33" w:rsidR="000D7C70" w:rsidRPr="0088310C" w:rsidRDefault="000D7C70">
      <w:pPr>
        <w:pStyle w:val="TableofFigures"/>
        <w:rPr>
          <w:rFonts w:eastAsiaTheme="minorEastAsia"/>
          <w:i w:val="0"/>
          <w:noProof/>
          <w:lang w:eastAsia="de-DE"/>
        </w:rPr>
      </w:pPr>
      <w:r w:rsidRPr="0088310C">
        <w:rPr>
          <w:noProof/>
        </w:rPr>
        <w:t>Equation 12 In-situ-intensity, fast switching light, maximum values</w:t>
      </w:r>
      <w:r w:rsidRPr="0088310C">
        <w:rPr>
          <w:noProof/>
        </w:rPr>
        <w:tab/>
      </w:r>
      <w:r w:rsidRPr="0088310C">
        <w:rPr>
          <w:noProof/>
          <w:rPrChange w:id="920" w:author="L-B" w:date="2018-10-18T03:40:00Z">
            <w:rPr>
              <w:noProof/>
            </w:rPr>
          </w:rPrChange>
        </w:rPr>
        <w:fldChar w:fldCharType="begin"/>
      </w:r>
      <w:r w:rsidRPr="0088310C">
        <w:rPr>
          <w:noProof/>
        </w:rPr>
        <w:instrText xml:space="preserve"> PAGEREF _Toc527532304 \h </w:instrText>
      </w:r>
      <w:r w:rsidRPr="0088310C">
        <w:rPr>
          <w:noProof/>
          <w:rPrChange w:id="921" w:author="L-B" w:date="2018-10-18T03:40:00Z">
            <w:rPr>
              <w:noProof/>
            </w:rPr>
          </w:rPrChange>
        </w:rPr>
      </w:r>
      <w:r w:rsidRPr="0088310C">
        <w:rPr>
          <w:noProof/>
          <w:rPrChange w:id="922" w:author="L-B" w:date="2018-10-18T03:40:00Z">
            <w:rPr>
              <w:noProof/>
            </w:rPr>
          </w:rPrChange>
        </w:rPr>
        <w:fldChar w:fldCharType="separate"/>
      </w:r>
      <w:r w:rsidRPr="0088310C">
        <w:rPr>
          <w:noProof/>
        </w:rPr>
        <w:t>16</w:t>
      </w:r>
      <w:r w:rsidRPr="0088310C">
        <w:rPr>
          <w:noProof/>
          <w:rPrChange w:id="923" w:author="L-B" w:date="2018-10-18T03:40:00Z">
            <w:rPr>
              <w:noProof/>
            </w:rPr>
          </w:rPrChange>
        </w:rPr>
        <w:fldChar w:fldCharType="end"/>
      </w:r>
    </w:p>
    <w:p w14:paraId="41BE00DB" w14:textId="4352EA0E" w:rsidR="000D7C70" w:rsidRPr="0088310C" w:rsidRDefault="000D7C70">
      <w:pPr>
        <w:pStyle w:val="TableofFigures"/>
        <w:rPr>
          <w:rFonts w:eastAsiaTheme="minorEastAsia"/>
          <w:i w:val="0"/>
          <w:noProof/>
          <w:lang w:eastAsia="de-DE"/>
        </w:rPr>
      </w:pPr>
      <w:r w:rsidRPr="0088310C">
        <w:rPr>
          <w:noProof/>
        </w:rPr>
        <w:t>Equation 13 Allard’s Law</w:t>
      </w:r>
      <w:r w:rsidRPr="0088310C">
        <w:rPr>
          <w:noProof/>
        </w:rPr>
        <w:tab/>
      </w:r>
      <w:r w:rsidRPr="0088310C">
        <w:rPr>
          <w:noProof/>
          <w:rPrChange w:id="924" w:author="L-B" w:date="2018-10-18T03:40:00Z">
            <w:rPr>
              <w:noProof/>
            </w:rPr>
          </w:rPrChange>
        </w:rPr>
        <w:fldChar w:fldCharType="begin"/>
      </w:r>
      <w:r w:rsidRPr="0088310C">
        <w:rPr>
          <w:noProof/>
        </w:rPr>
        <w:instrText xml:space="preserve"> PAGEREF _Toc527532305 \h </w:instrText>
      </w:r>
      <w:r w:rsidRPr="0088310C">
        <w:rPr>
          <w:noProof/>
          <w:rPrChange w:id="925" w:author="L-B" w:date="2018-10-18T03:40:00Z">
            <w:rPr>
              <w:noProof/>
            </w:rPr>
          </w:rPrChange>
        </w:rPr>
      </w:r>
      <w:r w:rsidRPr="0088310C">
        <w:rPr>
          <w:noProof/>
          <w:rPrChange w:id="926" w:author="L-B" w:date="2018-10-18T03:40:00Z">
            <w:rPr>
              <w:noProof/>
            </w:rPr>
          </w:rPrChange>
        </w:rPr>
        <w:fldChar w:fldCharType="separate"/>
      </w:r>
      <w:r w:rsidRPr="0088310C">
        <w:rPr>
          <w:noProof/>
        </w:rPr>
        <w:t>22</w:t>
      </w:r>
      <w:r w:rsidRPr="0088310C">
        <w:rPr>
          <w:noProof/>
          <w:rPrChange w:id="927" w:author="L-B" w:date="2018-10-18T03:40:00Z">
            <w:rPr>
              <w:noProof/>
            </w:rPr>
          </w:rPrChange>
        </w:rPr>
        <w:fldChar w:fldCharType="end"/>
      </w:r>
    </w:p>
    <w:p w14:paraId="3133A568" w14:textId="0CA0176E" w:rsidR="000D7C70" w:rsidRPr="0088310C" w:rsidRDefault="000D7C70">
      <w:pPr>
        <w:pStyle w:val="TableofFigures"/>
        <w:rPr>
          <w:rFonts w:eastAsiaTheme="minorEastAsia"/>
          <w:i w:val="0"/>
          <w:noProof/>
          <w:lang w:eastAsia="de-DE"/>
        </w:rPr>
      </w:pPr>
      <w:r w:rsidRPr="0088310C">
        <w:rPr>
          <w:noProof/>
        </w:rPr>
        <w:t>Equation 14 Function F</w:t>
      </w:r>
      <w:r w:rsidRPr="0088310C">
        <w:rPr>
          <w:noProof/>
        </w:rPr>
        <w:tab/>
      </w:r>
      <w:r w:rsidRPr="0088310C">
        <w:rPr>
          <w:noProof/>
          <w:rPrChange w:id="928" w:author="L-B" w:date="2018-10-18T03:40:00Z">
            <w:rPr>
              <w:noProof/>
            </w:rPr>
          </w:rPrChange>
        </w:rPr>
        <w:fldChar w:fldCharType="begin"/>
      </w:r>
      <w:r w:rsidRPr="0088310C">
        <w:rPr>
          <w:noProof/>
        </w:rPr>
        <w:instrText xml:space="preserve"> PAGEREF _Toc527532306 \h </w:instrText>
      </w:r>
      <w:r w:rsidRPr="0088310C">
        <w:rPr>
          <w:noProof/>
          <w:rPrChange w:id="929" w:author="L-B" w:date="2018-10-18T03:40:00Z">
            <w:rPr>
              <w:noProof/>
            </w:rPr>
          </w:rPrChange>
        </w:rPr>
      </w:r>
      <w:r w:rsidRPr="0088310C">
        <w:rPr>
          <w:noProof/>
          <w:rPrChange w:id="930" w:author="L-B" w:date="2018-10-18T03:40:00Z">
            <w:rPr>
              <w:noProof/>
            </w:rPr>
          </w:rPrChange>
        </w:rPr>
        <w:fldChar w:fldCharType="separate"/>
      </w:r>
      <w:r w:rsidRPr="0088310C">
        <w:rPr>
          <w:noProof/>
        </w:rPr>
        <w:t>22</w:t>
      </w:r>
      <w:r w:rsidRPr="0088310C">
        <w:rPr>
          <w:noProof/>
          <w:rPrChange w:id="931" w:author="L-B" w:date="2018-10-18T03:40:00Z">
            <w:rPr>
              <w:noProof/>
            </w:rPr>
          </w:rPrChange>
        </w:rPr>
        <w:fldChar w:fldCharType="end"/>
      </w:r>
    </w:p>
    <w:p w14:paraId="255D4413" w14:textId="41102331" w:rsidR="000D7C70" w:rsidRPr="0088310C" w:rsidRDefault="000D7C70">
      <w:pPr>
        <w:pStyle w:val="TableofFigures"/>
        <w:rPr>
          <w:rFonts w:eastAsiaTheme="minorEastAsia"/>
          <w:i w:val="0"/>
          <w:noProof/>
          <w:lang w:eastAsia="de-DE"/>
        </w:rPr>
      </w:pPr>
      <w:r w:rsidRPr="0088310C">
        <w:rPr>
          <w:noProof/>
        </w:rPr>
        <w:t>Equation 15 Range as the root of function F</w:t>
      </w:r>
      <w:r w:rsidRPr="0088310C">
        <w:rPr>
          <w:noProof/>
        </w:rPr>
        <w:tab/>
      </w:r>
      <w:r w:rsidRPr="0088310C">
        <w:rPr>
          <w:noProof/>
          <w:rPrChange w:id="932" w:author="L-B" w:date="2018-10-18T03:40:00Z">
            <w:rPr>
              <w:noProof/>
            </w:rPr>
          </w:rPrChange>
        </w:rPr>
        <w:fldChar w:fldCharType="begin"/>
      </w:r>
      <w:r w:rsidRPr="0088310C">
        <w:rPr>
          <w:noProof/>
        </w:rPr>
        <w:instrText xml:space="preserve"> PAGEREF _Toc527532307 \h </w:instrText>
      </w:r>
      <w:r w:rsidRPr="0088310C">
        <w:rPr>
          <w:noProof/>
          <w:rPrChange w:id="933" w:author="L-B" w:date="2018-10-18T03:40:00Z">
            <w:rPr>
              <w:noProof/>
            </w:rPr>
          </w:rPrChange>
        </w:rPr>
      </w:r>
      <w:r w:rsidRPr="0088310C">
        <w:rPr>
          <w:noProof/>
          <w:rPrChange w:id="934" w:author="L-B" w:date="2018-10-18T03:40:00Z">
            <w:rPr>
              <w:noProof/>
            </w:rPr>
          </w:rPrChange>
        </w:rPr>
        <w:fldChar w:fldCharType="separate"/>
      </w:r>
      <w:r w:rsidRPr="0088310C">
        <w:rPr>
          <w:noProof/>
        </w:rPr>
        <w:t>22</w:t>
      </w:r>
      <w:r w:rsidRPr="0088310C">
        <w:rPr>
          <w:noProof/>
          <w:rPrChange w:id="935" w:author="L-B" w:date="2018-10-18T03:40:00Z">
            <w:rPr>
              <w:noProof/>
            </w:rPr>
          </w:rPrChange>
        </w:rPr>
        <w:fldChar w:fldCharType="end"/>
      </w:r>
    </w:p>
    <w:p w14:paraId="060956B6" w14:textId="4ED519E8" w:rsidR="000D7C70" w:rsidRPr="0088310C" w:rsidRDefault="000D7C70">
      <w:pPr>
        <w:pStyle w:val="TableofFigures"/>
        <w:rPr>
          <w:rFonts w:eastAsiaTheme="minorEastAsia"/>
          <w:i w:val="0"/>
          <w:noProof/>
          <w:lang w:eastAsia="de-DE"/>
        </w:rPr>
      </w:pPr>
      <w:r w:rsidRPr="0088310C">
        <w:rPr>
          <w:noProof/>
        </w:rPr>
        <w:t>Equation 16 First step</w:t>
      </w:r>
      <w:r w:rsidRPr="0088310C">
        <w:rPr>
          <w:noProof/>
        </w:rPr>
        <w:tab/>
      </w:r>
      <w:r w:rsidRPr="0088310C">
        <w:rPr>
          <w:noProof/>
          <w:rPrChange w:id="936" w:author="L-B" w:date="2018-10-18T03:40:00Z">
            <w:rPr>
              <w:noProof/>
            </w:rPr>
          </w:rPrChange>
        </w:rPr>
        <w:fldChar w:fldCharType="begin"/>
      </w:r>
      <w:r w:rsidRPr="0088310C">
        <w:rPr>
          <w:noProof/>
        </w:rPr>
        <w:instrText xml:space="preserve"> PAGEREF _Toc527532308 \h </w:instrText>
      </w:r>
      <w:r w:rsidRPr="0088310C">
        <w:rPr>
          <w:noProof/>
          <w:rPrChange w:id="937" w:author="L-B" w:date="2018-10-18T03:40:00Z">
            <w:rPr>
              <w:noProof/>
            </w:rPr>
          </w:rPrChange>
        </w:rPr>
      </w:r>
      <w:r w:rsidRPr="0088310C">
        <w:rPr>
          <w:noProof/>
          <w:rPrChange w:id="938" w:author="L-B" w:date="2018-10-18T03:40:00Z">
            <w:rPr>
              <w:noProof/>
            </w:rPr>
          </w:rPrChange>
        </w:rPr>
        <w:fldChar w:fldCharType="separate"/>
      </w:r>
      <w:r w:rsidRPr="0088310C">
        <w:rPr>
          <w:noProof/>
        </w:rPr>
        <w:t>22</w:t>
      </w:r>
      <w:r w:rsidRPr="0088310C">
        <w:rPr>
          <w:noProof/>
          <w:rPrChange w:id="939" w:author="L-B" w:date="2018-10-18T03:40:00Z">
            <w:rPr>
              <w:noProof/>
            </w:rPr>
          </w:rPrChange>
        </w:rPr>
        <w:fldChar w:fldCharType="end"/>
      </w:r>
    </w:p>
    <w:p w14:paraId="2F50345F" w14:textId="768B0781" w:rsidR="000D7C70" w:rsidRPr="0088310C" w:rsidRDefault="000D7C70">
      <w:pPr>
        <w:pStyle w:val="TableofFigures"/>
        <w:rPr>
          <w:rFonts w:eastAsiaTheme="minorEastAsia"/>
          <w:i w:val="0"/>
          <w:noProof/>
          <w:lang w:eastAsia="de-DE"/>
        </w:rPr>
      </w:pPr>
      <w:r w:rsidRPr="0088310C">
        <w:rPr>
          <w:noProof/>
        </w:rPr>
        <w:t>Equation 17 Step n+1</w:t>
      </w:r>
      <w:r w:rsidRPr="0088310C">
        <w:rPr>
          <w:noProof/>
        </w:rPr>
        <w:tab/>
      </w:r>
      <w:r w:rsidRPr="0088310C">
        <w:rPr>
          <w:noProof/>
          <w:rPrChange w:id="940" w:author="L-B" w:date="2018-10-18T03:40:00Z">
            <w:rPr>
              <w:noProof/>
            </w:rPr>
          </w:rPrChange>
        </w:rPr>
        <w:fldChar w:fldCharType="begin"/>
      </w:r>
      <w:r w:rsidRPr="0088310C">
        <w:rPr>
          <w:noProof/>
        </w:rPr>
        <w:instrText xml:space="preserve"> PAGEREF _Toc527532309 \h </w:instrText>
      </w:r>
      <w:r w:rsidRPr="0088310C">
        <w:rPr>
          <w:noProof/>
          <w:rPrChange w:id="941" w:author="L-B" w:date="2018-10-18T03:40:00Z">
            <w:rPr>
              <w:noProof/>
            </w:rPr>
          </w:rPrChange>
        </w:rPr>
      </w:r>
      <w:r w:rsidRPr="0088310C">
        <w:rPr>
          <w:noProof/>
          <w:rPrChange w:id="942" w:author="L-B" w:date="2018-10-18T03:40:00Z">
            <w:rPr>
              <w:noProof/>
            </w:rPr>
          </w:rPrChange>
        </w:rPr>
        <w:fldChar w:fldCharType="separate"/>
      </w:r>
      <w:r w:rsidRPr="0088310C">
        <w:rPr>
          <w:noProof/>
        </w:rPr>
        <w:t>22</w:t>
      </w:r>
      <w:r w:rsidRPr="0088310C">
        <w:rPr>
          <w:noProof/>
          <w:rPrChange w:id="943" w:author="L-B" w:date="2018-10-18T03:40:00Z">
            <w:rPr>
              <w:noProof/>
            </w:rPr>
          </w:rPrChange>
        </w:rPr>
        <w:fldChar w:fldCharType="end"/>
      </w:r>
    </w:p>
    <w:p w14:paraId="32F5F974" w14:textId="1EE2A156" w:rsidR="000D7C70" w:rsidRPr="0088310C" w:rsidRDefault="000D7C70">
      <w:pPr>
        <w:pStyle w:val="TableofFigures"/>
        <w:rPr>
          <w:rFonts w:eastAsiaTheme="minorEastAsia"/>
          <w:i w:val="0"/>
          <w:noProof/>
          <w:lang w:eastAsia="de-DE"/>
        </w:rPr>
      </w:pPr>
      <w:r w:rsidRPr="0088310C">
        <w:rPr>
          <w:noProof/>
        </w:rPr>
        <w:t>Equation 18 Final step</w:t>
      </w:r>
      <w:r w:rsidRPr="0088310C">
        <w:rPr>
          <w:noProof/>
        </w:rPr>
        <w:tab/>
      </w:r>
      <w:r w:rsidRPr="0088310C">
        <w:rPr>
          <w:noProof/>
          <w:rPrChange w:id="944" w:author="L-B" w:date="2018-10-18T03:40:00Z">
            <w:rPr>
              <w:noProof/>
            </w:rPr>
          </w:rPrChange>
        </w:rPr>
        <w:fldChar w:fldCharType="begin"/>
      </w:r>
      <w:r w:rsidRPr="0088310C">
        <w:rPr>
          <w:noProof/>
        </w:rPr>
        <w:instrText xml:space="preserve"> PAGEREF _Toc527532310 \h </w:instrText>
      </w:r>
      <w:r w:rsidRPr="0088310C">
        <w:rPr>
          <w:noProof/>
          <w:rPrChange w:id="945" w:author="L-B" w:date="2018-10-18T03:40:00Z">
            <w:rPr>
              <w:noProof/>
            </w:rPr>
          </w:rPrChange>
        </w:rPr>
      </w:r>
      <w:r w:rsidRPr="0088310C">
        <w:rPr>
          <w:noProof/>
          <w:rPrChange w:id="946" w:author="L-B" w:date="2018-10-18T03:40:00Z">
            <w:rPr>
              <w:noProof/>
            </w:rPr>
          </w:rPrChange>
        </w:rPr>
        <w:fldChar w:fldCharType="separate"/>
      </w:r>
      <w:r w:rsidRPr="0088310C">
        <w:rPr>
          <w:noProof/>
        </w:rPr>
        <w:t>22</w:t>
      </w:r>
      <w:r w:rsidRPr="0088310C">
        <w:rPr>
          <w:noProof/>
          <w:rPrChange w:id="947" w:author="L-B" w:date="2018-10-18T03:40:00Z">
            <w:rPr>
              <w:noProof/>
            </w:rPr>
          </w:rPrChange>
        </w:rPr>
        <w:fldChar w:fldCharType="end"/>
      </w:r>
    </w:p>
    <w:p w14:paraId="216FA1EC" w14:textId="2E56FE91" w:rsidR="000D7C70" w:rsidRPr="0088310C" w:rsidRDefault="000D7C70">
      <w:pPr>
        <w:pStyle w:val="TableofFigures"/>
        <w:rPr>
          <w:rFonts w:eastAsiaTheme="minorEastAsia"/>
          <w:i w:val="0"/>
          <w:noProof/>
          <w:lang w:eastAsia="de-DE"/>
        </w:rPr>
      </w:pPr>
      <w:r w:rsidRPr="0088310C">
        <w:rPr>
          <w:noProof/>
        </w:rPr>
        <w:t>Equation 19 Derivative</w:t>
      </w:r>
      <w:r w:rsidRPr="0088310C">
        <w:rPr>
          <w:noProof/>
        </w:rPr>
        <w:tab/>
      </w:r>
      <w:r w:rsidRPr="0088310C">
        <w:rPr>
          <w:noProof/>
          <w:rPrChange w:id="948" w:author="L-B" w:date="2018-10-18T03:40:00Z">
            <w:rPr>
              <w:noProof/>
            </w:rPr>
          </w:rPrChange>
        </w:rPr>
        <w:fldChar w:fldCharType="begin"/>
      </w:r>
      <w:r w:rsidRPr="0088310C">
        <w:rPr>
          <w:noProof/>
        </w:rPr>
        <w:instrText xml:space="preserve"> PAGEREF _Toc527532311 \h </w:instrText>
      </w:r>
      <w:r w:rsidRPr="0088310C">
        <w:rPr>
          <w:noProof/>
          <w:rPrChange w:id="949" w:author="L-B" w:date="2018-10-18T03:40:00Z">
            <w:rPr>
              <w:noProof/>
            </w:rPr>
          </w:rPrChange>
        </w:rPr>
      </w:r>
      <w:r w:rsidRPr="0088310C">
        <w:rPr>
          <w:noProof/>
          <w:rPrChange w:id="950" w:author="L-B" w:date="2018-10-18T03:40:00Z">
            <w:rPr>
              <w:noProof/>
            </w:rPr>
          </w:rPrChange>
        </w:rPr>
        <w:fldChar w:fldCharType="separate"/>
      </w:r>
      <w:r w:rsidRPr="0088310C">
        <w:rPr>
          <w:noProof/>
        </w:rPr>
        <w:t>22</w:t>
      </w:r>
      <w:r w:rsidRPr="0088310C">
        <w:rPr>
          <w:noProof/>
          <w:rPrChange w:id="951" w:author="L-B" w:date="2018-10-18T03:40:00Z">
            <w:rPr>
              <w:noProof/>
            </w:rPr>
          </w:rPrChange>
        </w:rPr>
        <w:fldChar w:fldCharType="end"/>
      </w:r>
    </w:p>
    <w:p w14:paraId="52A398D9" w14:textId="4458AE73" w:rsidR="000D7C70" w:rsidRPr="0088310C" w:rsidRDefault="000D7C70">
      <w:pPr>
        <w:pStyle w:val="TableofFigures"/>
        <w:rPr>
          <w:rFonts w:eastAsiaTheme="minorEastAsia"/>
          <w:i w:val="0"/>
          <w:noProof/>
          <w:lang w:eastAsia="de-DE"/>
        </w:rPr>
      </w:pPr>
      <w:r w:rsidRPr="0088310C">
        <w:rPr>
          <w:noProof/>
        </w:rPr>
        <w:t>Equation 20 Allard’s Law, physical presentation</w:t>
      </w:r>
      <w:r w:rsidRPr="0088310C">
        <w:rPr>
          <w:noProof/>
        </w:rPr>
        <w:tab/>
      </w:r>
      <w:r w:rsidRPr="0088310C">
        <w:rPr>
          <w:noProof/>
          <w:rPrChange w:id="952" w:author="L-B" w:date="2018-10-18T03:40:00Z">
            <w:rPr>
              <w:noProof/>
            </w:rPr>
          </w:rPrChange>
        </w:rPr>
        <w:fldChar w:fldCharType="begin"/>
      </w:r>
      <w:r w:rsidRPr="0088310C">
        <w:rPr>
          <w:noProof/>
        </w:rPr>
        <w:instrText xml:space="preserve"> PAGEREF _Toc527532312 \h </w:instrText>
      </w:r>
      <w:r w:rsidRPr="0088310C">
        <w:rPr>
          <w:noProof/>
          <w:rPrChange w:id="953" w:author="L-B" w:date="2018-10-18T03:40:00Z">
            <w:rPr>
              <w:noProof/>
            </w:rPr>
          </w:rPrChange>
        </w:rPr>
      </w:r>
      <w:r w:rsidRPr="0088310C">
        <w:rPr>
          <w:noProof/>
          <w:rPrChange w:id="954" w:author="L-B" w:date="2018-10-18T03:40:00Z">
            <w:rPr>
              <w:noProof/>
            </w:rPr>
          </w:rPrChange>
        </w:rPr>
        <w:fldChar w:fldCharType="separate"/>
      </w:r>
      <w:r w:rsidRPr="0088310C">
        <w:rPr>
          <w:noProof/>
        </w:rPr>
        <w:t>25</w:t>
      </w:r>
      <w:r w:rsidRPr="0088310C">
        <w:rPr>
          <w:noProof/>
          <w:rPrChange w:id="955" w:author="L-B" w:date="2018-10-18T03:40:00Z">
            <w:rPr>
              <w:noProof/>
            </w:rPr>
          </w:rPrChange>
        </w:rPr>
        <w:fldChar w:fldCharType="end"/>
      </w:r>
    </w:p>
    <w:p w14:paraId="692BACEC" w14:textId="53A5C893" w:rsidR="000D7C70" w:rsidRPr="0088310C" w:rsidRDefault="000D7C70">
      <w:pPr>
        <w:pStyle w:val="TableofFigures"/>
        <w:rPr>
          <w:rFonts w:eastAsiaTheme="minorEastAsia"/>
          <w:i w:val="0"/>
          <w:noProof/>
          <w:lang w:eastAsia="de-DE"/>
        </w:rPr>
      </w:pPr>
      <w:r w:rsidRPr="0088310C">
        <w:rPr>
          <w:noProof/>
        </w:rPr>
        <w:t>Equation 21 Transmissivity (luminous flux)</w:t>
      </w:r>
      <w:r w:rsidRPr="0088310C">
        <w:rPr>
          <w:noProof/>
        </w:rPr>
        <w:tab/>
      </w:r>
      <w:r w:rsidRPr="0088310C">
        <w:rPr>
          <w:noProof/>
          <w:rPrChange w:id="956" w:author="L-B" w:date="2018-10-18T03:40:00Z">
            <w:rPr>
              <w:noProof/>
            </w:rPr>
          </w:rPrChange>
        </w:rPr>
        <w:fldChar w:fldCharType="begin"/>
      </w:r>
      <w:r w:rsidRPr="0088310C">
        <w:rPr>
          <w:noProof/>
        </w:rPr>
        <w:instrText xml:space="preserve"> PAGEREF _Toc527532313 \h </w:instrText>
      </w:r>
      <w:r w:rsidRPr="0088310C">
        <w:rPr>
          <w:noProof/>
          <w:rPrChange w:id="957" w:author="L-B" w:date="2018-10-18T03:40:00Z">
            <w:rPr>
              <w:noProof/>
            </w:rPr>
          </w:rPrChange>
        </w:rPr>
      </w:r>
      <w:r w:rsidRPr="0088310C">
        <w:rPr>
          <w:noProof/>
          <w:rPrChange w:id="958" w:author="L-B" w:date="2018-10-18T03:40:00Z">
            <w:rPr>
              <w:noProof/>
            </w:rPr>
          </w:rPrChange>
        </w:rPr>
        <w:fldChar w:fldCharType="separate"/>
      </w:r>
      <w:r w:rsidRPr="0088310C">
        <w:rPr>
          <w:noProof/>
        </w:rPr>
        <w:t>25</w:t>
      </w:r>
      <w:r w:rsidRPr="0088310C">
        <w:rPr>
          <w:noProof/>
          <w:rPrChange w:id="959" w:author="L-B" w:date="2018-10-18T03:40:00Z">
            <w:rPr>
              <w:noProof/>
            </w:rPr>
          </w:rPrChange>
        </w:rPr>
        <w:fldChar w:fldCharType="end"/>
      </w:r>
    </w:p>
    <w:p w14:paraId="4B95CFBF" w14:textId="0E3740B9" w:rsidR="000D7C70" w:rsidRPr="0088310C" w:rsidRDefault="000D7C70">
      <w:pPr>
        <w:pStyle w:val="TableofFigures"/>
        <w:rPr>
          <w:rFonts w:eastAsiaTheme="minorEastAsia"/>
          <w:i w:val="0"/>
          <w:noProof/>
          <w:lang w:eastAsia="de-DE"/>
        </w:rPr>
      </w:pPr>
      <w:r w:rsidRPr="0088310C">
        <w:rPr>
          <w:noProof/>
        </w:rPr>
        <w:t>Equation 22 Transmissivity (illuminance)</w:t>
      </w:r>
      <w:r w:rsidRPr="0088310C">
        <w:rPr>
          <w:noProof/>
        </w:rPr>
        <w:tab/>
      </w:r>
      <w:r w:rsidRPr="0088310C">
        <w:rPr>
          <w:noProof/>
          <w:rPrChange w:id="960" w:author="L-B" w:date="2018-10-18T03:40:00Z">
            <w:rPr>
              <w:noProof/>
            </w:rPr>
          </w:rPrChange>
        </w:rPr>
        <w:fldChar w:fldCharType="begin"/>
      </w:r>
      <w:r w:rsidRPr="0088310C">
        <w:rPr>
          <w:noProof/>
        </w:rPr>
        <w:instrText xml:space="preserve"> PAGEREF _Toc527532314 \h </w:instrText>
      </w:r>
      <w:r w:rsidRPr="0088310C">
        <w:rPr>
          <w:noProof/>
          <w:rPrChange w:id="961" w:author="L-B" w:date="2018-10-18T03:40:00Z">
            <w:rPr>
              <w:noProof/>
            </w:rPr>
          </w:rPrChange>
        </w:rPr>
      </w:r>
      <w:r w:rsidRPr="0088310C">
        <w:rPr>
          <w:noProof/>
          <w:rPrChange w:id="962" w:author="L-B" w:date="2018-10-18T03:40:00Z">
            <w:rPr>
              <w:noProof/>
            </w:rPr>
          </w:rPrChange>
        </w:rPr>
        <w:fldChar w:fldCharType="separate"/>
      </w:r>
      <w:r w:rsidRPr="0088310C">
        <w:rPr>
          <w:noProof/>
        </w:rPr>
        <w:t>25</w:t>
      </w:r>
      <w:r w:rsidRPr="0088310C">
        <w:rPr>
          <w:noProof/>
          <w:rPrChange w:id="963" w:author="L-B" w:date="2018-10-18T03:40:00Z">
            <w:rPr>
              <w:noProof/>
            </w:rPr>
          </w:rPrChange>
        </w:rPr>
        <w:fldChar w:fldCharType="end"/>
      </w:r>
    </w:p>
    <w:p w14:paraId="1CF7ED5B" w14:textId="1AD5C893" w:rsidR="00616E88" w:rsidRPr="0088310C" w:rsidRDefault="00D638E0" w:rsidP="00D452AF">
      <w:pPr>
        <w:pStyle w:val="BodyText"/>
      </w:pPr>
      <w:r w:rsidRPr="0088310C">
        <w:rPr>
          <w:rPrChange w:id="964" w:author="L-B" w:date="2018-10-18T03:40:00Z">
            <w:rPr/>
          </w:rPrChange>
        </w:rPr>
        <w:fldChar w:fldCharType="end"/>
      </w:r>
    </w:p>
    <w:p w14:paraId="79DED801" w14:textId="77777777" w:rsidR="00616E88" w:rsidRPr="0088310C" w:rsidRDefault="00616E88">
      <w:pPr>
        <w:spacing w:after="200" w:line="276" w:lineRule="auto"/>
        <w:rPr>
          <w:rFonts w:asciiTheme="majorHAnsi" w:eastAsiaTheme="majorEastAsia" w:hAnsiTheme="majorHAnsi" w:cstheme="majorBidi"/>
          <w:b/>
          <w:bCs/>
          <w:caps/>
          <w:color w:val="407EC9"/>
          <w:sz w:val="28"/>
          <w:szCs w:val="24"/>
        </w:rPr>
      </w:pPr>
      <w:r w:rsidRPr="0088310C">
        <w:br w:type="page"/>
      </w:r>
    </w:p>
    <w:p w14:paraId="5F7D8897" w14:textId="2283F56B" w:rsidR="00AF7B7A" w:rsidRPr="0088310C" w:rsidRDefault="00DE3AD2" w:rsidP="00AF7B7A">
      <w:pPr>
        <w:pStyle w:val="Heading1"/>
      </w:pPr>
      <w:bookmarkStart w:id="965" w:name="_Toc527537021"/>
      <w:r w:rsidRPr="0088310C">
        <w:lastRenderedPageBreak/>
        <w:t>Introduction</w:t>
      </w:r>
      <w:bookmarkEnd w:id="965"/>
    </w:p>
    <w:p w14:paraId="050CB964" w14:textId="77777777" w:rsidR="00AF7B7A" w:rsidRPr="0088310C" w:rsidRDefault="00AF7B7A" w:rsidP="00AF7B7A">
      <w:pPr>
        <w:pStyle w:val="Heading1separatationline"/>
      </w:pPr>
    </w:p>
    <w:p w14:paraId="47A22156" w14:textId="77777777" w:rsidR="00C235BC" w:rsidRPr="0088310C" w:rsidRDefault="007A77EA" w:rsidP="00F1230D">
      <w:pPr>
        <w:pStyle w:val="BodyText"/>
      </w:pPr>
      <w:r w:rsidRPr="0088310C">
        <w:t>A suitable luminous intensity is one of the basic features of a light. The intensity should be high enough to ensure that the light is visible for navigation as required.</w:t>
      </w:r>
      <w:r w:rsidR="00500F65" w:rsidRPr="0088310C">
        <w:t xml:space="preserve"> It should not be too bright to avoid glare.</w:t>
      </w:r>
    </w:p>
    <w:p w14:paraId="206D000B" w14:textId="723D46A9" w:rsidR="00EC22DB" w:rsidRPr="0088310C" w:rsidRDefault="0035784F" w:rsidP="00F1230D">
      <w:pPr>
        <w:pStyle w:val="BodyText"/>
      </w:pPr>
      <w:r w:rsidRPr="0088310C">
        <w:t>Normally</w:t>
      </w:r>
      <w:r w:rsidR="00500F65" w:rsidRPr="0088310C">
        <w:t xml:space="preserve"> the </w:t>
      </w:r>
      <w:r w:rsidR="0042358C" w:rsidRPr="0088310C">
        <w:t>operating expense is</w:t>
      </w:r>
      <w:r w:rsidR="00166B67" w:rsidRPr="0088310C">
        <w:t xml:space="preserve"> strongly influenced by the luminous intensity. A 10</w:t>
      </w:r>
      <w:r w:rsidR="00C235BC" w:rsidRPr="0088310C">
        <w:t>-</w:t>
      </w:r>
      <w:r w:rsidR="00166B67" w:rsidRPr="0088310C">
        <w:t>cd</w:t>
      </w:r>
      <w:r w:rsidR="00C235BC" w:rsidRPr="0088310C">
        <w:t>-</w:t>
      </w:r>
      <w:r w:rsidR="00166B67" w:rsidRPr="0088310C">
        <w:t xml:space="preserve">light can be realized by a </w:t>
      </w:r>
      <w:r w:rsidR="00D858BE" w:rsidRPr="0088310C">
        <w:t xml:space="preserve">cheap and </w:t>
      </w:r>
      <w:r w:rsidR="00166B67" w:rsidRPr="0088310C">
        <w:t xml:space="preserve">small lantern </w:t>
      </w:r>
      <w:r w:rsidR="00D858BE" w:rsidRPr="0088310C">
        <w:t>immediately available from stock of a manufacturer. A sector light of about 1</w:t>
      </w:r>
      <w:r w:rsidR="00D8382E" w:rsidRPr="0088310C">
        <w:t> </w:t>
      </w:r>
      <w:r w:rsidR="00D858BE" w:rsidRPr="0088310C">
        <w:t>000</w:t>
      </w:r>
      <w:r w:rsidR="00D8382E" w:rsidRPr="0088310C">
        <w:t> </w:t>
      </w:r>
      <w:r w:rsidR="00D858BE" w:rsidRPr="0088310C">
        <w:t>000</w:t>
      </w:r>
      <w:r w:rsidR="00D8382E" w:rsidRPr="0088310C">
        <w:t> </w:t>
      </w:r>
      <w:r w:rsidR="00D858BE" w:rsidRPr="0088310C">
        <w:t>cd will require a special design and will be produced for a single position.</w:t>
      </w:r>
      <w:r w:rsidR="00EC22DB" w:rsidRPr="0088310C">
        <w:t xml:space="preserve"> </w:t>
      </w:r>
    </w:p>
    <w:p w14:paraId="5C7F99C4" w14:textId="46487685" w:rsidR="006A506B" w:rsidRPr="0088310C" w:rsidRDefault="006A506B" w:rsidP="006A506B">
      <w:pPr>
        <w:pStyle w:val="Heading1"/>
      </w:pPr>
      <w:bookmarkStart w:id="966" w:name="_Ref459894613"/>
      <w:bookmarkStart w:id="967" w:name="_Toc527537022"/>
      <w:r w:rsidRPr="0088310C">
        <w:t>Physical ba</w:t>
      </w:r>
      <w:r w:rsidR="005E6FEE" w:rsidRPr="0088310C">
        <w:t>sics</w:t>
      </w:r>
      <w:bookmarkEnd w:id="966"/>
      <w:bookmarkEnd w:id="967"/>
    </w:p>
    <w:p w14:paraId="0C316BB0" w14:textId="77777777" w:rsidR="006A506B" w:rsidRPr="0088310C" w:rsidRDefault="006A506B" w:rsidP="006A506B">
      <w:pPr>
        <w:pStyle w:val="Heading1separatationline"/>
      </w:pPr>
    </w:p>
    <w:p w14:paraId="02D6D185" w14:textId="77777777" w:rsidR="00EE63F2" w:rsidRPr="0088310C" w:rsidRDefault="00EE63F2" w:rsidP="00F71623">
      <w:pPr>
        <w:pStyle w:val="Heading2"/>
      </w:pPr>
      <w:bookmarkStart w:id="968" w:name="_Toc459362134"/>
      <w:bookmarkStart w:id="969" w:name="_Toc527537023"/>
      <w:r w:rsidRPr="0088310C">
        <w:t>Luminous intensity</w:t>
      </w:r>
      <w:bookmarkEnd w:id="968"/>
      <w:bookmarkEnd w:id="969"/>
    </w:p>
    <w:p w14:paraId="06307BB0" w14:textId="77777777" w:rsidR="00EE63F2" w:rsidRPr="0088310C" w:rsidRDefault="00EE63F2" w:rsidP="00EE63F2">
      <w:pPr>
        <w:pStyle w:val="Heading2separationline"/>
      </w:pPr>
    </w:p>
    <w:p w14:paraId="0D05D467" w14:textId="7AA15412" w:rsidR="00EE63F2" w:rsidRPr="0088310C" w:rsidRDefault="00EE63F2" w:rsidP="00EE63F2">
      <w:pPr>
        <w:pStyle w:val="BodyText"/>
        <w:rPr>
          <w:rPrChange w:id="970" w:author="L-B" w:date="2018-10-18T03:40:00Z">
            <w:rPr>
              <w:lang w:val="en-US"/>
            </w:rPr>
          </w:rPrChange>
        </w:rPr>
      </w:pPr>
      <w:r w:rsidRPr="0088310C">
        <w:t xml:space="preserve">The brightness of the light emitted by a signal lantern is expressed with the luminous intensity </w:t>
      </w:r>
      <m:oMath>
        <m:r>
          <w:rPr>
            <w:rFonts w:ascii="Cambria Math" w:hAnsi="Cambria Math"/>
            <w:rPrChange w:id="971" w:author="L-B" w:date="2018-10-18T03:40:00Z">
              <w:rPr>
                <w:rFonts w:ascii="Cambria Math" w:hAnsi="Cambria Math"/>
              </w:rPr>
            </w:rPrChange>
          </w:rPr>
          <m:t>I</m:t>
        </m:r>
      </m:oMath>
      <w:r w:rsidRPr="0088310C">
        <w:t xml:space="preserve">. </w:t>
      </w:r>
      <w:r w:rsidR="00616B3E" w:rsidRPr="0088310C">
        <w:rPr>
          <w:rPrChange w:id="972" w:author="L-B" w:date="2018-10-18T03:40:00Z">
            <w:rPr>
              <w:lang w:val="en-US"/>
            </w:rPr>
          </w:rPrChange>
        </w:rPr>
        <w:t xml:space="preserve">The unit is </w:t>
      </w:r>
      <w:ins w:id="973" w:author="L-B" w:date="2018-10-17T09:32:00Z">
        <w:r w:rsidR="006F7815" w:rsidRPr="0088310C">
          <w:rPr>
            <w:rPrChange w:id="974" w:author="L-B" w:date="2018-10-18T03:40:00Z">
              <w:rPr>
                <w:lang w:val="en-US"/>
              </w:rPr>
            </w:rPrChange>
          </w:rPr>
          <w:t>c</w:t>
        </w:r>
      </w:ins>
      <w:del w:id="975" w:author="L-B" w:date="2018-10-17T09:32:00Z">
        <w:r w:rsidR="00616B3E" w:rsidRPr="0088310C" w:rsidDel="006F7815">
          <w:rPr>
            <w:rPrChange w:id="976" w:author="L-B" w:date="2018-10-18T03:40:00Z">
              <w:rPr>
                <w:lang w:val="en-US"/>
              </w:rPr>
            </w:rPrChange>
          </w:rPr>
          <w:delText>C</w:delText>
        </w:r>
      </w:del>
      <w:r w:rsidR="00616B3E" w:rsidRPr="0088310C">
        <w:rPr>
          <w:rPrChange w:id="977" w:author="L-B" w:date="2018-10-18T03:40:00Z">
            <w:rPr>
              <w:lang w:val="en-US"/>
            </w:rPr>
          </w:rPrChange>
        </w:rPr>
        <w:t>andela (c</w:t>
      </w:r>
      <w:r w:rsidRPr="0088310C">
        <w:rPr>
          <w:rPrChange w:id="978" w:author="L-B" w:date="2018-10-18T03:40:00Z">
            <w:rPr>
              <w:lang w:val="en-US"/>
            </w:rPr>
          </w:rPrChange>
        </w:rPr>
        <w:t>d</w:t>
      </w:r>
      <w:r w:rsidR="000B614D" w:rsidRPr="0088310C">
        <w:rPr>
          <w:rPrChange w:id="979" w:author="L-B" w:date="2018-10-18T03:40:00Z">
            <w:rPr>
              <w:lang w:val="en-US"/>
            </w:rPr>
          </w:rPrChange>
        </w:rPr>
        <w:t xml:space="preserve"> </w:t>
      </w:r>
      <w:r w:rsidR="000B614D" w:rsidRPr="0088310C">
        <w:rPr>
          <w:rPrChange w:id="980" w:author="L-B" w:date="2018-10-18T03:40:00Z">
            <w:rPr/>
          </w:rPrChange>
        </w:rPr>
        <w:fldChar w:fldCharType="begin"/>
      </w:r>
      <w:r w:rsidR="000B614D" w:rsidRPr="0088310C">
        <w:rPr>
          <w:rPrChange w:id="981" w:author="L-B" w:date="2018-10-18T03:40:00Z">
            <w:rPr>
              <w:lang w:val="en-US"/>
            </w:rPr>
          </w:rPrChange>
        </w:rPr>
        <w:instrText xml:space="preserve"> REF _Ref459800451 \r \h </w:instrText>
      </w:r>
      <w:r w:rsidR="000B614D" w:rsidRPr="0088310C">
        <w:rPr>
          <w:rPrChange w:id="982" w:author="L-B" w:date="2018-10-18T03:40:00Z">
            <w:rPr/>
          </w:rPrChange>
        </w:rPr>
      </w:r>
      <w:r w:rsidR="000B614D" w:rsidRPr="0088310C">
        <w:rPr>
          <w:rPrChange w:id="983" w:author="L-B" w:date="2018-10-18T03:40:00Z">
            <w:rPr/>
          </w:rPrChange>
        </w:rPr>
        <w:fldChar w:fldCharType="separate"/>
      </w:r>
      <w:r w:rsidR="000D7C70" w:rsidRPr="0088310C">
        <w:rPr>
          <w:rPrChange w:id="984" w:author="L-B" w:date="2018-10-18T03:40:00Z">
            <w:rPr>
              <w:lang w:val="en-US"/>
            </w:rPr>
          </w:rPrChange>
        </w:rPr>
        <w:t>[1]</w:t>
      </w:r>
      <w:r w:rsidR="000B614D" w:rsidRPr="0088310C">
        <w:rPr>
          <w:rPrChange w:id="985" w:author="L-B" w:date="2018-10-18T03:40:00Z">
            <w:rPr/>
          </w:rPrChange>
        </w:rPr>
        <w:fldChar w:fldCharType="end"/>
      </w:r>
      <w:r w:rsidRPr="0088310C">
        <w:rPr>
          <w:rPrChange w:id="986" w:author="L-B" w:date="2018-10-18T03:40:00Z">
            <w:rPr>
              <w:lang w:val="en-US"/>
            </w:rPr>
          </w:rPrChange>
        </w:rPr>
        <w:t>).</w:t>
      </w:r>
      <w:r w:rsidR="00A914F0" w:rsidRPr="0088310C">
        <w:rPr>
          <w:rPrChange w:id="987" w:author="L-B" w:date="2018-10-18T03:40:00Z">
            <w:rPr>
              <w:lang w:val="en-US"/>
            </w:rPr>
          </w:rPrChange>
        </w:rPr>
        <w:t xml:space="preserve"> ‘Luminous </w:t>
      </w:r>
      <w:del w:id="988" w:author="L-B" w:date="2018-10-17T10:25:00Z">
        <w:r w:rsidR="00A914F0" w:rsidRPr="0088310C" w:rsidDel="00200DB8">
          <w:rPr>
            <w:rPrChange w:id="989" w:author="L-B" w:date="2018-10-18T03:40:00Z">
              <w:rPr>
                <w:lang w:val="en-US"/>
              </w:rPr>
            </w:rPrChange>
          </w:rPr>
          <w:delText>intensity‘ and</w:delText>
        </w:r>
      </w:del>
      <w:proofErr w:type="gramStart"/>
      <w:ins w:id="990" w:author="L-B" w:date="2018-10-17T10:25:00Z">
        <w:r w:rsidR="00200DB8" w:rsidRPr="0088310C">
          <w:rPr>
            <w:rPrChange w:id="991" w:author="L-B" w:date="2018-10-18T03:40:00Z">
              <w:rPr>
                <w:lang w:val="en-US"/>
              </w:rPr>
            </w:rPrChange>
          </w:rPr>
          <w:t>intensity‘</w:t>
        </w:r>
      </w:ins>
      <w:ins w:id="992" w:author="L-B" w:date="2018-10-17T10:26:00Z">
        <w:r w:rsidR="0056347A" w:rsidRPr="0088310C">
          <w:rPr>
            <w:rPrChange w:id="993" w:author="L-B" w:date="2018-10-18T03:40:00Z">
              <w:rPr>
                <w:lang w:val="en-US"/>
              </w:rPr>
            </w:rPrChange>
          </w:rPr>
          <w:t xml:space="preserve"> </w:t>
        </w:r>
      </w:ins>
      <w:ins w:id="994" w:author="L-B" w:date="2018-10-17T10:25:00Z">
        <w:r w:rsidR="00200DB8" w:rsidRPr="0088310C">
          <w:rPr>
            <w:rPrChange w:id="995" w:author="L-B" w:date="2018-10-18T03:40:00Z">
              <w:rPr>
                <w:lang w:val="en-US"/>
              </w:rPr>
            </w:rPrChange>
          </w:rPr>
          <w:t>and</w:t>
        </w:r>
      </w:ins>
      <w:proofErr w:type="gramEnd"/>
      <w:r w:rsidR="00A914F0" w:rsidRPr="0088310C">
        <w:rPr>
          <w:rPrChange w:id="996" w:author="L-B" w:date="2018-10-18T03:40:00Z">
            <w:rPr>
              <w:lang w:val="en-US"/>
            </w:rPr>
          </w:rPrChange>
        </w:rPr>
        <w:t xml:space="preserve"> ‘luminous range’ are abbreviated to ‘intensity’ and ‘range’ in some chapters of this guideline.</w:t>
      </w:r>
      <w:ins w:id="997" w:author="L-B" w:date="2018-10-17T09:18:00Z">
        <w:r w:rsidR="0002387B" w:rsidRPr="0088310C">
          <w:rPr>
            <w:rPrChange w:id="998" w:author="L-B" w:date="2018-10-18T03:40:00Z">
              <w:rPr>
                <w:lang w:val="en-US"/>
              </w:rPr>
            </w:rPrChange>
          </w:rPr>
          <w:t xml:space="preserve"> Unless otherwise stated, all intensities referred to in this document are effective intensities. The effective intensity considers the flash duration</w:t>
        </w:r>
      </w:ins>
      <w:ins w:id="999" w:author="L-B" w:date="2018-10-17T09:19:00Z">
        <w:r w:rsidR="0002387B" w:rsidRPr="0088310C">
          <w:rPr>
            <w:rPrChange w:id="1000" w:author="L-B" w:date="2018-10-18T03:40:00Z">
              <w:rPr>
                <w:lang w:val="en-US"/>
              </w:rPr>
            </w:rPrChange>
          </w:rPr>
          <w:t>,</w:t>
        </w:r>
      </w:ins>
      <w:ins w:id="1001" w:author="L-B" w:date="2018-10-17T09:18:00Z">
        <w:r w:rsidR="0002387B" w:rsidRPr="0088310C">
          <w:rPr>
            <w:rPrChange w:id="1002" w:author="L-B" w:date="2018-10-18T03:40:00Z">
              <w:rPr>
                <w:lang w:val="en-US"/>
              </w:rPr>
            </w:rPrChange>
          </w:rPr>
          <w:t xml:space="preserve"> shape and how they are perceived by human observers. For more information, please refer to Recommendation R0204 and Guideline G1135.</w:t>
        </w:r>
      </w:ins>
    </w:p>
    <w:p w14:paraId="33B22624" w14:textId="77777777" w:rsidR="00EE63F2" w:rsidRPr="0088310C" w:rsidRDefault="00EE63F2" w:rsidP="00F71623">
      <w:pPr>
        <w:pStyle w:val="Heading2"/>
      </w:pPr>
      <w:bookmarkStart w:id="1003" w:name="_Toc459362135"/>
      <w:bookmarkStart w:id="1004" w:name="_Toc527537024"/>
      <w:r w:rsidRPr="0088310C">
        <w:t>Illuminance</w:t>
      </w:r>
      <w:bookmarkEnd w:id="1003"/>
      <w:bookmarkEnd w:id="1004"/>
    </w:p>
    <w:p w14:paraId="546E042B" w14:textId="77777777" w:rsidR="00EE63F2" w:rsidRPr="0088310C" w:rsidRDefault="00EE63F2" w:rsidP="00EE63F2">
      <w:pPr>
        <w:pStyle w:val="Heading2separationline"/>
      </w:pPr>
    </w:p>
    <w:p w14:paraId="1BA2CC2A" w14:textId="182E4DBC" w:rsidR="00EE63F2" w:rsidRPr="0088310C" w:rsidRDefault="005765A8" w:rsidP="00EE63F2">
      <w:pPr>
        <w:pStyle w:val="BodyText"/>
      </w:pPr>
      <w:ins w:id="1005" w:author="L-B" w:date="2018-10-17T10:08:00Z">
        <w:r w:rsidRPr="0088310C">
          <w:t>Illuminance</w:t>
        </w:r>
      </w:ins>
      <w:ins w:id="1006" w:author="L-B" w:date="2018-10-17T10:15:00Z">
        <w:r w:rsidR="004C6805" w:rsidRPr="0088310C">
          <w:t xml:space="preserve">, </w:t>
        </w:r>
        <m:oMath>
          <m:r>
            <w:rPr>
              <w:rFonts w:ascii="Cambria Math" w:hAnsi="Cambria Math"/>
              <w:rPrChange w:id="1007" w:author="L-B" w:date="2018-10-18T03:40:00Z">
                <w:rPr>
                  <w:rFonts w:ascii="Cambria Math" w:hAnsi="Cambria Math"/>
                </w:rPr>
              </w:rPrChange>
            </w:rPr>
            <m:t>E</m:t>
          </m:r>
        </m:oMath>
        <w:r w:rsidR="004C6805" w:rsidRPr="0088310C">
          <w:t xml:space="preserve"> ,</w:t>
        </w:r>
      </w:ins>
      <w:ins w:id="1008" w:author="L-B" w:date="2018-10-17T10:08:00Z">
        <w:r w:rsidRPr="0088310C">
          <w:t xml:space="preserve">is the amount of light falling on </w:t>
        </w:r>
      </w:ins>
      <w:ins w:id="1009" w:author="L-B" w:date="2018-10-17T10:17:00Z">
        <w:r w:rsidR="004C6805" w:rsidRPr="0088310C">
          <w:t>a surface, which</w:t>
        </w:r>
      </w:ins>
      <w:ins w:id="1010" w:author="L-B" w:date="2018-10-17T10:18:00Z">
        <w:r w:rsidR="004C6805" w:rsidRPr="0088310C">
          <w:t>,</w:t>
        </w:r>
      </w:ins>
      <w:ins w:id="1011" w:author="L-B" w:date="2018-10-17T10:17:00Z">
        <w:r w:rsidR="004C6805" w:rsidRPr="0088310C">
          <w:t xml:space="preserve"> </w:t>
        </w:r>
      </w:ins>
      <w:ins w:id="1012" w:author="L-B" w:date="2018-10-17T10:18:00Z">
        <w:r w:rsidR="004C6805" w:rsidRPr="0088310C">
          <w:t>in this</w:t>
        </w:r>
      </w:ins>
      <w:ins w:id="1013" w:author="L-B" w:date="2018-10-17T10:17:00Z">
        <w:r w:rsidR="004C6805" w:rsidRPr="0088310C">
          <w:t xml:space="preserve"> guideline</w:t>
        </w:r>
      </w:ins>
      <w:ins w:id="1014" w:author="L-B" w:date="2018-10-17T10:18:00Z">
        <w:r w:rsidR="004C6805" w:rsidRPr="0088310C">
          <w:t>,</w:t>
        </w:r>
      </w:ins>
      <w:ins w:id="1015" w:author="L-B" w:date="2018-10-17T10:17:00Z">
        <w:r w:rsidR="004C6805" w:rsidRPr="0088310C">
          <w:t xml:space="preserve"> is the </w:t>
        </w:r>
      </w:ins>
      <w:ins w:id="1016" w:author="L-B" w:date="2018-10-17T10:08:00Z">
        <w:r w:rsidRPr="0088310C">
          <w:t xml:space="preserve">eye of the </w:t>
        </w:r>
      </w:ins>
      <w:ins w:id="1017" w:author="L-B" w:date="2018-10-17T10:09:00Z">
        <w:r w:rsidR="004C6805" w:rsidRPr="0088310C">
          <w:t xml:space="preserve">observer. </w:t>
        </w:r>
      </w:ins>
      <w:del w:id="1018" w:author="L-B" w:date="2018-10-17T10:11:00Z">
        <w:r w:rsidR="00EE63F2" w:rsidRPr="0088310C" w:rsidDel="004C6805">
          <w:delText xml:space="preserve">The </w:delText>
        </w:r>
      </w:del>
      <w:del w:id="1019" w:author="L-B" w:date="2018-10-17T10:14:00Z">
        <w:r w:rsidR="00EE63F2" w:rsidRPr="0088310C" w:rsidDel="004C6805">
          <w:delText>brightness</w:delText>
        </w:r>
      </w:del>
      <w:del w:id="1020" w:author="L-B" w:date="2018-10-17T10:18:00Z">
        <w:r w:rsidR="00EE63F2" w:rsidRPr="0088310C" w:rsidDel="004C6805">
          <w:delText xml:space="preserve"> of </w:delText>
        </w:r>
      </w:del>
      <w:del w:id="1021" w:author="L-B" w:date="2018-10-17T10:14:00Z">
        <w:r w:rsidR="00EE63F2" w:rsidRPr="0088310C" w:rsidDel="004C6805">
          <w:delText xml:space="preserve">the </w:delText>
        </w:r>
      </w:del>
      <w:del w:id="1022" w:author="L-B" w:date="2018-10-17T10:18:00Z">
        <w:r w:rsidR="00EE63F2" w:rsidRPr="0088310C" w:rsidDel="004C6805">
          <w:delText>light seen by a distant observer</w:delText>
        </w:r>
      </w:del>
      <w:del w:id="1023" w:author="L-B" w:date="2018-10-17T10:15:00Z">
        <w:r w:rsidR="00EE63F2" w:rsidRPr="0088310C" w:rsidDel="004C6805">
          <w:delText xml:space="preserve"> is expressed with the illuminance </w:delText>
        </w:r>
        <w:bookmarkStart w:id="1024" w:name="_Hlk527534655"/>
        <m:oMath>
          <m:r>
            <w:rPr>
              <w:rFonts w:ascii="Cambria Math" w:hAnsi="Cambria Math"/>
              <w:rPrChange w:id="1025" w:author="L-B" w:date="2018-10-18T03:40:00Z">
                <w:rPr>
                  <w:rFonts w:ascii="Cambria Math" w:hAnsi="Cambria Math"/>
                </w:rPr>
              </w:rPrChange>
            </w:rPr>
            <m:t>E</m:t>
          </m:r>
        </m:oMath>
        <w:bookmarkEnd w:id="1024"/>
        <w:r w:rsidR="00EE63F2" w:rsidRPr="0088310C" w:rsidDel="004C6805">
          <w:delText>.</w:delText>
        </w:r>
      </w:del>
      <w:del w:id="1026" w:author="L-B" w:date="2018-10-17T10:19:00Z">
        <w:r w:rsidR="00EE63F2" w:rsidRPr="0088310C" w:rsidDel="004C6805">
          <w:delText xml:space="preserve"> </w:delText>
        </w:r>
      </w:del>
      <w:r w:rsidR="00EE63F2" w:rsidRPr="0088310C">
        <w:t xml:space="preserve">The unit is </w:t>
      </w:r>
      <w:ins w:id="1027" w:author="L-B" w:date="2018-10-17T10:16:00Z">
        <w:r w:rsidR="004C6805" w:rsidRPr="0088310C">
          <w:t>l</w:t>
        </w:r>
      </w:ins>
      <w:del w:id="1028" w:author="L-B" w:date="2018-10-17T10:16:00Z">
        <w:r w:rsidR="00EE63F2" w:rsidRPr="0088310C" w:rsidDel="004C6805">
          <w:delText>L</w:delText>
        </w:r>
      </w:del>
      <w:r w:rsidR="00EE63F2" w:rsidRPr="0088310C">
        <w:t>ux (lx</w:t>
      </w:r>
      <w:r w:rsidR="000B614D" w:rsidRPr="0088310C">
        <w:t xml:space="preserve"> </w:t>
      </w:r>
      <w:r w:rsidR="000B614D" w:rsidRPr="0088310C">
        <w:rPr>
          <w:rPrChange w:id="1029" w:author="L-B" w:date="2018-10-18T03:40:00Z">
            <w:rPr/>
          </w:rPrChange>
        </w:rPr>
        <w:fldChar w:fldCharType="begin"/>
      </w:r>
      <w:r w:rsidR="000B614D" w:rsidRPr="0088310C">
        <w:instrText xml:space="preserve"> REF _Ref459800451 \r \h </w:instrText>
      </w:r>
      <w:r w:rsidR="000B614D" w:rsidRPr="0088310C">
        <w:rPr>
          <w:rPrChange w:id="1030" w:author="L-B" w:date="2018-10-18T03:40:00Z">
            <w:rPr/>
          </w:rPrChange>
        </w:rPr>
      </w:r>
      <w:r w:rsidR="000B614D" w:rsidRPr="0088310C">
        <w:rPr>
          <w:rPrChange w:id="1031" w:author="L-B" w:date="2018-10-18T03:40:00Z">
            <w:rPr/>
          </w:rPrChange>
        </w:rPr>
        <w:fldChar w:fldCharType="separate"/>
      </w:r>
      <w:r w:rsidR="000D7C70" w:rsidRPr="0088310C">
        <w:t>[1]</w:t>
      </w:r>
      <w:r w:rsidR="000B614D" w:rsidRPr="0088310C">
        <w:rPr>
          <w:rPrChange w:id="1032" w:author="L-B" w:date="2018-10-18T03:40:00Z">
            <w:rPr/>
          </w:rPrChange>
        </w:rPr>
        <w:fldChar w:fldCharType="end"/>
      </w:r>
      <w:r w:rsidR="00EE63F2" w:rsidRPr="0088310C">
        <w:t>).</w:t>
      </w:r>
    </w:p>
    <w:p w14:paraId="2A0091C4" w14:textId="32A9010A" w:rsidR="006A506B" w:rsidRPr="0088310C" w:rsidRDefault="005B0A1F" w:rsidP="00F71623">
      <w:pPr>
        <w:pStyle w:val="Heading2"/>
      </w:pPr>
      <w:bookmarkStart w:id="1033" w:name="_Toc527537025"/>
      <w:r w:rsidRPr="0088310C">
        <w:t>Meteorological visibility</w:t>
      </w:r>
      <w:bookmarkEnd w:id="1033"/>
    </w:p>
    <w:p w14:paraId="2D04AA8A" w14:textId="77777777" w:rsidR="005B0A1F" w:rsidRPr="0088310C" w:rsidRDefault="005B0A1F" w:rsidP="005B0A1F">
      <w:pPr>
        <w:pStyle w:val="Heading2separationline"/>
      </w:pPr>
    </w:p>
    <w:p w14:paraId="270F4B3F" w14:textId="17FBCFD6" w:rsidR="005B0A1F" w:rsidRPr="0088310C" w:rsidRDefault="005B0A1F" w:rsidP="005B0A1F">
      <w:pPr>
        <w:pStyle w:val="BodyText"/>
      </w:pPr>
      <w:r w:rsidRPr="0088310C">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Pr="0088310C" w:rsidRDefault="005B0A1F" w:rsidP="00E93D91">
      <w:pPr>
        <w:pStyle w:val="BodyText"/>
      </w:pPr>
      <w:r w:rsidRPr="0088310C">
        <w:t xml:space="preserve">Although meteorological visibility </w:t>
      </w:r>
      <w:r w:rsidR="00E93D91" w:rsidRPr="0088310C">
        <w:t>is described by a distance or length, its value does not represent a range to determine the useful distance of a light or a daymark.</w:t>
      </w:r>
    </w:p>
    <w:p w14:paraId="58A82EF0" w14:textId="4E0D9FEF" w:rsidR="00E93D91" w:rsidRPr="0088310C" w:rsidRDefault="00E93D91" w:rsidP="00E93D91">
      <w:pPr>
        <w:pStyle w:val="BodyText"/>
      </w:pPr>
      <w:r w:rsidRPr="0088310C">
        <w:t>There are other ways to describe the attenuation of the atmosphere. These are shown in the Annex.</w:t>
      </w:r>
    </w:p>
    <w:p w14:paraId="1D83E1D9" w14:textId="3318AE82" w:rsidR="00E93D91" w:rsidRPr="0088310C" w:rsidRDefault="00E93D91" w:rsidP="00F71623">
      <w:pPr>
        <w:pStyle w:val="Heading2"/>
      </w:pPr>
      <w:bookmarkStart w:id="1034" w:name="_Toc527537026"/>
      <w:r w:rsidRPr="0088310C">
        <w:t>Allard’s law</w:t>
      </w:r>
      <w:bookmarkEnd w:id="1034"/>
    </w:p>
    <w:p w14:paraId="51F4B034" w14:textId="77777777" w:rsidR="00E93D91" w:rsidRPr="0088310C" w:rsidRDefault="00E93D91" w:rsidP="00E93D91">
      <w:pPr>
        <w:pStyle w:val="Heading2separationline"/>
      </w:pPr>
    </w:p>
    <w:p w14:paraId="77C7FE40" w14:textId="1036191D" w:rsidR="00E93D91" w:rsidRPr="0088310C" w:rsidRDefault="00E93D91" w:rsidP="00E93D91">
      <w:pPr>
        <w:pStyle w:val="BodyText"/>
        <w:rPr>
          <w:rFonts w:eastAsiaTheme="minorEastAsia"/>
        </w:rPr>
      </w:pPr>
      <w:r w:rsidRPr="0088310C">
        <w:t xml:space="preserve">Allard’s law allows the calculation of the illuminance </w:t>
      </w:r>
      <w:r w:rsidRPr="0088310C">
        <w:rPr>
          <w:rFonts w:eastAsiaTheme="minorEastAsia"/>
        </w:rPr>
        <w:t>as a function of distance, luminous intensity and the meteorological visibility.</w:t>
      </w:r>
    </w:p>
    <w:p w14:paraId="2008823C" w14:textId="6CB9D73B" w:rsidR="004F2611" w:rsidRPr="0088310C" w:rsidRDefault="006B2BE8" w:rsidP="000061DA">
      <w:pPr>
        <w:pStyle w:val="Caption"/>
      </w:pPr>
      <w:bookmarkStart w:id="1035" w:name="_Ref460564169"/>
      <w:bookmarkStart w:id="1036" w:name="_Toc527532293"/>
      <w:r w:rsidRPr="0088310C">
        <w:t xml:space="preserve">Equation </w:t>
      </w:r>
      <w:r w:rsidRPr="0088310C">
        <w:rPr>
          <w:rPrChange w:id="1037" w:author="L-B" w:date="2018-10-18T03:40:00Z">
            <w:rPr/>
          </w:rPrChange>
        </w:rPr>
        <w:fldChar w:fldCharType="begin"/>
      </w:r>
      <w:r w:rsidRPr="0088310C">
        <w:instrText xml:space="preserve"> SEQ Equation \* ARABIC </w:instrText>
      </w:r>
      <w:r w:rsidRPr="0088310C">
        <w:rPr>
          <w:rPrChange w:id="1038" w:author="L-B" w:date="2018-10-18T03:40:00Z">
            <w:rPr/>
          </w:rPrChange>
        </w:rPr>
        <w:fldChar w:fldCharType="separate"/>
      </w:r>
      <w:r w:rsidR="000D7C70" w:rsidRPr="0088310C">
        <w:rPr>
          <w:noProof/>
        </w:rPr>
        <w:t>1</w:t>
      </w:r>
      <w:r w:rsidRPr="0088310C">
        <w:rPr>
          <w:rPrChange w:id="1039" w:author="L-B" w:date="2018-10-18T03:40:00Z">
            <w:rPr/>
          </w:rPrChange>
        </w:rPr>
        <w:fldChar w:fldCharType="end"/>
      </w:r>
      <w:bookmarkEnd w:id="1035"/>
      <w:r w:rsidRPr="0088310C">
        <w:t xml:space="preserve"> Allard’s law</w:t>
      </w:r>
      <w:bookmarkEnd w:id="1036"/>
    </w:p>
    <w:p w14:paraId="3291C9E4" w14:textId="45054A38" w:rsidR="002169A0" w:rsidRPr="0088310C" w:rsidRDefault="002169A0" w:rsidP="002169A0">
      <w:pPr>
        <w:pStyle w:val="BodyText"/>
        <w:rPr>
          <w:rFonts w:eastAsiaTheme="minorEastAsia"/>
        </w:rPr>
      </w:pPr>
      <m:oMathPara>
        <m:oMathParaPr>
          <m:jc m:val="center"/>
        </m:oMathParaPr>
        <m:oMath>
          <m:r>
            <w:rPr>
              <w:rFonts w:ascii="Cambria Math" w:eastAsiaTheme="minorEastAsia" w:hAnsi="Cambria Math"/>
              <w:rPrChange w:id="1040" w:author="L-B" w:date="2018-10-18T03:40:00Z">
                <w:rPr>
                  <w:rFonts w:ascii="Cambria Math" w:eastAsiaTheme="minorEastAsia" w:hAnsi="Cambria Math"/>
                </w:rPr>
              </w:rPrChange>
            </w:rPr>
            <m:t>E=I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Change w:id="1041" w:author="L-B" w:date="2018-10-18T03:40:00Z">
                        <w:rPr>
                          <w:rFonts w:ascii="Cambria Math" w:eastAsiaTheme="minorEastAsia" w:hAnsi="Cambria Math"/>
                        </w:rPr>
                      </w:rPrChange>
                    </w:rPr>
                    <m:t>0.05</m:t>
                  </m:r>
                </m:e>
                <m:sup>
                  <m:f>
                    <m:fPr>
                      <m:ctrlPr>
                        <w:rPr>
                          <w:rFonts w:ascii="Cambria Math" w:eastAsiaTheme="minorEastAsia" w:hAnsi="Cambria Math"/>
                          <w:i/>
                        </w:rPr>
                      </m:ctrlPr>
                    </m:fPr>
                    <m:num>
                      <m:r>
                        <w:rPr>
                          <w:rFonts w:ascii="Cambria Math" w:eastAsiaTheme="minorEastAsia" w:hAnsi="Cambria Math"/>
                          <w:rPrChange w:id="1042" w:author="L-B" w:date="2018-10-18T03:40:00Z">
                            <w:rPr>
                              <w:rFonts w:ascii="Cambria Math" w:eastAsiaTheme="minorEastAsia" w:hAnsi="Cambria Math"/>
                            </w:rPr>
                          </w:rPrChange>
                        </w:rPr>
                        <m:t>d</m:t>
                      </m:r>
                    </m:num>
                    <m:den>
                      <m:r>
                        <w:rPr>
                          <w:rFonts w:ascii="Cambria Math" w:eastAsiaTheme="minorEastAsia" w:hAnsi="Cambria Math"/>
                          <w:rPrChange w:id="1043" w:author="L-B" w:date="2018-10-18T03:40:00Z">
                            <w:rPr>
                              <w:rFonts w:ascii="Cambria Math" w:eastAsiaTheme="minorEastAsia" w:hAnsi="Cambria Math"/>
                            </w:rPr>
                          </w:rPrChange>
                        </w:rPr>
                        <m:t>V</m:t>
                      </m:r>
                    </m:den>
                  </m:f>
                </m:sup>
              </m:sSup>
            </m:num>
            <m:den>
              <m:sSup>
                <m:sSupPr>
                  <m:ctrlPr>
                    <w:rPr>
                      <w:rFonts w:ascii="Cambria Math" w:eastAsiaTheme="minorEastAsia" w:hAnsi="Cambria Math"/>
                      <w:i/>
                    </w:rPr>
                  </m:ctrlPr>
                </m:sSupPr>
                <m:e>
                  <m:r>
                    <w:rPr>
                      <w:rFonts w:ascii="Cambria Math" w:eastAsiaTheme="minorEastAsia" w:hAnsi="Cambria Math"/>
                      <w:rPrChange w:id="1044" w:author="L-B" w:date="2018-10-18T03:40:00Z">
                        <w:rPr>
                          <w:rFonts w:ascii="Cambria Math" w:eastAsiaTheme="minorEastAsia" w:hAnsi="Cambria Math"/>
                        </w:rPr>
                      </w:rPrChange>
                    </w:rPr>
                    <m:t>d</m:t>
                  </m:r>
                </m:e>
                <m:sup>
                  <m:r>
                    <w:rPr>
                      <w:rFonts w:ascii="Cambria Math" w:eastAsiaTheme="minorEastAsia" w:hAnsi="Cambria Math"/>
                      <w:rPrChange w:id="1045" w:author="L-B" w:date="2018-10-18T03:40:00Z">
                        <w:rPr>
                          <w:rFonts w:ascii="Cambria Math" w:eastAsiaTheme="minorEastAsia" w:hAnsi="Cambria Math"/>
                        </w:rPr>
                      </w:rPrChange>
                    </w:rPr>
                    <m:t>2</m:t>
                  </m:r>
                </m:sup>
              </m:sSup>
            </m:den>
          </m:f>
        </m:oMath>
      </m:oMathPara>
    </w:p>
    <w:p w14:paraId="1DFB10B6" w14:textId="6F2C23F5" w:rsidR="002169A0" w:rsidRPr="0088310C" w:rsidRDefault="002169A0" w:rsidP="002169A0">
      <w:pPr>
        <w:pStyle w:val="BodyText"/>
        <w:rPr>
          <w:ins w:id="1046" w:author="ceres PC" w:date="2018-10-16T15:18:00Z"/>
          <w:rFonts w:eastAsiaTheme="minorEastAsia"/>
        </w:rPr>
      </w:pPr>
      <w:r w:rsidRPr="0088310C">
        <w:rPr>
          <w:rFonts w:eastAsiaTheme="minorEastAsia"/>
        </w:rPr>
        <w:t>Where:</w:t>
      </w:r>
    </w:p>
    <w:p w14:paraId="0B6C58EE" w14:textId="0A33FE0E" w:rsidR="00FB772E" w:rsidRPr="0088310C" w:rsidRDefault="00FB772E" w:rsidP="002169A0">
      <w:pPr>
        <w:pStyle w:val="BodyText"/>
        <w:rPr>
          <w:rFonts w:eastAsiaTheme="minorEastAsia"/>
        </w:rPr>
      </w:pPr>
      <w:moveToRangeStart w:id="1047" w:author="ceres PC" w:date="2018-10-16T15:18:00Z" w:name="move527466465"/>
      <m:oMath>
        <m:r>
          <w:rPr>
            <w:rFonts w:ascii="Cambria Math" w:eastAsiaTheme="minorEastAsia" w:hAnsi="Cambria Math"/>
            <w:rPrChange w:id="1048" w:author="L-B" w:date="2018-10-18T03:40:00Z">
              <w:rPr>
                <w:rFonts w:ascii="Cambria Math" w:eastAsiaTheme="minorEastAsia" w:hAnsi="Cambria Math"/>
              </w:rPr>
            </w:rPrChange>
          </w:rPr>
          <m:t>d</m:t>
        </m:r>
      </m:oMath>
      <w:moveTo w:id="1049" w:author="ceres PC" w:date="2018-10-16T15:18:00Z">
        <w:r w:rsidRPr="0088310C">
          <w:rPr>
            <w:rFonts w:eastAsiaTheme="minorEastAsia"/>
          </w:rPr>
          <w:tab/>
          <w:t xml:space="preserve">is the distance between the light and the </w:t>
        </w:r>
        <w:proofErr w:type="gramStart"/>
        <w:r w:rsidRPr="0088310C">
          <w:rPr>
            <w:rFonts w:eastAsiaTheme="minorEastAsia"/>
          </w:rPr>
          <w:t>observer</w:t>
        </w:r>
      </w:moveTo>
      <w:moveToRangeEnd w:id="1047"/>
      <w:proofErr w:type="gramEnd"/>
    </w:p>
    <w:p w14:paraId="43BCEAA3" w14:textId="77777777" w:rsidR="002169A0" w:rsidRPr="0088310C" w:rsidRDefault="002169A0" w:rsidP="002169A0">
      <w:pPr>
        <w:pStyle w:val="BodyText"/>
        <w:rPr>
          <w:rFonts w:eastAsiaTheme="minorEastAsia"/>
        </w:rPr>
      </w:pPr>
      <m:oMath>
        <m:r>
          <w:rPr>
            <w:rFonts w:ascii="Cambria Math" w:eastAsiaTheme="minorEastAsia" w:hAnsi="Cambria Math"/>
            <w:rPrChange w:id="1050" w:author="L-B" w:date="2018-10-18T03:40:00Z">
              <w:rPr>
                <w:rFonts w:ascii="Cambria Math" w:eastAsiaTheme="minorEastAsia" w:hAnsi="Cambria Math"/>
              </w:rPr>
            </w:rPrChange>
          </w:rPr>
          <m:t>E</m:t>
        </m:r>
      </m:oMath>
      <w:r w:rsidRPr="0088310C">
        <w:rPr>
          <w:rFonts w:eastAsiaTheme="minorEastAsia"/>
        </w:rPr>
        <w:tab/>
        <w:t xml:space="preserve">is the illuminance at the eye of the </w:t>
      </w:r>
      <w:proofErr w:type="gramStart"/>
      <w:r w:rsidRPr="0088310C">
        <w:rPr>
          <w:rFonts w:eastAsiaTheme="minorEastAsia"/>
        </w:rPr>
        <w:t>observer</w:t>
      </w:r>
      <w:proofErr w:type="gramEnd"/>
    </w:p>
    <w:p w14:paraId="418244DC" w14:textId="77777777" w:rsidR="002169A0" w:rsidRPr="0088310C" w:rsidRDefault="002169A0" w:rsidP="002169A0">
      <w:pPr>
        <w:pStyle w:val="BodyText"/>
        <w:rPr>
          <w:rFonts w:eastAsiaTheme="minorEastAsia"/>
        </w:rPr>
      </w:pPr>
      <m:oMath>
        <m:r>
          <w:rPr>
            <w:rFonts w:ascii="Cambria Math" w:eastAsiaTheme="minorEastAsia" w:hAnsi="Cambria Math"/>
            <w:rPrChange w:id="1051" w:author="L-B" w:date="2018-10-18T03:40:00Z">
              <w:rPr>
                <w:rFonts w:ascii="Cambria Math" w:eastAsiaTheme="minorEastAsia" w:hAnsi="Cambria Math"/>
              </w:rPr>
            </w:rPrChange>
          </w:rPr>
          <m:t>I</m:t>
        </m:r>
      </m:oMath>
      <w:r w:rsidRPr="0088310C">
        <w:rPr>
          <w:rFonts w:eastAsiaTheme="minorEastAsia"/>
        </w:rPr>
        <w:tab/>
        <w:t>is the luminous intensity</w:t>
      </w:r>
    </w:p>
    <w:p w14:paraId="3D987700" w14:textId="51D092AA" w:rsidR="002169A0" w:rsidRPr="0088310C" w:rsidDel="0056347A" w:rsidRDefault="002169A0" w:rsidP="002169A0">
      <w:pPr>
        <w:pStyle w:val="BodyText"/>
        <w:rPr>
          <w:del w:id="1052" w:author="L-B" w:date="2018-10-17T10:27:00Z"/>
          <w:rFonts w:eastAsiaTheme="minorEastAsia"/>
        </w:rPr>
      </w:pPr>
      <w:moveFromRangeStart w:id="1053" w:author="ceres PC" w:date="2018-10-16T15:18:00Z" w:name="move527466465"/>
      <m:oMath>
        <m:r>
          <w:del w:id="1054" w:author="L-B" w:date="2018-10-17T10:27:00Z">
            <w:rPr>
              <w:rFonts w:ascii="Cambria Math" w:eastAsiaTheme="minorEastAsia" w:hAnsi="Cambria Math"/>
              <w:rPrChange w:id="1055" w:author="L-B" w:date="2018-10-18T03:40:00Z">
                <w:rPr>
                  <w:rFonts w:ascii="Cambria Math" w:eastAsiaTheme="minorEastAsia" w:hAnsi="Cambria Math"/>
                </w:rPr>
              </w:rPrChange>
            </w:rPr>
            <m:t>d</m:t>
          </w:del>
        </m:r>
      </m:oMath>
      <w:moveFrom w:id="1056" w:author="ceres PC" w:date="2018-10-16T15:18:00Z">
        <w:r w:rsidRPr="0088310C" w:rsidDel="00FB772E">
          <w:rPr>
            <w:rFonts w:eastAsiaTheme="minorEastAsia"/>
          </w:rPr>
          <w:tab/>
          <w:t>is the distance between the light and the observer</w:t>
        </w:r>
      </w:moveFrom>
      <w:moveFromRangeEnd w:id="1053"/>
    </w:p>
    <w:p w14:paraId="0179073A" w14:textId="6E465F17" w:rsidR="004F2611" w:rsidRPr="0088310C" w:rsidRDefault="002169A0">
      <w:pPr>
        <w:pStyle w:val="BodyText"/>
        <w:rPr>
          <w:rPrChange w:id="1057" w:author="L-B" w:date="2018-10-18T03:40:00Z">
            <w:rPr/>
          </w:rPrChange>
        </w:rPr>
        <w:pPrChange w:id="1058" w:author="L-B" w:date="2018-10-17T10:27:00Z">
          <w:pPr/>
        </w:pPrChange>
      </w:pPr>
      <m:oMath>
        <m:r>
          <w:rPr>
            <w:rFonts w:ascii="Cambria Math" w:hAnsi="Cambria Math"/>
            <w:rPrChange w:id="1059" w:author="L-B" w:date="2018-10-18T03:40:00Z">
              <w:rPr>
                <w:rFonts w:ascii="Cambria Math" w:hAnsi="Cambria Math"/>
              </w:rPr>
            </w:rPrChange>
          </w:rPr>
          <m:t>V</m:t>
        </m:r>
      </m:oMath>
      <w:r w:rsidRPr="0088310C">
        <w:rPr>
          <w:rFonts w:eastAsiaTheme="minorEastAsia"/>
          <w:rPrChange w:id="1060" w:author="L-B" w:date="2018-10-18T03:40:00Z">
            <w:rPr>
              <w:rFonts w:eastAsiaTheme="minorEastAsia"/>
            </w:rPr>
          </w:rPrChange>
        </w:rPr>
        <w:tab/>
        <w:t>is the meteorological visibility</w:t>
      </w:r>
      <w:del w:id="1061" w:author="L-B" w:date="2018-10-17T10:35:00Z">
        <w:r w:rsidRPr="0088310C" w:rsidDel="0035324C">
          <w:rPr>
            <w:rFonts w:eastAsiaTheme="minorEastAsia"/>
            <w:rPrChange w:id="1062" w:author="L-B" w:date="2018-10-18T03:40:00Z">
              <w:rPr>
                <w:rFonts w:eastAsiaTheme="minorEastAsia"/>
              </w:rPr>
            </w:rPrChange>
          </w:rPr>
          <w:delText xml:space="preserve"> (</w:delText>
        </w:r>
        <m:oMath>
          <m:r>
            <w:rPr>
              <w:rFonts w:ascii="Cambria Math" w:eastAsiaTheme="minorEastAsia" w:hAnsi="Cambria Math"/>
              <w:rPrChange w:id="1063" w:author="L-B" w:date="2018-10-18T03:40:00Z">
                <w:rPr>
                  <w:rFonts w:ascii="Cambria Math" w:eastAsiaTheme="minorEastAsia" w:hAnsi="Cambria Math"/>
                </w:rPr>
              </w:rPrChange>
            </w:rPr>
            <m:t>V=</m:t>
          </m:r>
          <m:sSub>
            <m:sSubPr>
              <m:ctrlPr>
                <w:rPr>
                  <w:rFonts w:ascii="Cambria Math" w:eastAsiaTheme="minorEastAsia" w:hAnsi="Cambria Math"/>
                  <w:i/>
                </w:rPr>
              </m:ctrlPr>
            </m:sSubPr>
            <m:e>
              <m:r>
                <w:rPr>
                  <w:rFonts w:ascii="Cambria Math" w:eastAsiaTheme="minorEastAsia" w:hAnsi="Cambria Math"/>
                  <w:rPrChange w:id="1064" w:author="L-B" w:date="2018-10-18T03:40:00Z">
                    <w:rPr>
                      <w:rFonts w:ascii="Cambria Math" w:eastAsiaTheme="minorEastAsia" w:hAnsi="Cambria Math"/>
                    </w:rPr>
                  </w:rPrChange>
                </w:rPr>
                <m:t>V</m:t>
              </m:r>
            </m:e>
            <m:sub>
              <m:r>
                <w:rPr>
                  <w:rFonts w:ascii="Cambria Math" w:eastAsiaTheme="minorEastAsia" w:hAnsi="Cambria Math"/>
                  <w:rPrChange w:id="1065" w:author="L-B" w:date="2018-10-18T03:40:00Z">
                    <w:rPr>
                      <w:rFonts w:ascii="Cambria Math" w:eastAsiaTheme="minorEastAsia" w:hAnsi="Cambria Math"/>
                    </w:rPr>
                  </w:rPrChange>
                </w:rPr>
                <m:t>0,05</m:t>
              </m:r>
            </m:sub>
          </m:sSub>
        </m:oMath>
        <w:r w:rsidRPr="0088310C" w:rsidDel="0035324C">
          <w:rPr>
            <w:rFonts w:eastAsiaTheme="minorEastAsia"/>
            <w:rPrChange w:id="1066" w:author="L-B" w:date="2018-10-18T03:40:00Z">
              <w:rPr>
                <w:rFonts w:eastAsiaTheme="minorEastAsia"/>
              </w:rPr>
            </w:rPrChange>
          </w:rPr>
          <w:delText>),</w:delText>
        </w:r>
      </w:del>
      <w:r w:rsidRPr="0088310C">
        <w:rPr>
          <w:rFonts w:eastAsiaTheme="minorEastAsia"/>
          <w:rPrChange w:id="1067" w:author="L-B" w:date="2018-10-18T03:40:00Z">
            <w:rPr>
              <w:rFonts w:eastAsiaTheme="minorEastAsia"/>
            </w:rPr>
          </w:rPrChange>
        </w:rPr>
        <w:t xml:space="preserve"> </w:t>
      </w:r>
      <w:r w:rsidR="008A418F" w:rsidRPr="0088310C">
        <w:rPr>
          <w:rFonts w:eastAsiaTheme="minorEastAsia"/>
          <w:rPrChange w:id="1068" w:author="L-B" w:date="2018-10-18T03:40:00Z">
            <w:rPr>
              <w:rFonts w:eastAsiaTheme="minorEastAsia"/>
            </w:rPr>
          </w:rPrChange>
        </w:rPr>
        <w:t>(</w:t>
      </w:r>
      <w:r w:rsidRPr="0088310C">
        <w:rPr>
          <w:rFonts w:eastAsiaTheme="minorEastAsia"/>
          <w:rPrChange w:id="1069" w:author="L-B" w:date="2018-10-18T03:40:00Z">
            <w:rPr>
              <w:rFonts w:eastAsiaTheme="minorEastAsia"/>
            </w:rPr>
          </w:rPrChange>
        </w:rPr>
        <w:t>IALA dictionary</w:t>
      </w:r>
      <w:r w:rsidR="008A418F" w:rsidRPr="0088310C">
        <w:rPr>
          <w:rFonts w:eastAsiaTheme="minorEastAsia"/>
          <w:rPrChange w:id="1070" w:author="L-B" w:date="2018-10-18T03:40:00Z">
            <w:rPr>
              <w:rFonts w:eastAsiaTheme="minorEastAsia"/>
            </w:rPr>
          </w:rPrChange>
        </w:rPr>
        <w:t xml:space="preserve"> 2-1-</w:t>
      </w:r>
      <w:commentRangeStart w:id="1071"/>
      <w:r w:rsidR="008A418F" w:rsidRPr="0088310C">
        <w:rPr>
          <w:rFonts w:eastAsiaTheme="minorEastAsia"/>
          <w:rPrChange w:id="1072" w:author="L-B" w:date="2018-10-18T03:40:00Z">
            <w:rPr>
              <w:rFonts w:eastAsiaTheme="minorEastAsia"/>
            </w:rPr>
          </w:rPrChange>
        </w:rPr>
        <w:t>2</w:t>
      </w:r>
      <w:ins w:id="1073" w:author="L-B" w:date="2018-10-17T10:28:00Z">
        <w:r w:rsidR="0056347A" w:rsidRPr="0088310C">
          <w:rPr>
            <w:rFonts w:eastAsiaTheme="minorEastAsia"/>
            <w:rPrChange w:id="1074" w:author="L-B" w:date="2018-10-18T03:40:00Z">
              <w:rPr>
                <w:rFonts w:eastAsiaTheme="minorEastAsia"/>
              </w:rPr>
            </w:rPrChange>
          </w:rPr>
          <w:t>80</w:t>
        </w:r>
      </w:ins>
      <w:commentRangeEnd w:id="1071"/>
      <w:ins w:id="1075" w:author="L-B" w:date="2018-10-17T10:33:00Z">
        <w:r w:rsidR="00B53519" w:rsidRPr="0088310C">
          <w:rPr>
            <w:rStyle w:val="CommentReference"/>
          </w:rPr>
          <w:commentReference w:id="1071"/>
        </w:r>
      </w:ins>
      <w:del w:id="1076" w:author="L-B" w:date="2018-10-17T10:28:00Z">
        <w:r w:rsidR="008A418F" w:rsidRPr="0088310C" w:rsidDel="0056347A">
          <w:rPr>
            <w:rFonts w:eastAsiaTheme="minorEastAsia"/>
            <w:rPrChange w:id="1077" w:author="L-B" w:date="2018-10-18T03:40:00Z">
              <w:rPr>
                <w:rFonts w:eastAsiaTheme="minorEastAsia"/>
              </w:rPr>
            </w:rPrChange>
          </w:rPr>
          <w:delText>75</w:delText>
        </w:r>
      </w:del>
      <w:r w:rsidR="008A418F" w:rsidRPr="0088310C">
        <w:rPr>
          <w:rFonts w:eastAsiaTheme="minorEastAsia"/>
          <w:rPrChange w:id="1078" w:author="L-B" w:date="2018-10-18T03:40:00Z">
            <w:rPr>
              <w:rFonts w:eastAsiaTheme="minorEastAsia"/>
            </w:rPr>
          </w:rPrChange>
        </w:rPr>
        <w:t>)</w:t>
      </w:r>
    </w:p>
    <w:p w14:paraId="0EE29070" w14:textId="77777777" w:rsidR="006B2BE8" w:rsidRPr="0088310C" w:rsidRDefault="006B2BE8" w:rsidP="006B2BE8"/>
    <w:p w14:paraId="54EB6F1E" w14:textId="4D417F32" w:rsidR="00E93D91" w:rsidRPr="0088310C" w:rsidRDefault="00570585" w:rsidP="004F2611">
      <w:pPr>
        <w:pStyle w:val="BodyText"/>
        <w:jc w:val="center"/>
      </w:pPr>
      <w:r w:rsidRPr="0088310C">
        <w:rPr>
          <w:noProof/>
          <w:lang w:eastAsia="en-IE"/>
          <w:rPrChange w:id="1079" w:author="L-B" w:date="2018-10-18T03:40:00Z">
            <w:rPr>
              <w:noProof/>
              <w:lang w:val="en-IE" w:eastAsia="en-IE"/>
            </w:rPr>
          </w:rPrChange>
        </w:rPr>
        <w:drawing>
          <wp:inline distT="0" distB="0" distL="0" distR="0" wp14:anchorId="006ACA5D" wp14:editId="2368FA1E">
            <wp:extent cx="4320000" cy="900000"/>
            <wp:effectExtent l="0" t="0" r="4445"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20000" cy="900000"/>
                    </a:xfrm>
                    <a:prstGeom prst="rect">
                      <a:avLst/>
                    </a:prstGeom>
                    <a:noFill/>
                    <a:ln>
                      <a:noFill/>
                    </a:ln>
                  </pic:spPr>
                </pic:pic>
              </a:graphicData>
            </a:graphic>
          </wp:inline>
        </w:drawing>
      </w:r>
    </w:p>
    <w:p w14:paraId="33FC74F5" w14:textId="298F574A" w:rsidR="001A546A" w:rsidRPr="0088310C" w:rsidRDefault="006B2BE8">
      <w:pPr>
        <w:pStyle w:val="Caption"/>
        <w:rPr>
          <w:ins w:id="1080" w:author="L-B" w:date="2018-10-17T08:32:00Z"/>
        </w:rPr>
      </w:pPr>
      <w:bookmarkStart w:id="1081" w:name="_Toc527535378"/>
      <w:r w:rsidRPr="0088310C">
        <w:lastRenderedPageBreak/>
        <w:t xml:space="preserve">Figure </w:t>
      </w:r>
      <w:r w:rsidRPr="0088310C">
        <w:rPr>
          <w:rPrChange w:id="1082" w:author="L-B" w:date="2018-10-18T03:40:00Z">
            <w:rPr/>
          </w:rPrChange>
        </w:rPr>
        <w:fldChar w:fldCharType="begin"/>
      </w:r>
      <w:r w:rsidRPr="0088310C">
        <w:instrText xml:space="preserve"> SEQ Figure \* ARABIC </w:instrText>
      </w:r>
      <w:r w:rsidRPr="0088310C">
        <w:rPr>
          <w:rPrChange w:id="1083" w:author="L-B" w:date="2018-10-18T03:40:00Z">
            <w:rPr/>
          </w:rPrChange>
        </w:rPr>
        <w:fldChar w:fldCharType="separate"/>
      </w:r>
      <w:r w:rsidR="000D7C70" w:rsidRPr="0088310C">
        <w:rPr>
          <w:noProof/>
        </w:rPr>
        <w:t>1</w:t>
      </w:r>
      <w:r w:rsidRPr="0088310C">
        <w:rPr>
          <w:rPrChange w:id="1084" w:author="L-B" w:date="2018-10-18T03:40:00Z">
            <w:rPr/>
          </w:rPrChange>
        </w:rPr>
        <w:fldChar w:fldCharType="end"/>
      </w:r>
      <w:r w:rsidRPr="0088310C">
        <w:t xml:space="preserve"> Quantities for Allard’s law</w:t>
      </w:r>
      <w:bookmarkEnd w:id="1081"/>
    </w:p>
    <w:p w14:paraId="7B14746A" w14:textId="77777777" w:rsidR="0056746D" w:rsidRPr="0088310C" w:rsidRDefault="0056746D">
      <w:pPr>
        <w:rPr>
          <w:ins w:id="1085" w:author="L-B" w:date="2018-10-17T08:29:00Z"/>
          <w:rPrChange w:id="1086" w:author="L-B" w:date="2018-10-18T03:40:00Z">
            <w:rPr>
              <w:ins w:id="1087" w:author="L-B" w:date="2018-10-17T08:29:00Z"/>
            </w:rPr>
          </w:rPrChange>
        </w:rPr>
        <w:pPrChange w:id="1088" w:author="L-B" w:date="2018-10-17T08:32:00Z">
          <w:pPr>
            <w:pStyle w:val="Caption"/>
          </w:pPr>
        </w:pPrChange>
      </w:pPr>
    </w:p>
    <w:p w14:paraId="5A0C50CC" w14:textId="792501BE" w:rsidR="0056746D" w:rsidRPr="0088310C" w:rsidDel="002879E7" w:rsidRDefault="0056746D">
      <w:pPr>
        <w:rPr>
          <w:ins w:id="1089" w:author="ceres PC" w:date="2018-10-17T10:15:00Z"/>
          <w:del w:id="1090" w:author="L-B" w:date="2018-10-17T09:20:00Z"/>
          <w:rPrChange w:id="1091" w:author="L-B" w:date="2018-10-18T03:40:00Z">
            <w:rPr>
              <w:ins w:id="1092" w:author="ceres PC" w:date="2018-10-17T10:15:00Z"/>
              <w:del w:id="1093" w:author="L-B" w:date="2018-10-17T09:20:00Z"/>
            </w:rPr>
          </w:rPrChange>
        </w:rPr>
        <w:pPrChange w:id="1094" w:author="L-B" w:date="2018-10-17T08:29:00Z">
          <w:pPr>
            <w:pStyle w:val="Caption"/>
          </w:pPr>
        </w:pPrChange>
      </w:pPr>
    </w:p>
    <w:p w14:paraId="2EFAC5B3" w14:textId="77777777" w:rsidR="0056746D" w:rsidRPr="0088310C" w:rsidRDefault="0056746D" w:rsidP="0056746D">
      <w:pPr>
        <w:keepNext/>
        <w:keepLines/>
        <w:numPr>
          <w:ilvl w:val="1"/>
          <w:numId w:val="15"/>
        </w:numPr>
        <w:ind w:right="709"/>
        <w:outlineLvl w:val="1"/>
        <w:rPr>
          <w:rFonts w:asciiTheme="majorHAnsi" w:eastAsiaTheme="majorEastAsia" w:hAnsiTheme="majorHAnsi" w:cstheme="majorBidi"/>
          <w:b/>
          <w:bCs/>
          <w:caps/>
          <w:color w:val="407EC9"/>
          <w:sz w:val="24"/>
          <w:szCs w:val="24"/>
        </w:rPr>
      </w:pPr>
      <w:bookmarkStart w:id="1095" w:name="_Toc491867381"/>
      <w:bookmarkStart w:id="1096" w:name="_Toc527537027"/>
      <w:r w:rsidRPr="0088310C">
        <w:rPr>
          <w:rFonts w:asciiTheme="majorHAnsi" w:eastAsiaTheme="majorEastAsia" w:hAnsiTheme="majorHAnsi" w:cstheme="majorBidi"/>
          <w:b/>
          <w:bCs/>
          <w:caps/>
          <w:color w:val="407EC9"/>
          <w:sz w:val="24"/>
          <w:szCs w:val="24"/>
        </w:rPr>
        <w:t>Luminous intensity calculations</w:t>
      </w:r>
      <w:bookmarkEnd w:id="1095"/>
    </w:p>
    <w:p w14:paraId="657F2F8E" w14:textId="77777777" w:rsidR="0056746D" w:rsidRPr="0088310C" w:rsidRDefault="0056746D" w:rsidP="0056746D">
      <w:pPr>
        <w:pBdr>
          <w:bottom w:val="single" w:sz="4" w:space="1" w:color="575756"/>
        </w:pBdr>
        <w:spacing w:after="60" w:line="110" w:lineRule="exact"/>
        <w:ind w:right="8787"/>
        <w:rPr>
          <w:color w:val="000000" w:themeColor="text1"/>
          <w:sz w:val="22"/>
        </w:rPr>
      </w:pPr>
    </w:p>
    <w:p w14:paraId="5B503805" w14:textId="797E5636" w:rsidR="0056746D" w:rsidRPr="0088310C" w:rsidRDefault="0056746D" w:rsidP="0056746D">
      <w:pPr>
        <w:spacing w:after="120"/>
        <w:rPr>
          <w:sz w:val="22"/>
        </w:rPr>
      </w:pPr>
      <w:r w:rsidRPr="0088310C">
        <w:rPr>
          <w:sz w:val="22"/>
        </w:rPr>
        <w:t xml:space="preserve">Rearranging </w:t>
      </w:r>
      <w:r w:rsidRPr="0088310C">
        <w:rPr>
          <w:sz w:val="22"/>
          <w:rPrChange w:id="1097" w:author="L-B" w:date="2018-10-18T03:40:00Z">
            <w:rPr>
              <w:sz w:val="22"/>
            </w:rPr>
          </w:rPrChange>
        </w:rPr>
        <w:fldChar w:fldCharType="begin"/>
      </w:r>
      <w:r w:rsidRPr="0088310C">
        <w:rPr>
          <w:sz w:val="22"/>
        </w:rPr>
        <w:instrText xml:space="preserve"> REF _Ref460564169 \h </w:instrText>
      </w:r>
      <w:r w:rsidRPr="0088310C">
        <w:rPr>
          <w:sz w:val="22"/>
          <w:rPrChange w:id="1098" w:author="L-B" w:date="2018-10-18T03:40:00Z">
            <w:rPr>
              <w:sz w:val="22"/>
            </w:rPr>
          </w:rPrChange>
        </w:rPr>
      </w:r>
      <w:r w:rsidRPr="0088310C">
        <w:rPr>
          <w:sz w:val="22"/>
          <w:rPrChange w:id="1099" w:author="L-B" w:date="2018-10-18T03:40:00Z">
            <w:rPr>
              <w:sz w:val="22"/>
            </w:rPr>
          </w:rPrChange>
        </w:rPr>
        <w:fldChar w:fldCharType="separate"/>
      </w:r>
      <w:r w:rsidRPr="0088310C">
        <w:rPr>
          <w:sz w:val="22"/>
        </w:rPr>
        <w:t xml:space="preserve">Equation </w:t>
      </w:r>
      <w:r w:rsidRPr="0088310C">
        <w:rPr>
          <w:noProof/>
          <w:sz w:val="22"/>
        </w:rPr>
        <w:t>1</w:t>
      </w:r>
      <w:r w:rsidRPr="0088310C">
        <w:rPr>
          <w:sz w:val="22"/>
          <w:rPrChange w:id="1100" w:author="L-B" w:date="2018-10-18T03:40:00Z">
            <w:rPr>
              <w:sz w:val="22"/>
            </w:rPr>
          </w:rPrChange>
        </w:rPr>
        <w:fldChar w:fldCharType="end"/>
      </w:r>
      <w:r w:rsidRPr="0088310C">
        <w:rPr>
          <w:sz w:val="22"/>
        </w:rPr>
        <w:t xml:space="preserve"> </w:t>
      </w:r>
      <w:r w:rsidR="009D180F" w:rsidRPr="0088310C">
        <w:rPr>
          <w:sz w:val="22"/>
        </w:rPr>
        <w:t xml:space="preserve">(Allard’s Law) </w:t>
      </w:r>
      <w:r w:rsidRPr="0088310C">
        <w:rPr>
          <w:sz w:val="22"/>
        </w:rPr>
        <w:t>gives an equation to calculate the luminous intensity of a marine signal light.</w:t>
      </w:r>
    </w:p>
    <w:p w14:paraId="2F820510" w14:textId="055902B9" w:rsidR="0056746D" w:rsidRPr="0088310C" w:rsidRDefault="0056746D" w:rsidP="0056746D">
      <w:pPr>
        <w:rPr>
          <w:b/>
          <w:bCs/>
          <w:i/>
          <w:color w:val="575756"/>
          <w:sz w:val="22"/>
          <w:u w:val="single"/>
        </w:rPr>
      </w:pPr>
      <w:bookmarkStart w:id="1101" w:name="_Toc491770922"/>
      <w:r w:rsidRPr="0088310C">
        <w:rPr>
          <w:b/>
          <w:bCs/>
          <w:i/>
          <w:color w:val="575756"/>
          <w:sz w:val="22"/>
          <w:u w:val="single"/>
        </w:rPr>
        <w:t xml:space="preserve">Equation </w:t>
      </w:r>
      <w:r w:rsidRPr="0088310C">
        <w:rPr>
          <w:b/>
          <w:bCs/>
          <w:i/>
          <w:color w:val="575756"/>
          <w:sz w:val="22"/>
          <w:u w:val="single"/>
          <w:rPrChange w:id="1102" w:author="L-B" w:date="2018-10-18T03:40:00Z">
            <w:rPr>
              <w:b/>
              <w:bCs/>
              <w:i/>
              <w:color w:val="575756"/>
              <w:sz w:val="22"/>
              <w:u w:val="single"/>
            </w:rPr>
          </w:rPrChange>
        </w:rPr>
        <w:fldChar w:fldCharType="begin"/>
      </w:r>
      <w:r w:rsidRPr="0088310C">
        <w:rPr>
          <w:b/>
          <w:bCs/>
          <w:i/>
          <w:color w:val="575756"/>
          <w:sz w:val="22"/>
          <w:u w:val="single"/>
        </w:rPr>
        <w:instrText xml:space="preserve"> SEQ Equation \* ARABIC </w:instrText>
      </w:r>
      <w:r w:rsidRPr="0088310C">
        <w:rPr>
          <w:b/>
          <w:bCs/>
          <w:i/>
          <w:color w:val="575756"/>
          <w:sz w:val="22"/>
          <w:u w:val="single"/>
          <w:rPrChange w:id="1103" w:author="L-B" w:date="2018-10-18T03:40:00Z">
            <w:rPr>
              <w:b/>
              <w:bCs/>
              <w:i/>
              <w:color w:val="575756"/>
              <w:sz w:val="22"/>
              <w:u w:val="single"/>
            </w:rPr>
          </w:rPrChange>
        </w:rPr>
        <w:fldChar w:fldCharType="separate"/>
      </w:r>
      <w:r w:rsidRPr="0088310C">
        <w:rPr>
          <w:b/>
          <w:bCs/>
          <w:i/>
          <w:noProof/>
          <w:color w:val="575756"/>
          <w:sz w:val="22"/>
          <w:u w:val="single"/>
        </w:rPr>
        <w:t>2</w:t>
      </w:r>
      <w:r w:rsidRPr="0088310C">
        <w:rPr>
          <w:b/>
          <w:bCs/>
          <w:i/>
          <w:color w:val="575756"/>
          <w:sz w:val="22"/>
          <w:u w:val="single"/>
          <w:rPrChange w:id="1104" w:author="L-B" w:date="2018-10-18T03:40:00Z">
            <w:rPr>
              <w:b/>
              <w:bCs/>
              <w:i/>
              <w:color w:val="575756"/>
              <w:sz w:val="22"/>
              <w:u w:val="single"/>
            </w:rPr>
          </w:rPrChange>
        </w:rPr>
        <w:fldChar w:fldCharType="end"/>
      </w:r>
      <w:r w:rsidRPr="0088310C">
        <w:rPr>
          <w:b/>
          <w:bCs/>
          <w:i/>
          <w:color w:val="575756"/>
          <w:sz w:val="22"/>
          <w:u w:val="single"/>
        </w:rPr>
        <w:t xml:space="preserve"> Luminous intensity calculation</w:t>
      </w:r>
      <w:bookmarkEnd w:id="1101"/>
      <w:r w:rsidR="00880288" w:rsidRPr="0088310C">
        <w:rPr>
          <w:b/>
          <w:bCs/>
          <w:i/>
          <w:color w:val="575756"/>
          <w:sz w:val="22"/>
          <w:u w:val="single"/>
        </w:rPr>
        <w:t xml:space="preserve"> </w:t>
      </w:r>
    </w:p>
    <w:p w14:paraId="2A090A36" w14:textId="5F5A7A68" w:rsidR="0056746D" w:rsidRPr="0088310C" w:rsidRDefault="0056746D" w:rsidP="0056746D">
      <w:pPr>
        <w:spacing w:after="120"/>
        <w:rPr>
          <w:rFonts w:eastAsiaTheme="minorEastAsia"/>
          <w:sz w:val="22"/>
        </w:rPr>
      </w:pPr>
      <m:oMathPara>
        <m:oMathParaPr>
          <m:jc m:val="center"/>
        </m:oMathParaPr>
        <m:oMath>
          <m:r>
            <w:rPr>
              <w:rFonts w:ascii="Cambria Math" w:hAnsi="Cambria Math"/>
              <w:sz w:val="22"/>
              <w:rPrChange w:id="1105" w:author="L-B" w:date="2018-10-18T03:40:00Z">
                <w:rPr>
                  <w:rFonts w:ascii="Cambria Math" w:hAnsi="Cambria Math"/>
                  <w:sz w:val="22"/>
                </w:rPr>
              </w:rPrChange>
            </w:rPr>
            <m:t>I=</m:t>
          </m:r>
          <m:sSup>
            <m:sSupPr>
              <m:ctrlPr>
                <w:rPr>
                  <w:rFonts w:ascii="Cambria Math" w:hAnsi="Cambria Math"/>
                  <w:i/>
                  <w:sz w:val="22"/>
                </w:rPr>
              </m:ctrlPr>
            </m:sSupPr>
            <m:e>
              <m:r>
                <w:rPr>
                  <w:rFonts w:ascii="Cambria Math" w:hAnsi="Cambria Math"/>
                  <w:sz w:val="22"/>
                  <w:rPrChange w:id="1106" w:author="L-B" w:date="2018-10-18T03:40:00Z">
                    <w:rPr>
                      <w:rFonts w:ascii="Cambria Math" w:hAnsi="Cambria Math"/>
                      <w:sz w:val="22"/>
                    </w:rPr>
                  </w:rPrChange>
                </w:rPr>
                <m:t>d</m:t>
              </m:r>
            </m:e>
            <m:sup>
              <m:r>
                <w:rPr>
                  <w:rFonts w:ascii="Cambria Math" w:hAnsi="Cambria Math"/>
                  <w:sz w:val="22"/>
                  <w:rPrChange w:id="1107" w:author="L-B" w:date="2018-10-18T03:40:00Z">
                    <w:rPr>
                      <w:rFonts w:ascii="Cambria Math" w:hAnsi="Cambria Math"/>
                      <w:sz w:val="22"/>
                    </w:rPr>
                  </w:rPrChange>
                </w:rPr>
                <m:t>2</m:t>
              </m:r>
            </m:sup>
          </m:sSup>
          <m:r>
            <w:rPr>
              <w:rFonts w:ascii="Cambria Math" w:hAnsi="Cambria Math"/>
              <w:sz w:val="22"/>
              <w:rPrChange w:id="1108" w:author="L-B" w:date="2018-10-18T03:40:00Z">
                <w:rPr>
                  <w:rFonts w:ascii="Cambria Math" w:hAnsi="Cambria Math"/>
                  <w:sz w:val="22"/>
                </w:rPr>
              </w:rPrChange>
            </w:rPr>
            <m:t>*E*</m:t>
          </m:r>
          <m:sSup>
            <m:sSupPr>
              <m:ctrlPr>
                <w:rPr>
                  <w:rFonts w:ascii="Cambria Math" w:hAnsi="Cambria Math"/>
                  <w:i/>
                  <w:sz w:val="22"/>
                </w:rPr>
              </m:ctrlPr>
            </m:sSupPr>
            <m:e>
              <m:r>
                <w:rPr>
                  <w:rFonts w:ascii="Cambria Math" w:hAnsi="Cambria Math"/>
                  <w:sz w:val="22"/>
                  <w:rPrChange w:id="1109" w:author="L-B" w:date="2018-10-18T03:40:00Z">
                    <w:rPr>
                      <w:rFonts w:ascii="Cambria Math" w:hAnsi="Cambria Math"/>
                      <w:sz w:val="22"/>
                    </w:rPr>
                  </w:rPrChange>
                </w:rPr>
                <m:t>0.05</m:t>
              </m:r>
            </m:e>
            <m:sup>
              <m:r>
                <w:rPr>
                  <w:rFonts w:ascii="Cambria Math" w:hAnsi="Cambria Math"/>
                  <w:sz w:val="22"/>
                  <w:rPrChange w:id="1110" w:author="L-B" w:date="2018-10-18T03:40:00Z">
                    <w:rPr>
                      <w:rFonts w:ascii="Cambria Math" w:hAnsi="Cambria Math"/>
                      <w:sz w:val="22"/>
                    </w:rPr>
                  </w:rPrChange>
                </w:rPr>
                <m:t>-</m:t>
              </m:r>
              <m:f>
                <m:fPr>
                  <m:ctrlPr>
                    <w:rPr>
                      <w:rFonts w:ascii="Cambria Math" w:hAnsi="Cambria Math"/>
                      <w:i/>
                      <w:sz w:val="22"/>
                    </w:rPr>
                  </m:ctrlPr>
                </m:fPr>
                <m:num>
                  <m:r>
                    <w:rPr>
                      <w:rFonts w:ascii="Cambria Math" w:hAnsi="Cambria Math"/>
                      <w:sz w:val="22"/>
                      <w:rPrChange w:id="1111" w:author="L-B" w:date="2018-10-18T03:40:00Z">
                        <w:rPr>
                          <w:rFonts w:ascii="Cambria Math" w:hAnsi="Cambria Math"/>
                          <w:sz w:val="22"/>
                        </w:rPr>
                      </w:rPrChange>
                    </w:rPr>
                    <m:t>d</m:t>
                  </m:r>
                </m:num>
                <m:den>
                  <m:r>
                    <w:rPr>
                      <w:rFonts w:ascii="Cambria Math" w:hAnsi="Cambria Math"/>
                      <w:sz w:val="22"/>
                      <w:rPrChange w:id="1112" w:author="L-B" w:date="2018-10-18T03:40:00Z">
                        <w:rPr>
                          <w:rFonts w:ascii="Cambria Math" w:hAnsi="Cambria Math"/>
                          <w:sz w:val="22"/>
                        </w:rPr>
                      </w:rPrChange>
                    </w:rPr>
                    <m:t>V</m:t>
                  </m:r>
                </m:den>
              </m:f>
            </m:sup>
          </m:sSup>
        </m:oMath>
      </m:oMathPara>
    </w:p>
    <w:p w14:paraId="562289A8" w14:textId="77777777" w:rsidR="0056746D" w:rsidRPr="0088310C" w:rsidRDefault="0056746D" w:rsidP="0056746D">
      <w:pPr>
        <w:spacing w:after="120"/>
        <w:rPr>
          <w:sz w:val="22"/>
        </w:rPr>
      </w:pPr>
      <w:r w:rsidRPr="0088310C">
        <w:rPr>
          <w:sz w:val="22"/>
        </w:rPr>
        <w:t xml:space="preserve">The required intensity (I) for a light depends on the zone of utilisation, some fixed values for the illuminance at the eye of the observer and the meteorological visibility. </w:t>
      </w:r>
    </w:p>
    <w:p w14:paraId="0607CB46" w14:textId="77777777" w:rsidR="0056746D" w:rsidRPr="0088310C" w:rsidRDefault="0056746D" w:rsidP="0056746D">
      <w:pPr>
        <w:spacing w:after="120"/>
        <w:jc w:val="center"/>
        <w:rPr>
          <w:rFonts w:eastAsiaTheme="minorEastAsia"/>
          <w:color w:val="000000" w:themeColor="text1"/>
          <w:sz w:val="22"/>
        </w:rPr>
      </w:pPr>
      <w:commentRangeStart w:id="1113"/>
      <w:r w:rsidRPr="0088310C">
        <w:rPr>
          <w:noProof/>
          <w:color w:val="000000" w:themeColor="text1"/>
          <w:sz w:val="22"/>
          <w:lang w:eastAsia="en-IE"/>
          <w:rPrChange w:id="1114" w:author="L-B" w:date="2018-10-18T03:40:00Z">
            <w:rPr>
              <w:noProof/>
              <w:color w:val="000000" w:themeColor="text1"/>
              <w:sz w:val="22"/>
              <w:lang w:val="en-IE" w:eastAsia="en-IE"/>
            </w:rPr>
          </w:rPrChange>
        </w:rPr>
        <w:drawing>
          <wp:inline distT="0" distB="0" distL="0" distR="0" wp14:anchorId="4DF05146" wp14:editId="176AD9ED">
            <wp:extent cx="2880000" cy="1854000"/>
            <wp:effectExtent l="0" t="0" r="0" b="0"/>
            <wp:docPr id="207"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0000" cy="1854000"/>
                    </a:xfrm>
                    <a:prstGeom prst="rect">
                      <a:avLst/>
                    </a:prstGeom>
                    <a:noFill/>
                    <a:ln>
                      <a:noFill/>
                    </a:ln>
                  </pic:spPr>
                </pic:pic>
              </a:graphicData>
            </a:graphic>
          </wp:inline>
        </w:drawing>
      </w:r>
      <w:commentRangeEnd w:id="1113"/>
      <w:r w:rsidR="0035324C" w:rsidRPr="0088310C">
        <w:rPr>
          <w:rStyle w:val="CommentReference"/>
        </w:rPr>
        <w:commentReference w:id="1113"/>
      </w:r>
    </w:p>
    <w:p w14:paraId="740DFCB7" w14:textId="2B8FB744" w:rsidR="0056746D" w:rsidRPr="0088310C" w:rsidRDefault="0056746D" w:rsidP="0056746D">
      <w:pPr>
        <w:rPr>
          <w:b/>
          <w:bCs/>
          <w:i/>
          <w:color w:val="000000" w:themeColor="text1"/>
          <w:sz w:val="22"/>
          <w:u w:val="single"/>
        </w:rPr>
      </w:pPr>
      <w:bookmarkStart w:id="1115" w:name="_Toc491867294"/>
      <w:r w:rsidRPr="0088310C">
        <w:rPr>
          <w:b/>
          <w:bCs/>
          <w:i/>
          <w:color w:val="000000" w:themeColor="text1"/>
          <w:sz w:val="22"/>
          <w:u w:val="single"/>
        </w:rPr>
        <w:t xml:space="preserve">Figure </w:t>
      </w:r>
      <w:r w:rsidRPr="0088310C">
        <w:rPr>
          <w:b/>
          <w:bCs/>
          <w:i/>
          <w:color w:val="000000" w:themeColor="text1"/>
          <w:sz w:val="22"/>
          <w:u w:val="single"/>
          <w:rPrChange w:id="1116" w:author="L-B" w:date="2018-10-18T03:40:00Z">
            <w:rPr>
              <w:b/>
              <w:bCs/>
              <w:i/>
              <w:color w:val="000000" w:themeColor="text1"/>
              <w:sz w:val="22"/>
              <w:u w:val="single"/>
            </w:rPr>
          </w:rPrChange>
        </w:rPr>
        <w:fldChar w:fldCharType="begin"/>
      </w:r>
      <w:r w:rsidRPr="0088310C">
        <w:rPr>
          <w:b/>
          <w:bCs/>
          <w:i/>
          <w:color w:val="000000" w:themeColor="text1"/>
          <w:sz w:val="22"/>
          <w:u w:val="single"/>
        </w:rPr>
        <w:instrText xml:space="preserve"> SEQ Figure \* ARABIC </w:instrText>
      </w:r>
      <w:r w:rsidRPr="0088310C">
        <w:rPr>
          <w:b/>
          <w:bCs/>
          <w:i/>
          <w:color w:val="000000" w:themeColor="text1"/>
          <w:sz w:val="22"/>
          <w:u w:val="single"/>
          <w:rPrChange w:id="1117" w:author="L-B" w:date="2018-10-18T03:40:00Z">
            <w:rPr>
              <w:b/>
              <w:bCs/>
              <w:i/>
              <w:color w:val="000000" w:themeColor="text1"/>
              <w:sz w:val="22"/>
              <w:u w:val="single"/>
            </w:rPr>
          </w:rPrChange>
        </w:rPr>
        <w:fldChar w:fldCharType="separate"/>
      </w:r>
      <w:r w:rsidRPr="0088310C">
        <w:rPr>
          <w:b/>
          <w:bCs/>
          <w:i/>
          <w:noProof/>
          <w:color w:val="000000" w:themeColor="text1"/>
          <w:sz w:val="22"/>
          <w:u w:val="single"/>
        </w:rPr>
        <w:t>2</w:t>
      </w:r>
      <w:r w:rsidRPr="0088310C">
        <w:rPr>
          <w:b/>
          <w:bCs/>
          <w:i/>
          <w:color w:val="000000" w:themeColor="text1"/>
          <w:sz w:val="22"/>
          <w:u w:val="single"/>
          <w:rPrChange w:id="1118" w:author="L-B" w:date="2018-10-18T03:40:00Z">
            <w:rPr>
              <w:b/>
              <w:bCs/>
              <w:i/>
              <w:color w:val="000000" w:themeColor="text1"/>
              <w:sz w:val="22"/>
              <w:u w:val="single"/>
            </w:rPr>
          </w:rPrChange>
        </w:rPr>
        <w:fldChar w:fldCharType="end"/>
      </w:r>
      <w:r w:rsidRPr="0088310C">
        <w:rPr>
          <w:b/>
          <w:bCs/>
          <w:i/>
          <w:color w:val="000000" w:themeColor="text1"/>
          <w:sz w:val="22"/>
          <w:u w:val="single"/>
        </w:rPr>
        <w:t xml:space="preserve"> Example of a zone of utilisation (red striped)</w:t>
      </w:r>
      <w:bookmarkEnd w:id="1115"/>
    </w:p>
    <w:p w14:paraId="57A4F2D6" w14:textId="77777777" w:rsidR="0056746D" w:rsidRPr="0088310C" w:rsidRDefault="0056746D" w:rsidP="0056746D">
      <w:pPr>
        <w:rPr>
          <w:color w:val="000000" w:themeColor="text1"/>
        </w:rPr>
      </w:pPr>
    </w:p>
    <w:p w14:paraId="6E04ED68" w14:textId="351863C0" w:rsidR="0056746D" w:rsidRPr="0088310C" w:rsidRDefault="0056746D" w:rsidP="0056746D">
      <w:pPr>
        <w:spacing w:after="120"/>
        <w:rPr>
          <w:sz w:val="22"/>
        </w:rPr>
      </w:pPr>
      <w:r w:rsidRPr="0088310C">
        <w:rPr>
          <w:sz w:val="22"/>
        </w:rPr>
        <w:t xml:space="preserve">The zone of utilisation is usually limited by the maximum and minimum useful distances </w:t>
      </w:r>
      <m:oMath>
        <m:sSub>
          <m:sSubPr>
            <m:ctrlPr>
              <w:rPr>
                <w:rFonts w:ascii="Cambria Math" w:hAnsi="Cambria Math"/>
                <w:i/>
                <w:sz w:val="22"/>
              </w:rPr>
            </m:ctrlPr>
          </m:sSubPr>
          <m:e>
            <m:r>
              <w:rPr>
                <w:rFonts w:ascii="Cambria Math" w:hAnsi="Cambria Math"/>
                <w:sz w:val="22"/>
                <w:rPrChange w:id="1119" w:author="L-B" w:date="2018-10-18T03:40:00Z">
                  <w:rPr>
                    <w:rFonts w:ascii="Cambria Math" w:hAnsi="Cambria Math"/>
                    <w:sz w:val="22"/>
                  </w:rPr>
                </w:rPrChange>
              </w:rPr>
              <m:t>D</m:t>
            </m:r>
          </m:e>
          <m:sub>
            <m:r>
              <w:rPr>
                <w:rFonts w:ascii="Cambria Math" w:hAnsi="Cambria Math"/>
                <w:sz w:val="22"/>
                <w:rPrChange w:id="1120" w:author="L-B" w:date="2018-10-18T03:40:00Z">
                  <w:rPr>
                    <w:rFonts w:ascii="Cambria Math" w:hAnsi="Cambria Math"/>
                    <w:sz w:val="22"/>
                  </w:rPr>
                </w:rPrChange>
              </w:rPr>
              <m:t>max</m:t>
            </m:r>
          </m:sub>
        </m:sSub>
      </m:oMath>
      <w:r w:rsidRPr="0088310C">
        <w:rPr>
          <w:sz w:val="22"/>
        </w:rPr>
        <w:t xml:space="preserve"> and </w:t>
      </w:r>
      <m:oMath>
        <m:sSub>
          <m:sSubPr>
            <m:ctrlPr>
              <w:rPr>
                <w:rFonts w:ascii="Cambria Math" w:hAnsi="Cambria Math"/>
                <w:i/>
                <w:sz w:val="22"/>
              </w:rPr>
            </m:ctrlPr>
          </m:sSubPr>
          <m:e>
            <m:r>
              <w:rPr>
                <w:rFonts w:ascii="Cambria Math" w:hAnsi="Cambria Math"/>
                <w:sz w:val="22"/>
                <w:rPrChange w:id="1121" w:author="L-B" w:date="2018-10-18T03:40:00Z">
                  <w:rPr>
                    <w:rFonts w:ascii="Cambria Math" w:hAnsi="Cambria Math"/>
                    <w:sz w:val="22"/>
                  </w:rPr>
                </w:rPrChange>
              </w:rPr>
              <m:t>D</m:t>
            </m:r>
          </m:e>
          <m:sub>
            <m:r>
              <w:rPr>
                <w:rFonts w:ascii="Cambria Math" w:hAnsi="Cambria Math"/>
                <w:sz w:val="22"/>
                <w:rPrChange w:id="1122" w:author="L-B" w:date="2018-10-18T03:40:00Z">
                  <w:rPr>
                    <w:rFonts w:ascii="Cambria Math" w:hAnsi="Cambria Math"/>
                    <w:sz w:val="22"/>
                  </w:rPr>
                </w:rPrChange>
              </w:rPr>
              <m:t>min</m:t>
            </m:r>
          </m:sub>
        </m:sSub>
      </m:oMath>
      <w:r w:rsidRPr="0088310C">
        <w:rPr>
          <w:sz w:val="22"/>
        </w:rPr>
        <w:t>.</w:t>
      </w:r>
    </w:p>
    <w:p w14:paraId="4E149DAD" w14:textId="71D339B1" w:rsidR="0056746D" w:rsidRPr="0088310C" w:rsidRDefault="0056746D" w:rsidP="0056746D">
      <w:pPr>
        <w:spacing w:after="120"/>
        <w:rPr>
          <w:sz w:val="22"/>
        </w:rPr>
      </w:pPr>
      <w:r w:rsidRPr="0088310C">
        <w:rPr>
          <w:sz w:val="22"/>
        </w:rPr>
        <w:t xml:space="preserve">The maximum distance </w:t>
      </w:r>
      <m:oMath>
        <m:sSub>
          <m:sSubPr>
            <m:ctrlPr>
              <w:rPr>
                <w:rFonts w:ascii="Cambria Math" w:hAnsi="Cambria Math"/>
                <w:i/>
                <w:sz w:val="22"/>
              </w:rPr>
            </m:ctrlPr>
          </m:sSubPr>
          <m:e>
            <m:r>
              <w:rPr>
                <w:rFonts w:ascii="Cambria Math" w:hAnsi="Cambria Math"/>
                <w:sz w:val="22"/>
                <w:rPrChange w:id="1123" w:author="L-B" w:date="2018-10-18T03:40:00Z">
                  <w:rPr>
                    <w:rFonts w:ascii="Cambria Math" w:hAnsi="Cambria Math"/>
                    <w:sz w:val="22"/>
                  </w:rPr>
                </w:rPrChange>
              </w:rPr>
              <m:t>D</m:t>
            </m:r>
          </m:e>
          <m:sub>
            <m:r>
              <w:rPr>
                <w:rFonts w:ascii="Cambria Math" w:hAnsi="Cambria Math"/>
                <w:sz w:val="22"/>
                <w:rPrChange w:id="1124" w:author="L-B" w:date="2018-10-18T03:40:00Z">
                  <w:rPr>
                    <w:rFonts w:ascii="Cambria Math" w:hAnsi="Cambria Math"/>
                    <w:sz w:val="22"/>
                  </w:rPr>
                </w:rPrChange>
              </w:rPr>
              <m:t>max</m:t>
            </m:r>
          </m:sub>
        </m:sSub>
      </m:oMath>
      <w:r w:rsidRPr="0088310C">
        <w:rPr>
          <w:sz w:val="22"/>
        </w:rPr>
        <w:t xml:space="preserve"> determines the minimum luminous intensity the light should have. When approaching the light, the </w:t>
      </w:r>
      <w:r w:rsidR="000147A7" w:rsidRPr="0088310C">
        <w:rPr>
          <w:sz w:val="22"/>
        </w:rPr>
        <w:t>i</w:t>
      </w:r>
      <w:r w:rsidRPr="0088310C">
        <w:rPr>
          <w:sz w:val="22"/>
        </w:rPr>
        <w:t xml:space="preserve">lluminance at the eye becomes greater. If the illuminance becomes too high at minimum viewing distance </w:t>
      </w:r>
      <m:oMath>
        <m:sSub>
          <m:sSubPr>
            <m:ctrlPr>
              <w:rPr>
                <w:rFonts w:ascii="Cambria Math" w:hAnsi="Cambria Math"/>
                <w:i/>
                <w:sz w:val="22"/>
              </w:rPr>
            </m:ctrlPr>
          </m:sSubPr>
          <m:e>
            <m:r>
              <w:rPr>
                <w:rFonts w:ascii="Cambria Math" w:hAnsi="Cambria Math"/>
                <w:sz w:val="22"/>
                <w:rPrChange w:id="1125" w:author="L-B" w:date="2018-10-18T03:40:00Z">
                  <w:rPr>
                    <w:rFonts w:ascii="Cambria Math" w:hAnsi="Cambria Math"/>
                    <w:sz w:val="22"/>
                  </w:rPr>
                </w:rPrChange>
              </w:rPr>
              <m:t>D</m:t>
            </m:r>
          </m:e>
          <m:sub>
            <m:r>
              <w:rPr>
                <w:rFonts w:ascii="Cambria Math" w:hAnsi="Cambria Math"/>
                <w:sz w:val="22"/>
                <w:rPrChange w:id="1126" w:author="L-B" w:date="2018-10-18T03:40:00Z">
                  <w:rPr>
                    <w:rFonts w:ascii="Cambria Math" w:hAnsi="Cambria Math"/>
                    <w:sz w:val="22"/>
                  </w:rPr>
                </w:rPrChange>
              </w:rPr>
              <m:t>min</m:t>
            </m:r>
          </m:sub>
        </m:sSub>
      </m:oMath>
      <w:r w:rsidRPr="0088310C">
        <w:rPr>
          <w:sz w:val="22"/>
        </w:rPr>
        <w:t xml:space="preserve"> , glare can occur. </w:t>
      </w:r>
      <m:oMath>
        <m:sSub>
          <m:sSubPr>
            <m:ctrlPr>
              <w:rPr>
                <w:rFonts w:ascii="Cambria Math" w:hAnsi="Cambria Math"/>
                <w:i/>
                <w:sz w:val="22"/>
              </w:rPr>
            </m:ctrlPr>
          </m:sSubPr>
          <m:e>
            <m:r>
              <w:rPr>
                <w:rFonts w:ascii="Cambria Math" w:hAnsi="Cambria Math"/>
                <w:sz w:val="22"/>
                <w:rPrChange w:id="1127" w:author="L-B" w:date="2018-10-18T03:40:00Z">
                  <w:rPr>
                    <w:rFonts w:ascii="Cambria Math" w:hAnsi="Cambria Math"/>
                    <w:sz w:val="22"/>
                  </w:rPr>
                </w:rPrChange>
              </w:rPr>
              <m:t>D</m:t>
            </m:r>
          </m:e>
          <m:sub>
            <m:r>
              <w:rPr>
                <w:rFonts w:ascii="Cambria Math" w:hAnsi="Cambria Math"/>
                <w:sz w:val="22"/>
                <w:rPrChange w:id="1128" w:author="L-B" w:date="2018-10-18T03:40:00Z">
                  <w:rPr>
                    <w:rFonts w:ascii="Cambria Math" w:hAnsi="Cambria Math"/>
                    <w:sz w:val="22"/>
                  </w:rPr>
                </w:rPrChange>
              </w:rPr>
              <m:t>min</m:t>
            </m:r>
          </m:sub>
        </m:sSub>
      </m:oMath>
      <w:r w:rsidRPr="0088310C">
        <w:rPr>
          <w:sz w:val="22"/>
        </w:rPr>
        <w:t xml:space="preserve"> can therefore be used to calculate a maximum luminous intensity for a light.</w:t>
      </w:r>
    </w:p>
    <w:p w14:paraId="07F1C919" w14:textId="77777777" w:rsidR="0056746D" w:rsidRPr="0088310C" w:rsidRDefault="0056746D" w:rsidP="0056746D">
      <w:pPr>
        <w:rPr>
          <w:rFonts w:eastAsiaTheme="minorEastAsia"/>
          <w:sz w:val="22"/>
        </w:rPr>
      </w:pPr>
    </w:p>
    <w:p w14:paraId="61BC6FFD" w14:textId="77777777" w:rsidR="0056746D" w:rsidRPr="0088310C" w:rsidRDefault="0056746D" w:rsidP="0056746D">
      <w:pPr>
        <w:keepNext/>
        <w:keepLines/>
        <w:numPr>
          <w:ilvl w:val="2"/>
          <w:numId w:val="15"/>
        </w:numPr>
        <w:ind w:right="851"/>
        <w:outlineLvl w:val="2"/>
        <w:rPr>
          <w:rFonts w:asciiTheme="majorHAnsi" w:eastAsiaTheme="majorEastAsia" w:hAnsiTheme="majorHAnsi" w:cstheme="majorBidi"/>
          <w:b/>
          <w:bCs/>
          <w:smallCaps/>
          <w:color w:val="407EC9"/>
          <w:sz w:val="22"/>
        </w:rPr>
      </w:pPr>
      <w:bookmarkStart w:id="1129" w:name="_Toc491867382"/>
      <w:r w:rsidRPr="0088310C">
        <w:rPr>
          <w:rFonts w:asciiTheme="majorHAnsi" w:eastAsiaTheme="majorEastAsia" w:hAnsiTheme="majorHAnsi" w:cstheme="majorBidi"/>
          <w:b/>
          <w:bCs/>
          <w:smallCaps/>
          <w:color w:val="407EC9"/>
          <w:sz w:val="22"/>
        </w:rPr>
        <w:t xml:space="preserve">Minimum luminous intensity </w:t>
      </w:r>
      <w:bookmarkEnd w:id="1129"/>
    </w:p>
    <w:p w14:paraId="152127B0" w14:textId="77777777" w:rsidR="0056746D" w:rsidRPr="0088310C" w:rsidRDefault="0056746D" w:rsidP="0056746D">
      <w:pPr>
        <w:spacing w:after="120"/>
        <w:rPr>
          <w:sz w:val="22"/>
        </w:rPr>
      </w:pPr>
      <w:r w:rsidRPr="0088310C">
        <w:rPr>
          <w:sz w:val="22"/>
        </w:rPr>
        <w:t>The calculation of the required luminous intensity of a marine signal light is based on the input of</w:t>
      </w:r>
    </w:p>
    <w:p w14:paraId="33FC3832" w14:textId="77777777" w:rsidR="0056746D" w:rsidRPr="0088310C" w:rsidRDefault="0056746D">
      <w:pPr>
        <w:pStyle w:val="ListParagraph"/>
        <w:numPr>
          <w:ilvl w:val="0"/>
          <w:numId w:val="51"/>
        </w:numPr>
        <w:spacing w:after="120"/>
        <w:rPr>
          <w:color w:val="000000" w:themeColor="text1"/>
          <w:sz w:val="22"/>
          <w:rPrChange w:id="1130" w:author="L-B" w:date="2018-10-18T03:40:00Z">
            <w:rPr>
              <w:lang w:val="fr-FR"/>
            </w:rPr>
          </w:rPrChange>
        </w:rPr>
        <w:pPrChange w:id="1131" w:author="L-B" w:date="2018-10-17T08:39:00Z">
          <w:pPr>
            <w:spacing w:after="120"/>
            <w:ind w:left="425" w:hanging="425"/>
          </w:pPr>
        </w:pPrChange>
      </w:pPr>
      <w:r w:rsidRPr="0088310C">
        <w:rPr>
          <w:color w:val="000000" w:themeColor="text1"/>
          <w:sz w:val="22"/>
          <w:rPrChange w:id="1132" w:author="L-B" w:date="2018-10-18T03:40:00Z">
            <w:rPr>
              <w:lang w:val="fr-FR"/>
            </w:rPr>
          </w:rPrChange>
        </w:rPr>
        <w:t xml:space="preserve">the maximum distance </w:t>
      </w:r>
      <m:oMath>
        <m:sSub>
          <m:sSubPr>
            <m:ctrlPr>
              <w:rPr>
                <w:rFonts w:ascii="Cambria Math" w:hAnsi="Cambria Math"/>
                <w:i/>
                <w:color w:val="000000" w:themeColor="text1"/>
                <w:sz w:val="22"/>
              </w:rPr>
            </m:ctrlPr>
          </m:sSubPr>
          <m:e>
            <m:r>
              <w:rPr>
                <w:rFonts w:ascii="Cambria Math" w:hAnsi="Cambria Math"/>
                <w:color w:val="000000" w:themeColor="text1"/>
                <w:sz w:val="22"/>
                <w:rPrChange w:id="1133" w:author="L-B" w:date="2018-10-18T03:40:00Z">
                  <w:rPr>
                    <w:rFonts w:ascii="Cambria Math" w:hAnsi="Cambria Math"/>
                    <w:lang w:val="fr-FR"/>
                  </w:rPr>
                </w:rPrChange>
              </w:rPr>
              <m:t>d=D</m:t>
            </m:r>
          </m:e>
          <m:sub>
            <m:r>
              <w:rPr>
                <w:rFonts w:ascii="Cambria Math" w:hAnsi="Cambria Math"/>
                <w:color w:val="000000" w:themeColor="text1"/>
                <w:sz w:val="22"/>
                <w:rPrChange w:id="1134" w:author="L-B" w:date="2018-10-18T03:40:00Z">
                  <w:rPr>
                    <w:rFonts w:ascii="Cambria Math" w:hAnsi="Cambria Math"/>
                    <w:lang w:val="fr-FR"/>
                  </w:rPr>
                </w:rPrChange>
              </w:rPr>
              <m:t>max</m:t>
            </m:r>
          </m:sub>
        </m:sSub>
      </m:oMath>
      <w:r w:rsidRPr="0088310C">
        <w:rPr>
          <w:color w:val="000000" w:themeColor="text1"/>
          <w:sz w:val="22"/>
          <w:rPrChange w:id="1135" w:author="L-B" w:date="2018-10-18T03:40:00Z">
            <w:rPr>
              <w:lang w:val="fr-FR"/>
            </w:rPr>
          </w:rPrChange>
        </w:rPr>
        <w:t xml:space="preserve"> the light will be used,</w:t>
      </w:r>
    </w:p>
    <w:p w14:paraId="6E04A4E9" w14:textId="0F9608A0" w:rsidR="0056746D" w:rsidRPr="0088310C" w:rsidRDefault="0056746D">
      <w:pPr>
        <w:pStyle w:val="ListParagraph"/>
        <w:numPr>
          <w:ilvl w:val="0"/>
          <w:numId w:val="51"/>
        </w:numPr>
        <w:spacing w:after="120"/>
        <w:rPr>
          <w:color w:val="000000" w:themeColor="text1"/>
          <w:sz w:val="22"/>
          <w:rPrChange w:id="1136" w:author="L-B" w:date="2018-10-18T03:40:00Z">
            <w:rPr>
              <w:lang w:val="fr-FR"/>
            </w:rPr>
          </w:rPrChange>
        </w:rPr>
        <w:pPrChange w:id="1137" w:author="L-B" w:date="2018-10-17T08:39:00Z">
          <w:pPr>
            <w:spacing w:after="120"/>
            <w:ind w:left="425" w:hanging="425"/>
          </w:pPr>
        </w:pPrChange>
      </w:pPr>
      <w:r w:rsidRPr="0088310C">
        <w:rPr>
          <w:color w:val="000000" w:themeColor="text1"/>
          <w:sz w:val="22"/>
          <w:rPrChange w:id="1138" w:author="L-B" w:date="2018-10-18T03:40:00Z">
            <w:rPr>
              <w:lang w:val="fr-FR"/>
            </w:rPr>
          </w:rPrChange>
        </w:rPr>
        <w:t xml:space="preserve">the required minimum illuminance </w:t>
      </w:r>
      <m:oMath>
        <m:sSub>
          <m:sSubPr>
            <m:ctrlPr>
              <w:rPr>
                <w:rFonts w:ascii="Cambria Math" w:hAnsi="Cambria Math"/>
                <w:i/>
                <w:color w:val="000000" w:themeColor="text1"/>
                <w:sz w:val="22"/>
              </w:rPr>
            </m:ctrlPr>
          </m:sSubPr>
          <m:e>
            <m:r>
              <w:rPr>
                <w:rFonts w:ascii="Cambria Math" w:hAnsi="Cambria Math"/>
                <w:color w:val="000000" w:themeColor="text1"/>
                <w:sz w:val="22"/>
                <w:rPrChange w:id="1139" w:author="L-B" w:date="2018-10-18T03:40:00Z">
                  <w:rPr>
                    <w:rFonts w:ascii="Cambria Math" w:hAnsi="Cambria Math"/>
                    <w:lang w:val="fr-FR"/>
                  </w:rPr>
                </w:rPrChange>
              </w:rPr>
              <m:t>E=E</m:t>
            </m:r>
          </m:e>
          <m:sub>
            <m:r>
              <w:rPr>
                <w:rFonts w:ascii="Cambria Math" w:hAnsi="Cambria Math"/>
                <w:color w:val="000000" w:themeColor="text1"/>
                <w:sz w:val="22"/>
                <w:rPrChange w:id="1140" w:author="L-B" w:date="2018-10-18T03:40:00Z">
                  <w:rPr>
                    <w:rFonts w:ascii="Cambria Math" w:hAnsi="Cambria Math"/>
                    <w:lang w:val="fr-FR"/>
                  </w:rPr>
                </w:rPrChange>
              </w:rPr>
              <m:t>min</m:t>
            </m:r>
          </m:sub>
        </m:sSub>
      </m:oMath>
      <w:r w:rsidRPr="0088310C">
        <w:rPr>
          <w:color w:val="000000" w:themeColor="text1"/>
          <w:sz w:val="22"/>
          <w:rPrChange w:id="1141" w:author="L-B" w:date="2018-10-18T03:40:00Z">
            <w:rPr>
              <w:lang w:val="fr-FR"/>
            </w:rPr>
          </w:rPrChange>
        </w:rPr>
        <w:t xml:space="preserve"> at the eye of the observer</w:t>
      </w:r>
      <w:r w:rsidR="0027658B" w:rsidRPr="0088310C">
        <w:rPr>
          <w:color w:val="000000" w:themeColor="text1"/>
          <w:sz w:val="22"/>
          <w:rPrChange w:id="1142" w:author="L-B" w:date="2018-10-18T03:40:00Z">
            <w:rPr>
              <w:color w:val="000000" w:themeColor="text1"/>
              <w:sz w:val="22"/>
              <w:lang w:val="fr-FR"/>
            </w:rPr>
          </w:rPrChange>
        </w:rPr>
        <w:t xml:space="preserve"> at </w:t>
      </w:r>
      <m:oMath>
        <m:sSub>
          <m:sSubPr>
            <m:ctrlPr>
              <w:rPr>
                <w:rFonts w:ascii="Cambria Math" w:hAnsi="Cambria Math"/>
                <w:i/>
                <w:color w:val="000000" w:themeColor="text1"/>
                <w:sz w:val="22"/>
              </w:rPr>
            </m:ctrlPr>
          </m:sSubPr>
          <m:e>
            <m:r>
              <w:rPr>
                <w:rFonts w:ascii="Cambria Math" w:hAnsi="Cambria Math"/>
                <w:color w:val="000000" w:themeColor="text1"/>
                <w:sz w:val="22"/>
                <w:rPrChange w:id="1143" w:author="L-B" w:date="2018-10-18T03:40:00Z">
                  <w:rPr>
                    <w:rFonts w:ascii="Cambria Math" w:hAnsi="Cambria Math"/>
                    <w:color w:val="000000" w:themeColor="text1"/>
                    <w:sz w:val="22"/>
                    <w:lang w:val="fr-FR"/>
                  </w:rPr>
                </w:rPrChange>
              </w:rPr>
              <m:t>D</m:t>
            </m:r>
          </m:e>
          <m:sub>
            <m:r>
              <w:rPr>
                <w:rFonts w:ascii="Cambria Math" w:hAnsi="Cambria Math"/>
                <w:color w:val="000000" w:themeColor="text1"/>
                <w:sz w:val="22"/>
                <w:rPrChange w:id="1144" w:author="L-B" w:date="2018-10-18T03:40:00Z">
                  <w:rPr>
                    <w:rFonts w:ascii="Cambria Math" w:hAnsi="Cambria Math"/>
                    <w:color w:val="000000" w:themeColor="text1"/>
                    <w:sz w:val="22"/>
                    <w:lang w:val="fr-FR"/>
                  </w:rPr>
                </w:rPrChange>
              </w:rPr>
              <m:t>max</m:t>
            </m:r>
          </m:sub>
        </m:sSub>
        <m:r>
          <w:rPr>
            <w:rFonts w:ascii="Cambria Math" w:hAnsi="Cambria Math"/>
            <w:color w:val="000000" w:themeColor="text1"/>
            <w:sz w:val="22"/>
            <w:rPrChange w:id="1145" w:author="L-B" w:date="2018-10-18T03:40:00Z">
              <w:rPr>
                <w:rFonts w:ascii="Cambria Math" w:hAnsi="Cambria Math"/>
                <w:color w:val="000000" w:themeColor="text1"/>
                <w:sz w:val="22"/>
                <w:lang w:val="fr-FR"/>
              </w:rPr>
            </w:rPrChange>
          </w:rPr>
          <m:t> </m:t>
        </m:r>
      </m:oMath>
      <w:r w:rsidR="0027658B" w:rsidRPr="0088310C">
        <w:rPr>
          <w:rFonts w:eastAsiaTheme="minorEastAsia"/>
          <w:color w:val="000000" w:themeColor="text1"/>
          <w:sz w:val="22"/>
          <w:rPrChange w:id="1146" w:author="L-B" w:date="2018-10-18T03:40:00Z">
            <w:rPr>
              <w:rFonts w:eastAsiaTheme="minorEastAsia"/>
              <w:color w:val="000000" w:themeColor="text1"/>
              <w:sz w:val="22"/>
              <w:lang w:val="fr-FR"/>
            </w:rPr>
          </w:rPrChange>
        </w:rPr>
        <w:t xml:space="preserve">; and </w:t>
      </w:r>
    </w:p>
    <w:p w14:paraId="43377B2D" w14:textId="12BC083A" w:rsidR="0056746D" w:rsidRPr="0088310C" w:rsidRDefault="0056746D">
      <w:pPr>
        <w:pStyle w:val="ListParagraph"/>
        <w:numPr>
          <w:ilvl w:val="0"/>
          <w:numId w:val="51"/>
        </w:numPr>
        <w:spacing w:after="120"/>
        <w:rPr>
          <w:color w:val="000000" w:themeColor="text1"/>
          <w:sz w:val="22"/>
          <w:rPrChange w:id="1147" w:author="L-B" w:date="2018-10-18T03:40:00Z">
            <w:rPr>
              <w:lang w:val="fr-FR"/>
            </w:rPr>
          </w:rPrChange>
        </w:rPr>
        <w:pPrChange w:id="1148" w:author="L-B" w:date="2018-10-17T08:39:00Z">
          <w:pPr>
            <w:spacing w:after="120"/>
            <w:ind w:left="425" w:hanging="425"/>
          </w:pPr>
        </w:pPrChange>
      </w:pPr>
      <w:r w:rsidRPr="0088310C">
        <w:rPr>
          <w:color w:val="000000" w:themeColor="text1"/>
          <w:sz w:val="22"/>
          <w:rPrChange w:id="1149" w:author="L-B" w:date="2018-10-18T03:40:00Z">
            <w:rPr>
              <w:lang w:val="fr-FR"/>
            </w:rPr>
          </w:rPrChange>
        </w:rPr>
        <w:t xml:space="preserve">a local conditions value for the meteorological visibility </w:t>
      </w:r>
      <m:oMath>
        <m:sSub>
          <m:sSubPr>
            <m:ctrlPr>
              <w:rPr>
                <w:rFonts w:ascii="Cambria Math" w:hAnsi="Cambria Math"/>
                <w:i/>
                <w:color w:val="000000" w:themeColor="text1"/>
                <w:sz w:val="22"/>
              </w:rPr>
            </m:ctrlPr>
          </m:sSubPr>
          <m:e>
            <m:r>
              <w:rPr>
                <w:rFonts w:ascii="Cambria Math" w:hAnsi="Cambria Math"/>
                <w:color w:val="000000" w:themeColor="text1"/>
                <w:sz w:val="22"/>
                <w:rPrChange w:id="1150" w:author="L-B" w:date="2018-10-18T03:40:00Z">
                  <w:rPr>
                    <w:rFonts w:ascii="Cambria Math" w:hAnsi="Cambria Math"/>
                    <w:lang w:val="fr-FR"/>
                  </w:rPr>
                </w:rPrChange>
              </w:rPr>
              <m:t>V=V</m:t>
            </m:r>
          </m:e>
          <m:sub>
            <m:r>
              <w:rPr>
                <w:rFonts w:ascii="Cambria Math" w:hAnsi="Cambria Math"/>
                <w:color w:val="000000" w:themeColor="text1"/>
                <w:sz w:val="22"/>
                <w:rPrChange w:id="1151" w:author="L-B" w:date="2018-10-18T03:40:00Z">
                  <w:rPr>
                    <w:rFonts w:ascii="Cambria Math" w:hAnsi="Cambria Math"/>
                    <w:lang w:val="fr-FR"/>
                  </w:rPr>
                </w:rPrChange>
              </w:rPr>
              <m:t>loc</m:t>
            </m:r>
          </m:sub>
        </m:sSub>
      </m:oMath>
      <w:r w:rsidRPr="0088310C">
        <w:rPr>
          <w:color w:val="000000" w:themeColor="text1"/>
          <w:sz w:val="22"/>
          <w:rPrChange w:id="1152" w:author="L-B" w:date="2018-10-18T03:40:00Z">
            <w:rPr>
              <w:lang w:val="fr-FR"/>
            </w:rPr>
          </w:rPrChange>
        </w:rPr>
        <w:t>.</w:t>
      </w:r>
    </w:p>
    <w:p w14:paraId="427D42FE" w14:textId="77777777" w:rsidR="0056746D" w:rsidRPr="0088310C" w:rsidRDefault="0056746D" w:rsidP="0056746D">
      <w:pPr>
        <w:spacing w:after="120"/>
        <w:rPr>
          <w:sz w:val="22"/>
        </w:rPr>
      </w:pPr>
      <w:r w:rsidRPr="0088310C">
        <w:rPr>
          <w:sz w:val="22"/>
        </w:rPr>
        <w:t xml:space="preserve">The luminous intensity calculated will be the minimum required luminous intensity </w:t>
      </w:r>
      <m:oMath>
        <m:r>
          <w:rPr>
            <w:rFonts w:ascii="Cambria Math" w:hAnsi="Cambria Math"/>
            <w:sz w:val="22"/>
            <w:rPrChange w:id="1153" w:author="L-B" w:date="2018-10-18T03:40:00Z">
              <w:rPr>
                <w:rFonts w:ascii="Cambria Math" w:hAnsi="Cambria Math"/>
                <w:sz w:val="22"/>
              </w:rPr>
            </w:rPrChange>
          </w:rPr>
          <m:t>I=</m:t>
        </m:r>
        <m:sSub>
          <m:sSubPr>
            <m:ctrlPr>
              <w:rPr>
                <w:rFonts w:ascii="Cambria Math" w:hAnsi="Cambria Math"/>
                <w:i/>
                <w:sz w:val="22"/>
              </w:rPr>
            </m:ctrlPr>
          </m:sSubPr>
          <m:e>
            <m:r>
              <w:rPr>
                <w:rFonts w:ascii="Cambria Math" w:hAnsi="Cambria Math"/>
                <w:sz w:val="22"/>
                <w:rPrChange w:id="1154" w:author="L-B" w:date="2018-10-18T03:40:00Z">
                  <w:rPr>
                    <w:rFonts w:ascii="Cambria Math" w:hAnsi="Cambria Math"/>
                    <w:sz w:val="22"/>
                  </w:rPr>
                </w:rPrChange>
              </w:rPr>
              <m:t>I</m:t>
            </m:r>
          </m:e>
          <m:sub>
            <m:r>
              <w:rPr>
                <w:rFonts w:ascii="Cambria Math" w:hAnsi="Cambria Math"/>
                <w:sz w:val="22"/>
                <w:rPrChange w:id="1155" w:author="L-B" w:date="2018-10-18T03:40:00Z">
                  <w:rPr>
                    <w:rFonts w:ascii="Cambria Math" w:hAnsi="Cambria Math"/>
                    <w:sz w:val="22"/>
                  </w:rPr>
                </w:rPrChange>
              </w:rPr>
              <m:t>min</m:t>
            </m:r>
          </m:sub>
        </m:sSub>
      </m:oMath>
      <w:r w:rsidRPr="0088310C">
        <w:rPr>
          <w:sz w:val="22"/>
        </w:rPr>
        <w:t>.</w:t>
      </w:r>
    </w:p>
    <w:p w14:paraId="5A7FD55A" w14:textId="77777777" w:rsidR="0056746D" w:rsidRPr="0088310C" w:rsidRDefault="0056746D" w:rsidP="0056746D">
      <w:pPr>
        <w:rPr>
          <w:b/>
          <w:bCs/>
          <w:i/>
          <w:color w:val="575756"/>
          <w:sz w:val="22"/>
          <w:u w:val="single"/>
        </w:rPr>
      </w:pPr>
      <w:bookmarkStart w:id="1156" w:name="_Toc491770923"/>
      <w:r w:rsidRPr="0088310C">
        <w:rPr>
          <w:b/>
          <w:bCs/>
          <w:i/>
          <w:color w:val="575756"/>
          <w:sz w:val="22"/>
          <w:u w:val="single"/>
        </w:rPr>
        <w:t xml:space="preserve">Equation </w:t>
      </w:r>
      <w:r w:rsidRPr="0088310C">
        <w:rPr>
          <w:b/>
          <w:bCs/>
          <w:i/>
          <w:color w:val="575756"/>
          <w:sz w:val="22"/>
          <w:u w:val="single"/>
          <w:rPrChange w:id="1157" w:author="L-B" w:date="2018-10-18T03:40:00Z">
            <w:rPr>
              <w:b/>
              <w:bCs/>
              <w:i/>
              <w:color w:val="575756"/>
              <w:sz w:val="22"/>
              <w:u w:val="single"/>
            </w:rPr>
          </w:rPrChange>
        </w:rPr>
        <w:fldChar w:fldCharType="begin"/>
      </w:r>
      <w:r w:rsidRPr="0088310C">
        <w:rPr>
          <w:b/>
          <w:bCs/>
          <w:i/>
          <w:color w:val="575756"/>
          <w:sz w:val="22"/>
          <w:u w:val="single"/>
        </w:rPr>
        <w:instrText xml:space="preserve"> SEQ Equation \* ARABIC </w:instrText>
      </w:r>
      <w:r w:rsidRPr="0088310C">
        <w:rPr>
          <w:b/>
          <w:bCs/>
          <w:i/>
          <w:color w:val="575756"/>
          <w:sz w:val="22"/>
          <w:u w:val="single"/>
          <w:rPrChange w:id="1158" w:author="L-B" w:date="2018-10-18T03:40:00Z">
            <w:rPr>
              <w:b/>
              <w:bCs/>
              <w:i/>
              <w:color w:val="575756"/>
              <w:sz w:val="22"/>
              <w:u w:val="single"/>
            </w:rPr>
          </w:rPrChange>
        </w:rPr>
        <w:fldChar w:fldCharType="separate"/>
      </w:r>
      <w:r w:rsidRPr="0088310C">
        <w:rPr>
          <w:b/>
          <w:bCs/>
          <w:i/>
          <w:noProof/>
          <w:color w:val="575756"/>
          <w:sz w:val="22"/>
          <w:u w:val="single"/>
        </w:rPr>
        <w:t>3</w:t>
      </w:r>
      <w:r w:rsidRPr="0088310C">
        <w:rPr>
          <w:b/>
          <w:bCs/>
          <w:i/>
          <w:color w:val="575756"/>
          <w:sz w:val="22"/>
          <w:u w:val="single"/>
          <w:rPrChange w:id="1159" w:author="L-B" w:date="2018-10-18T03:40:00Z">
            <w:rPr>
              <w:b/>
              <w:bCs/>
              <w:i/>
              <w:color w:val="575756"/>
              <w:sz w:val="22"/>
              <w:u w:val="single"/>
            </w:rPr>
          </w:rPrChange>
        </w:rPr>
        <w:fldChar w:fldCharType="end"/>
      </w:r>
      <w:r w:rsidRPr="0088310C">
        <w:rPr>
          <w:b/>
          <w:bCs/>
          <w:i/>
          <w:color w:val="575756"/>
          <w:sz w:val="22"/>
          <w:u w:val="single"/>
        </w:rPr>
        <w:t xml:space="preserve"> Minimum luminous intensity</w:t>
      </w:r>
      <w:bookmarkEnd w:id="1156"/>
    </w:p>
    <w:p w14:paraId="7528B7AE" w14:textId="77777777" w:rsidR="0056746D" w:rsidRPr="0088310C" w:rsidRDefault="0056746D" w:rsidP="0056746D"/>
    <w:p w14:paraId="361B942F" w14:textId="77777777" w:rsidR="0056746D" w:rsidRPr="0088310C" w:rsidRDefault="00A64966" w:rsidP="0056746D">
      <w:pPr>
        <w:spacing w:after="120"/>
        <w:rPr>
          <w:sz w:val="22"/>
        </w:rPr>
      </w:pPr>
      <m:oMathPara>
        <m:oMathParaPr>
          <m:jc m:val="center"/>
        </m:oMathParaPr>
        <m:oMath>
          <m:sSub>
            <m:sSubPr>
              <m:ctrlPr>
                <w:rPr>
                  <w:rFonts w:ascii="Cambria Math" w:hAnsi="Cambria Math"/>
                  <w:i/>
                  <w:sz w:val="22"/>
                </w:rPr>
              </m:ctrlPr>
            </m:sSubPr>
            <m:e>
              <m:r>
                <w:rPr>
                  <w:rFonts w:ascii="Cambria Math" w:hAnsi="Cambria Math"/>
                  <w:sz w:val="22"/>
                  <w:rPrChange w:id="1160" w:author="L-B" w:date="2018-10-18T03:40:00Z">
                    <w:rPr>
                      <w:rFonts w:ascii="Cambria Math" w:hAnsi="Cambria Math"/>
                      <w:sz w:val="22"/>
                    </w:rPr>
                  </w:rPrChange>
                </w:rPr>
                <m:t>I</m:t>
              </m:r>
            </m:e>
            <m:sub>
              <m:r>
                <w:rPr>
                  <w:rFonts w:ascii="Cambria Math" w:hAnsi="Cambria Math"/>
                  <w:sz w:val="22"/>
                  <w:rPrChange w:id="1161" w:author="L-B" w:date="2018-10-18T03:40:00Z">
                    <w:rPr>
                      <w:rFonts w:ascii="Cambria Math" w:hAnsi="Cambria Math"/>
                      <w:sz w:val="22"/>
                    </w:rPr>
                  </w:rPrChange>
                </w:rPr>
                <m:t>min</m:t>
              </m:r>
            </m:sub>
          </m:sSub>
          <m:r>
            <w:rPr>
              <w:rFonts w:ascii="Cambria Math" w:hAnsi="Cambria Math"/>
              <w:sz w:val="22"/>
              <w:rPrChange w:id="1162" w:author="L-B" w:date="2018-10-18T03:40:00Z">
                <w:rPr>
                  <w:rFonts w:ascii="Cambria Math" w:hAnsi="Cambria Math"/>
                  <w:sz w:val="22"/>
                </w:rPr>
              </w:rPrChange>
            </w:rPr>
            <m:t>=</m:t>
          </m:r>
          <m:sSup>
            <m:sSupPr>
              <m:ctrlPr>
                <w:rPr>
                  <w:rFonts w:ascii="Cambria Math" w:hAnsi="Cambria Math"/>
                  <w:i/>
                  <w:sz w:val="22"/>
                </w:rPr>
              </m:ctrlPr>
            </m:sSupPr>
            <m:e>
              <m:sSub>
                <m:sSubPr>
                  <m:ctrlPr>
                    <w:rPr>
                      <w:rFonts w:ascii="Cambria Math" w:hAnsi="Cambria Math"/>
                      <w:i/>
                      <w:sz w:val="22"/>
                    </w:rPr>
                  </m:ctrlPr>
                </m:sSubPr>
                <m:e>
                  <m:r>
                    <w:rPr>
                      <w:rFonts w:ascii="Cambria Math" w:hAnsi="Cambria Math"/>
                      <w:sz w:val="22"/>
                      <w:rPrChange w:id="1163" w:author="L-B" w:date="2018-10-18T03:40:00Z">
                        <w:rPr>
                          <w:rFonts w:ascii="Cambria Math" w:hAnsi="Cambria Math"/>
                          <w:sz w:val="22"/>
                        </w:rPr>
                      </w:rPrChange>
                    </w:rPr>
                    <m:t>D</m:t>
                  </m:r>
                </m:e>
                <m:sub>
                  <m:r>
                    <w:rPr>
                      <w:rFonts w:ascii="Cambria Math" w:hAnsi="Cambria Math"/>
                      <w:sz w:val="22"/>
                      <w:rPrChange w:id="1164" w:author="L-B" w:date="2018-10-18T03:40:00Z">
                        <w:rPr>
                          <w:rFonts w:ascii="Cambria Math" w:hAnsi="Cambria Math"/>
                          <w:sz w:val="22"/>
                        </w:rPr>
                      </w:rPrChange>
                    </w:rPr>
                    <m:t>max</m:t>
                  </m:r>
                </m:sub>
              </m:sSub>
            </m:e>
            <m:sup>
              <m:r>
                <w:rPr>
                  <w:rFonts w:ascii="Cambria Math" w:hAnsi="Cambria Math"/>
                  <w:sz w:val="22"/>
                  <w:rPrChange w:id="1165" w:author="L-B" w:date="2018-10-18T03:40:00Z">
                    <w:rPr>
                      <w:rFonts w:ascii="Cambria Math" w:hAnsi="Cambria Math"/>
                      <w:sz w:val="22"/>
                    </w:rPr>
                  </w:rPrChange>
                </w:rPr>
                <m:t>2</m:t>
              </m:r>
            </m:sup>
          </m:sSup>
          <m:r>
            <w:rPr>
              <w:rFonts w:ascii="Cambria Math" w:hAnsi="Cambria Math"/>
              <w:sz w:val="22"/>
              <w:rPrChange w:id="1166" w:author="L-B" w:date="2018-10-18T03:40:00Z">
                <w:rPr>
                  <w:rFonts w:ascii="Cambria Math" w:hAnsi="Cambria Math"/>
                  <w:sz w:val="22"/>
                </w:rPr>
              </w:rPrChange>
            </w:rPr>
            <m:t>*</m:t>
          </m:r>
          <m:sSub>
            <m:sSubPr>
              <m:ctrlPr>
                <w:rPr>
                  <w:rFonts w:ascii="Cambria Math" w:hAnsi="Cambria Math"/>
                  <w:i/>
                  <w:sz w:val="22"/>
                </w:rPr>
              </m:ctrlPr>
            </m:sSubPr>
            <m:e>
              <m:r>
                <w:rPr>
                  <w:rFonts w:ascii="Cambria Math" w:hAnsi="Cambria Math"/>
                  <w:sz w:val="22"/>
                  <w:rPrChange w:id="1167" w:author="L-B" w:date="2018-10-18T03:40:00Z">
                    <w:rPr>
                      <w:rFonts w:ascii="Cambria Math" w:hAnsi="Cambria Math"/>
                      <w:sz w:val="22"/>
                    </w:rPr>
                  </w:rPrChange>
                </w:rPr>
                <m:t>E</m:t>
              </m:r>
            </m:e>
            <m:sub>
              <m:r>
                <w:rPr>
                  <w:rFonts w:ascii="Cambria Math" w:hAnsi="Cambria Math"/>
                  <w:sz w:val="22"/>
                  <w:rPrChange w:id="1168" w:author="L-B" w:date="2018-10-18T03:40:00Z">
                    <w:rPr>
                      <w:rFonts w:ascii="Cambria Math" w:hAnsi="Cambria Math"/>
                      <w:sz w:val="22"/>
                    </w:rPr>
                  </w:rPrChange>
                </w:rPr>
                <m:t>min</m:t>
              </m:r>
            </m:sub>
          </m:sSub>
          <m:r>
            <w:rPr>
              <w:rFonts w:ascii="Cambria Math" w:hAnsi="Cambria Math"/>
              <w:sz w:val="22"/>
              <w:rPrChange w:id="1169" w:author="L-B" w:date="2018-10-18T03:40:00Z">
                <w:rPr>
                  <w:rFonts w:ascii="Cambria Math" w:hAnsi="Cambria Math"/>
                  <w:sz w:val="22"/>
                </w:rPr>
              </w:rPrChange>
            </w:rPr>
            <m:t>*</m:t>
          </m:r>
          <m:sSup>
            <m:sSupPr>
              <m:ctrlPr>
                <w:rPr>
                  <w:rFonts w:ascii="Cambria Math" w:hAnsi="Cambria Math"/>
                  <w:i/>
                  <w:sz w:val="22"/>
                </w:rPr>
              </m:ctrlPr>
            </m:sSupPr>
            <m:e>
              <m:r>
                <w:rPr>
                  <w:rFonts w:ascii="Cambria Math" w:hAnsi="Cambria Math"/>
                  <w:sz w:val="22"/>
                  <w:rPrChange w:id="1170" w:author="L-B" w:date="2018-10-18T03:40:00Z">
                    <w:rPr>
                      <w:rFonts w:ascii="Cambria Math" w:hAnsi="Cambria Math"/>
                      <w:sz w:val="22"/>
                    </w:rPr>
                  </w:rPrChange>
                </w:rPr>
                <m:t>0.05</m:t>
              </m:r>
            </m:e>
            <m:sup>
              <m:r>
                <w:rPr>
                  <w:rFonts w:ascii="Cambria Math" w:hAnsi="Cambria Math"/>
                  <w:sz w:val="22"/>
                  <w:rPrChange w:id="1171" w:author="L-B" w:date="2018-10-18T03:40:00Z">
                    <w:rPr>
                      <w:rFonts w:ascii="Cambria Math" w:hAnsi="Cambria Math"/>
                      <w:sz w:val="22"/>
                    </w:rPr>
                  </w:rPrChange>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Change w:id="1172" w:author="L-B" w:date="2018-10-18T03:40:00Z">
                            <w:rPr>
                              <w:rFonts w:ascii="Cambria Math" w:hAnsi="Cambria Math"/>
                              <w:sz w:val="22"/>
                            </w:rPr>
                          </w:rPrChange>
                        </w:rPr>
                        <m:t>D</m:t>
                      </m:r>
                    </m:e>
                    <m:sub>
                      <m:r>
                        <w:rPr>
                          <w:rFonts w:ascii="Cambria Math" w:hAnsi="Cambria Math"/>
                          <w:sz w:val="22"/>
                          <w:rPrChange w:id="1173" w:author="L-B" w:date="2018-10-18T03:40:00Z">
                            <w:rPr>
                              <w:rFonts w:ascii="Cambria Math" w:hAnsi="Cambria Math"/>
                              <w:sz w:val="22"/>
                            </w:rPr>
                          </w:rPrChange>
                        </w:rPr>
                        <m:t>max</m:t>
                      </m:r>
                    </m:sub>
                  </m:sSub>
                </m:num>
                <m:den>
                  <m:sSub>
                    <m:sSubPr>
                      <m:ctrlPr>
                        <w:rPr>
                          <w:rFonts w:ascii="Cambria Math" w:hAnsi="Cambria Math"/>
                          <w:i/>
                          <w:sz w:val="22"/>
                        </w:rPr>
                      </m:ctrlPr>
                    </m:sSubPr>
                    <m:e>
                      <m:r>
                        <w:rPr>
                          <w:rFonts w:ascii="Cambria Math" w:hAnsi="Cambria Math"/>
                          <w:sz w:val="22"/>
                          <w:rPrChange w:id="1174" w:author="L-B" w:date="2018-10-18T03:40:00Z">
                            <w:rPr>
                              <w:rFonts w:ascii="Cambria Math" w:hAnsi="Cambria Math"/>
                              <w:sz w:val="22"/>
                            </w:rPr>
                          </w:rPrChange>
                        </w:rPr>
                        <m:t>V</m:t>
                      </m:r>
                    </m:e>
                    <m:sub>
                      <m:r>
                        <w:rPr>
                          <w:rFonts w:ascii="Cambria Math" w:hAnsi="Cambria Math"/>
                          <w:sz w:val="22"/>
                          <w:rPrChange w:id="1175" w:author="L-B" w:date="2018-10-18T03:40:00Z">
                            <w:rPr>
                              <w:rFonts w:ascii="Cambria Math" w:hAnsi="Cambria Math"/>
                              <w:sz w:val="22"/>
                            </w:rPr>
                          </w:rPrChange>
                        </w:rPr>
                        <m:t>loc</m:t>
                      </m:r>
                    </m:sub>
                  </m:sSub>
                </m:den>
              </m:f>
            </m:sup>
          </m:sSup>
        </m:oMath>
      </m:oMathPara>
    </w:p>
    <w:p w14:paraId="5B10A038" w14:textId="77777777" w:rsidR="0056746D" w:rsidRPr="0088310C" w:rsidRDefault="0056746D" w:rsidP="0056746D">
      <w:pPr>
        <w:spacing w:after="120"/>
        <w:rPr>
          <w:sz w:val="22"/>
        </w:rPr>
      </w:pPr>
      <w:r w:rsidRPr="0088310C">
        <w:rPr>
          <w:sz w:val="22"/>
        </w:rPr>
        <w:t xml:space="preserve">Whereas the maximum distance </w:t>
      </w:r>
      <m:oMath>
        <m:sSub>
          <m:sSubPr>
            <m:ctrlPr>
              <w:rPr>
                <w:rFonts w:ascii="Cambria Math" w:hAnsi="Cambria Math"/>
                <w:i/>
                <w:sz w:val="22"/>
              </w:rPr>
            </m:ctrlPr>
          </m:sSubPr>
          <m:e>
            <m:r>
              <w:rPr>
                <w:rFonts w:ascii="Cambria Math" w:hAnsi="Cambria Math"/>
                <w:sz w:val="22"/>
                <w:rPrChange w:id="1176" w:author="L-B" w:date="2018-10-18T03:40:00Z">
                  <w:rPr>
                    <w:rFonts w:ascii="Cambria Math" w:hAnsi="Cambria Math"/>
                    <w:sz w:val="22"/>
                  </w:rPr>
                </w:rPrChange>
              </w:rPr>
              <m:t>D</m:t>
            </m:r>
          </m:e>
          <m:sub>
            <m:r>
              <w:rPr>
                <w:rFonts w:ascii="Cambria Math" w:hAnsi="Cambria Math"/>
                <w:sz w:val="22"/>
                <w:rPrChange w:id="1177" w:author="L-B" w:date="2018-10-18T03:40:00Z">
                  <w:rPr>
                    <w:rFonts w:ascii="Cambria Math" w:hAnsi="Cambria Math"/>
                    <w:sz w:val="22"/>
                  </w:rPr>
                </w:rPrChange>
              </w:rPr>
              <m:t>max</m:t>
            </m:r>
          </m:sub>
        </m:sSub>
      </m:oMath>
      <w:r w:rsidRPr="0088310C">
        <w:rPr>
          <w:sz w:val="22"/>
        </w:rPr>
        <w:t xml:space="preserve"> varies with each light and its position to the waterway, there are values recommended for the illuminance and the meteorological visibility.</w:t>
      </w:r>
    </w:p>
    <w:p w14:paraId="27DF79AF" w14:textId="77777777" w:rsidR="0056746D" w:rsidRPr="0088310C" w:rsidRDefault="0056746D" w:rsidP="0056746D">
      <w:pPr>
        <w:keepNext/>
        <w:keepLines/>
        <w:numPr>
          <w:ilvl w:val="2"/>
          <w:numId w:val="15"/>
        </w:numPr>
        <w:ind w:right="851"/>
        <w:outlineLvl w:val="2"/>
        <w:rPr>
          <w:rFonts w:asciiTheme="majorHAnsi" w:eastAsiaTheme="majorEastAsia" w:hAnsiTheme="majorHAnsi" w:cstheme="majorBidi"/>
          <w:b/>
          <w:bCs/>
          <w:smallCaps/>
          <w:color w:val="407EC9"/>
          <w:sz w:val="22"/>
        </w:rPr>
      </w:pPr>
      <w:bookmarkStart w:id="1178" w:name="_Toc491867383"/>
      <w:r w:rsidRPr="0088310C">
        <w:rPr>
          <w:rFonts w:asciiTheme="majorHAnsi" w:eastAsiaTheme="majorEastAsia" w:hAnsiTheme="majorHAnsi" w:cstheme="majorBidi"/>
          <w:b/>
          <w:bCs/>
          <w:smallCaps/>
          <w:color w:val="407EC9"/>
          <w:sz w:val="22"/>
        </w:rPr>
        <w:t>Maximum luminous intensity</w:t>
      </w:r>
      <w:bookmarkEnd w:id="1178"/>
    </w:p>
    <w:p w14:paraId="434BF349" w14:textId="77777777" w:rsidR="0056746D" w:rsidRPr="0088310C" w:rsidRDefault="0056746D" w:rsidP="0056746D">
      <w:pPr>
        <w:spacing w:after="120"/>
        <w:rPr>
          <w:sz w:val="22"/>
        </w:rPr>
      </w:pPr>
      <w:r w:rsidRPr="0088310C">
        <w:rPr>
          <w:sz w:val="22"/>
        </w:rPr>
        <w:t xml:space="preserve">At a short distance a light may appear very bright and it may even cause glare. To avoid this, a maximum luminous intensity should be defined. This can be calculated by Allard’s law and </w:t>
      </w:r>
    </w:p>
    <w:p w14:paraId="53C100A6" w14:textId="7198BBE8" w:rsidR="0056746D" w:rsidRPr="0088310C" w:rsidRDefault="0056746D">
      <w:pPr>
        <w:pStyle w:val="ListParagraph"/>
        <w:numPr>
          <w:ilvl w:val="0"/>
          <w:numId w:val="50"/>
        </w:numPr>
        <w:spacing w:after="120"/>
        <w:rPr>
          <w:color w:val="000000" w:themeColor="text1"/>
          <w:sz w:val="22"/>
          <w:rPrChange w:id="1179" w:author="L-B" w:date="2018-10-18T03:40:00Z">
            <w:rPr>
              <w:lang w:val="fr-FR"/>
            </w:rPr>
          </w:rPrChange>
        </w:rPr>
        <w:pPrChange w:id="1180" w:author="L-B" w:date="2018-10-17T08:35:00Z">
          <w:pPr>
            <w:spacing w:after="120"/>
            <w:ind w:left="425" w:hanging="425"/>
          </w:pPr>
        </w:pPrChange>
      </w:pPr>
      <w:r w:rsidRPr="0088310C">
        <w:rPr>
          <w:color w:val="000000" w:themeColor="text1"/>
          <w:sz w:val="22"/>
          <w:rPrChange w:id="1181" w:author="L-B" w:date="2018-10-18T03:40:00Z">
            <w:rPr>
              <w:lang w:val="fr-FR"/>
            </w:rPr>
          </w:rPrChange>
        </w:rPr>
        <w:t xml:space="preserve">the minimum distance </w:t>
      </w:r>
      <m:oMath>
        <m:r>
          <w:rPr>
            <w:rFonts w:ascii="Cambria Math" w:hAnsi="Cambria Math"/>
            <w:color w:val="000000" w:themeColor="text1"/>
            <w:sz w:val="22"/>
            <w:rPrChange w:id="1182" w:author="L-B" w:date="2018-10-18T03:40:00Z">
              <w:rPr>
                <w:rFonts w:ascii="Cambria Math" w:hAnsi="Cambria Math"/>
                <w:lang w:val="fr-FR"/>
              </w:rPr>
            </w:rPrChange>
          </w:rPr>
          <m:t>d=</m:t>
        </m:r>
        <m:sSub>
          <m:sSubPr>
            <m:ctrlPr>
              <w:rPr>
                <w:rFonts w:ascii="Cambria Math" w:hAnsi="Cambria Math"/>
                <w:i/>
                <w:color w:val="000000" w:themeColor="text1"/>
                <w:sz w:val="22"/>
              </w:rPr>
            </m:ctrlPr>
          </m:sSubPr>
          <m:e>
            <m:r>
              <w:rPr>
                <w:rFonts w:ascii="Cambria Math" w:hAnsi="Cambria Math"/>
                <w:color w:val="000000" w:themeColor="text1"/>
                <w:sz w:val="22"/>
                <w:rPrChange w:id="1183" w:author="L-B" w:date="2018-10-18T03:40:00Z">
                  <w:rPr>
                    <w:rFonts w:ascii="Cambria Math" w:hAnsi="Cambria Math"/>
                    <w:lang w:val="fr-FR"/>
                  </w:rPr>
                </w:rPrChange>
              </w:rPr>
              <m:t>D</m:t>
            </m:r>
          </m:e>
          <m:sub>
            <m:r>
              <w:rPr>
                <w:rFonts w:ascii="Cambria Math" w:hAnsi="Cambria Math"/>
                <w:color w:val="000000" w:themeColor="text1"/>
                <w:sz w:val="22"/>
                <w:rPrChange w:id="1184" w:author="L-B" w:date="2018-10-18T03:40:00Z">
                  <w:rPr>
                    <w:rFonts w:ascii="Cambria Math" w:hAnsi="Cambria Math"/>
                    <w:lang w:val="fr-FR"/>
                  </w:rPr>
                </w:rPrChange>
              </w:rPr>
              <m:t>min</m:t>
            </m:r>
          </m:sub>
        </m:sSub>
      </m:oMath>
      <w:r w:rsidRPr="0088310C">
        <w:rPr>
          <w:rFonts w:eastAsiaTheme="minorEastAsia"/>
          <w:color w:val="000000" w:themeColor="text1"/>
          <w:sz w:val="22"/>
          <w:rPrChange w:id="1185" w:author="L-B" w:date="2018-10-18T03:40:00Z">
            <w:rPr>
              <w:rFonts w:eastAsiaTheme="minorEastAsia"/>
              <w:lang w:val="fr-FR"/>
            </w:rPr>
          </w:rPrChange>
        </w:rPr>
        <w:t xml:space="preserve"> the light will be used,</w:t>
      </w:r>
    </w:p>
    <w:p w14:paraId="2E42C4EF" w14:textId="52157C1B" w:rsidR="0056746D" w:rsidRPr="0088310C" w:rsidRDefault="0056746D">
      <w:pPr>
        <w:pStyle w:val="ListParagraph"/>
        <w:numPr>
          <w:ilvl w:val="0"/>
          <w:numId w:val="50"/>
        </w:numPr>
        <w:spacing w:after="120"/>
        <w:rPr>
          <w:color w:val="000000" w:themeColor="text1"/>
          <w:sz w:val="22"/>
          <w:rPrChange w:id="1186" w:author="L-B" w:date="2018-10-18T03:40:00Z">
            <w:rPr>
              <w:lang w:val="fr-FR"/>
            </w:rPr>
          </w:rPrChange>
        </w:rPr>
        <w:pPrChange w:id="1187" w:author="L-B" w:date="2018-10-17T08:35:00Z">
          <w:pPr>
            <w:spacing w:after="120"/>
            <w:ind w:left="425" w:hanging="425"/>
          </w:pPr>
        </w:pPrChange>
      </w:pPr>
      <w:r w:rsidRPr="0088310C">
        <w:rPr>
          <w:color w:val="000000" w:themeColor="text1"/>
          <w:sz w:val="22"/>
          <w:rPrChange w:id="1188" w:author="L-B" w:date="2018-10-18T03:40:00Z">
            <w:rPr>
              <w:lang w:val="fr-FR"/>
            </w:rPr>
          </w:rPrChange>
        </w:rPr>
        <w:t xml:space="preserve">the maximum acceptable illuminance </w:t>
      </w:r>
      <m:oMath>
        <m:sSub>
          <m:sSubPr>
            <m:ctrlPr>
              <w:rPr>
                <w:rFonts w:ascii="Cambria Math" w:hAnsi="Cambria Math"/>
                <w:i/>
                <w:color w:val="000000" w:themeColor="text1"/>
                <w:sz w:val="22"/>
              </w:rPr>
            </m:ctrlPr>
          </m:sSubPr>
          <m:e>
            <m:r>
              <w:rPr>
                <w:rFonts w:ascii="Cambria Math" w:hAnsi="Cambria Math"/>
                <w:color w:val="000000" w:themeColor="text1"/>
                <w:sz w:val="22"/>
                <w:rPrChange w:id="1189" w:author="L-B" w:date="2018-10-18T03:40:00Z">
                  <w:rPr>
                    <w:rFonts w:ascii="Cambria Math" w:hAnsi="Cambria Math"/>
                    <w:lang w:val="fr-FR"/>
                  </w:rPr>
                </w:rPrChange>
              </w:rPr>
              <m:t>E=E</m:t>
            </m:r>
          </m:e>
          <m:sub>
            <m:r>
              <w:rPr>
                <w:rFonts w:ascii="Cambria Math" w:hAnsi="Cambria Math"/>
                <w:color w:val="000000" w:themeColor="text1"/>
                <w:sz w:val="22"/>
                <w:rPrChange w:id="1190" w:author="L-B" w:date="2018-10-18T03:40:00Z">
                  <w:rPr>
                    <w:rFonts w:ascii="Cambria Math" w:hAnsi="Cambria Math"/>
                    <w:lang w:val="fr-FR"/>
                  </w:rPr>
                </w:rPrChange>
              </w:rPr>
              <m:t>max</m:t>
            </m:r>
          </m:sub>
        </m:sSub>
      </m:oMath>
      <w:r w:rsidRPr="0088310C">
        <w:rPr>
          <w:color w:val="000000" w:themeColor="text1"/>
          <w:sz w:val="22"/>
          <w:rPrChange w:id="1191" w:author="L-B" w:date="2018-10-18T03:40:00Z">
            <w:rPr>
              <w:lang w:val="fr-FR"/>
            </w:rPr>
          </w:rPrChange>
        </w:rPr>
        <w:t xml:space="preserve"> at the eye of the observer to avoid glare</w:t>
      </w:r>
      <w:r w:rsidR="0027658B" w:rsidRPr="0088310C">
        <w:rPr>
          <w:color w:val="000000" w:themeColor="text1"/>
          <w:sz w:val="22"/>
          <w:rPrChange w:id="1192" w:author="L-B" w:date="2018-10-18T03:40:00Z">
            <w:rPr>
              <w:color w:val="000000" w:themeColor="text1"/>
              <w:sz w:val="22"/>
              <w:lang w:val="fr-FR"/>
            </w:rPr>
          </w:rPrChange>
        </w:rPr>
        <w:t xml:space="preserve"> at </w:t>
      </w:r>
      <m:oMath>
        <m:sSub>
          <m:sSubPr>
            <m:ctrlPr>
              <w:rPr>
                <w:rFonts w:ascii="Cambria Math" w:hAnsi="Cambria Math"/>
                <w:i/>
                <w:color w:val="000000" w:themeColor="text1"/>
                <w:sz w:val="22"/>
              </w:rPr>
            </m:ctrlPr>
          </m:sSubPr>
          <m:e>
            <m:r>
              <w:rPr>
                <w:rFonts w:ascii="Cambria Math" w:hAnsi="Cambria Math"/>
                <w:color w:val="000000" w:themeColor="text1"/>
                <w:sz w:val="22"/>
                <w:rPrChange w:id="1193" w:author="L-B" w:date="2018-10-18T03:40:00Z">
                  <w:rPr>
                    <w:rFonts w:ascii="Cambria Math" w:hAnsi="Cambria Math"/>
                    <w:color w:val="000000" w:themeColor="text1"/>
                    <w:sz w:val="22"/>
                    <w:lang w:val="fr-FR"/>
                  </w:rPr>
                </w:rPrChange>
              </w:rPr>
              <m:t>D</m:t>
            </m:r>
          </m:e>
          <m:sub>
            <m:r>
              <w:rPr>
                <w:rFonts w:ascii="Cambria Math" w:hAnsi="Cambria Math"/>
                <w:color w:val="000000" w:themeColor="text1"/>
                <w:sz w:val="22"/>
                <w:rPrChange w:id="1194" w:author="L-B" w:date="2018-10-18T03:40:00Z">
                  <w:rPr>
                    <w:rFonts w:ascii="Cambria Math" w:hAnsi="Cambria Math"/>
                    <w:color w:val="000000" w:themeColor="text1"/>
                    <w:sz w:val="22"/>
                    <w:lang w:val="fr-FR"/>
                  </w:rPr>
                </w:rPrChange>
              </w:rPr>
              <m:t>min</m:t>
            </m:r>
          </m:sub>
        </m:sSub>
      </m:oMath>
      <w:r w:rsidR="0027658B" w:rsidRPr="0088310C">
        <w:rPr>
          <w:color w:val="000000" w:themeColor="text1"/>
          <w:sz w:val="22"/>
          <w:rPrChange w:id="1195" w:author="L-B" w:date="2018-10-18T03:40:00Z">
            <w:rPr>
              <w:color w:val="000000" w:themeColor="text1"/>
              <w:sz w:val="22"/>
              <w:lang w:val="fr-FR"/>
            </w:rPr>
          </w:rPrChange>
        </w:rPr>
        <w:t> ; and</w:t>
      </w:r>
      <w:r w:rsidR="0027658B" w:rsidRPr="0088310C">
        <w:rPr>
          <w:color w:val="000000" w:themeColor="text1"/>
          <w:sz w:val="22"/>
          <w:rPrChange w:id="1196" w:author="L-B" w:date="2018-10-18T03:40:00Z">
            <w:rPr>
              <w:lang w:val="fr-FR"/>
            </w:rPr>
          </w:rPrChange>
        </w:rPr>
        <w:t xml:space="preserve"> </w:t>
      </w:r>
    </w:p>
    <w:p w14:paraId="5289DC7D" w14:textId="0D715E3E" w:rsidR="0056746D" w:rsidRPr="0088310C" w:rsidRDefault="0056746D">
      <w:pPr>
        <w:pStyle w:val="ListParagraph"/>
        <w:numPr>
          <w:ilvl w:val="0"/>
          <w:numId w:val="50"/>
        </w:numPr>
        <w:spacing w:after="120"/>
        <w:rPr>
          <w:color w:val="000000" w:themeColor="text1"/>
          <w:sz w:val="22"/>
          <w:rPrChange w:id="1197" w:author="L-B" w:date="2018-10-18T03:40:00Z">
            <w:rPr>
              <w:lang w:val="fr-FR"/>
            </w:rPr>
          </w:rPrChange>
        </w:rPr>
        <w:pPrChange w:id="1198" w:author="L-B" w:date="2018-10-17T08:35:00Z">
          <w:pPr>
            <w:spacing w:after="120"/>
            <w:ind w:left="425" w:hanging="425"/>
          </w:pPr>
        </w:pPrChange>
      </w:pPr>
      <w:r w:rsidRPr="0088310C">
        <w:rPr>
          <w:color w:val="000000" w:themeColor="text1"/>
          <w:sz w:val="22"/>
          <w:rPrChange w:id="1199" w:author="L-B" w:date="2018-10-18T03:40:00Z">
            <w:rPr>
              <w:lang w:val="fr-FR"/>
            </w:rPr>
          </w:rPrChange>
        </w:rPr>
        <w:t>a maximum value for the meteorological visibil</w:t>
      </w:r>
      <w:r w:rsidR="000147A7" w:rsidRPr="0088310C">
        <w:rPr>
          <w:color w:val="000000" w:themeColor="text1"/>
          <w:sz w:val="22"/>
          <w:rPrChange w:id="1200" w:author="L-B" w:date="2018-10-18T03:40:00Z">
            <w:rPr>
              <w:color w:val="000000" w:themeColor="text1"/>
              <w:sz w:val="22"/>
              <w:lang w:val="fr-FR"/>
            </w:rPr>
          </w:rPrChange>
        </w:rPr>
        <w:t>i</w:t>
      </w:r>
      <w:r w:rsidRPr="0088310C">
        <w:rPr>
          <w:color w:val="000000" w:themeColor="text1"/>
          <w:sz w:val="22"/>
          <w:rPrChange w:id="1201" w:author="L-B" w:date="2018-10-18T03:40:00Z">
            <w:rPr>
              <w:lang w:val="fr-FR"/>
            </w:rPr>
          </w:rPrChange>
        </w:rPr>
        <w:t xml:space="preserve">ty </w:t>
      </w:r>
      <m:oMath>
        <m:r>
          <w:rPr>
            <w:rFonts w:ascii="Cambria Math" w:hAnsi="Cambria Math"/>
            <w:color w:val="000000" w:themeColor="text1"/>
            <w:sz w:val="22"/>
            <w:rPrChange w:id="1202" w:author="L-B" w:date="2018-10-18T03:40:00Z">
              <w:rPr>
                <w:rFonts w:ascii="Cambria Math" w:hAnsi="Cambria Math"/>
                <w:lang w:val="fr-FR"/>
              </w:rPr>
            </w:rPrChange>
          </w:rPr>
          <m:t>V=</m:t>
        </m:r>
        <m:sSub>
          <m:sSubPr>
            <m:ctrlPr>
              <w:rPr>
                <w:rFonts w:ascii="Cambria Math" w:hAnsi="Cambria Math"/>
                <w:i/>
                <w:color w:val="000000" w:themeColor="text1"/>
                <w:sz w:val="22"/>
              </w:rPr>
            </m:ctrlPr>
          </m:sSubPr>
          <m:e>
            <m:r>
              <w:rPr>
                <w:rFonts w:ascii="Cambria Math" w:hAnsi="Cambria Math"/>
                <w:color w:val="000000" w:themeColor="text1"/>
                <w:sz w:val="22"/>
                <w:rPrChange w:id="1203" w:author="L-B" w:date="2018-10-18T03:40:00Z">
                  <w:rPr>
                    <w:rFonts w:ascii="Cambria Math" w:hAnsi="Cambria Math"/>
                    <w:lang w:val="fr-FR"/>
                  </w:rPr>
                </w:rPrChange>
              </w:rPr>
              <m:t>V</m:t>
            </m:r>
          </m:e>
          <m:sub>
            <m:r>
              <w:rPr>
                <w:rFonts w:ascii="Cambria Math" w:hAnsi="Cambria Math"/>
                <w:color w:val="000000" w:themeColor="text1"/>
                <w:sz w:val="22"/>
                <w:rPrChange w:id="1204" w:author="L-B" w:date="2018-10-18T03:40:00Z">
                  <w:rPr>
                    <w:rFonts w:ascii="Cambria Math" w:hAnsi="Cambria Math"/>
                    <w:lang w:val="fr-FR"/>
                  </w:rPr>
                </w:rPrChange>
              </w:rPr>
              <m:t>max</m:t>
            </m:r>
          </m:sub>
        </m:sSub>
      </m:oMath>
      <w:r w:rsidRPr="0088310C">
        <w:rPr>
          <w:rFonts w:eastAsiaTheme="minorEastAsia"/>
          <w:color w:val="000000" w:themeColor="text1"/>
          <w:sz w:val="22"/>
          <w:rPrChange w:id="1205" w:author="L-B" w:date="2018-10-18T03:40:00Z">
            <w:rPr>
              <w:rFonts w:eastAsiaTheme="minorEastAsia"/>
              <w:lang w:val="fr-FR"/>
            </w:rPr>
          </w:rPrChange>
        </w:rPr>
        <w:t>.</w:t>
      </w:r>
    </w:p>
    <w:p w14:paraId="0DDC952F" w14:textId="77777777" w:rsidR="0056746D" w:rsidRPr="0088310C" w:rsidRDefault="0056746D" w:rsidP="0056746D">
      <w:pPr>
        <w:rPr>
          <w:b/>
          <w:bCs/>
          <w:i/>
          <w:color w:val="575756"/>
          <w:sz w:val="22"/>
          <w:u w:val="single"/>
        </w:rPr>
      </w:pPr>
      <w:bookmarkStart w:id="1206" w:name="_Toc491770924"/>
      <w:r w:rsidRPr="0088310C">
        <w:rPr>
          <w:b/>
          <w:bCs/>
          <w:i/>
          <w:color w:val="575756"/>
          <w:sz w:val="22"/>
          <w:u w:val="single"/>
        </w:rPr>
        <w:lastRenderedPageBreak/>
        <w:t xml:space="preserve">Equation </w:t>
      </w:r>
      <w:r w:rsidRPr="0088310C">
        <w:rPr>
          <w:b/>
          <w:bCs/>
          <w:i/>
          <w:color w:val="575756"/>
          <w:sz w:val="22"/>
          <w:u w:val="single"/>
          <w:rPrChange w:id="1207" w:author="L-B" w:date="2018-10-18T03:40:00Z">
            <w:rPr>
              <w:b/>
              <w:bCs/>
              <w:i/>
              <w:color w:val="575756"/>
              <w:sz w:val="22"/>
              <w:u w:val="single"/>
            </w:rPr>
          </w:rPrChange>
        </w:rPr>
        <w:fldChar w:fldCharType="begin"/>
      </w:r>
      <w:r w:rsidRPr="0088310C">
        <w:rPr>
          <w:b/>
          <w:bCs/>
          <w:i/>
          <w:color w:val="575756"/>
          <w:sz w:val="22"/>
          <w:u w:val="single"/>
        </w:rPr>
        <w:instrText xml:space="preserve"> SEQ Equation \* ARABIC </w:instrText>
      </w:r>
      <w:r w:rsidRPr="0088310C">
        <w:rPr>
          <w:b/>
          <w:bCs/>
          <w:i/>
          <w:color w:val="575756"/>
          <w:sz w:val="22"/>
          <w:u w:val="single"/>
          <w:rPrChange w:id="1208" w:author="L-B" w:date="2018-10-18T03:40:00Z">
            <w:rPr>
              <w:b/>
              <w:bCs/>
              <w:i/>
              <w:color w:val="575756"/>
              <w:sz w:val="22"/>
              <w:u w:val="single"/>
            </w:rPr>
          </w:rPrChange>
        </w:rPr>
        <w:fldChar w:fldCharType="separate"/>
      </w:r>
      <w:r w:rsidRPr="0088310C">
        <w:rPr>
          <w:b/>
          <w:bCs/>
          <w:i/>
          <w:noProof/>
          <w:color w:val="575756"/>
          <w:sz w:val="22"/>
          <w:u w:val="single"/>
        </w:rPr>
        <w:t>4</w:t>
      </w:r>
      <w:r w:rsidRPr="0088310C">
        <w:rPr>
          <w:b/>
          <w:bCs/>
          <w:i/>
          <w:color w:val="575756"/>
          <w:sz w:val="22"/>
          <w:u w:val="single"/>
          <w:rPrChange w:id="1209" w:author="L-B" w:date="2018-10-18T03:40:00Z">
            <w:rPr>
              <w:b/>
              <w:bCs/>
              <w:i/>
              <w:color w:val="575756"/>
              <w:sz w:val="22"/>
              <w:u w:val="single"/>
            </w:rPr>
          </w:rPrChange>
        </w:rPr>
        <w:fldChar w:fldCharType="end"/>
      </w:r>
      <w:r w:rsidRPr="0088310C">
        <w:rPr>
          <w:b/>
          <w:bCs/>
          <w:i/>
          <w:color w:val="575756"/>
          <w:sz w:val="22"/>
          <w:u w:val="single"/>
        </w:rPr>
        <w:t xml:space="preserve"> Maximum luminous intensity</w:t>
      </w:r>
      <w:bookmarkEnd w:id="1206"/>
    </w:p>
    <w:p w14:paraId="6253E385" w14:textId="77777777" w:rsidR="0056746D" w:rsidRPr="0088310C" w:rsidRDefault="00A64966" w:rsidP="0056746D">
      <w:pPr>
        <w:spacing w:after="120"/>
        <w:rPr>
          <w:sz w:val="22"/>
        </w:rPr>
      </w:pPr>
      <m:oMathPara>
        <m:oMathParaPr>
          <m:jc m:val="center"/>
        </m:oMathParaPr>
        <m:oMath>
          <m:sSub>
            <m:sSubPr>
              <m:ctrlPr>
                <w:rPr>
                  <w:rFonts w:ascii="Cambria Math" w:hAnsi="Cambria Math"/>
                  <w:sz w:val="22"/>
                </w:rPr>
              </m:ctrlPr>
            </m:sSubPr>
            <m:e>
              <m:r>
                <w:rPr>
                  <w:rFonts w:ascii="Cambria Math" w:hAnsi="Cambria Math"/>
                  <w:sz w:val="22"/>
                  <w:rPrChange w:id="1210" w:author="L-B" w:date="2018-10-18T03:40:00Z">
                    <w:rPr>
                      <w:rFonts w:ascii="Cambria Math" w:hAnsi="Cambria Math"/>
                      <w:sz w:val="22"/>
                    </w:rPr>
                  </w:rPrChange>
                </w:rPr>
                <m:t>I</m:t>
              </m:r>
            </m:e>
            <m:sub>
              <m:r>
                <w:rPr>
                  <w:rFonts w:ascii="Cambria Math" w:hAnsi="Cambria Math"/>
                  <w:sz w:val="22"/>
                  <w:rPrChange w:id="1211" w:author="L-B" w:date="2018-10-18T03:40:00Z">
                    <w:rPr>
                      <w:rFonts w:ascii="Cambria Math" w:hAnsi="Cambria Math"/>
                      <w:sz w:val="22"/>
                    </w:rPr>
                  </w:rPrChange>
                </w:rPr>
                <m:t>max</m:t>
              </m:r>
            </m:sub>
          </m:sSub>
          <m:r>
            <m:rPr>
              <m:sty m:val="p"/>
            </m:rPr>
            <w:rPr>
              <w:rFonts w:ascii="Cambria Math" w:hAnsi="Cambria Math"/>
              <w:sz w:val="22"/>
              <w:rPrChange w:id="1212" w:author="L-B" w:date="2018-10-18T03:40:00Z">
                <w:rPr>
                  <w:rFonts w:ascii="Cambria Math" w:hAnsi="Cambria Math"/>
                  <w:sz w:val="22"/>
                </w:rPr>
              </w:rPrChange>
            </w:rPr>
            <m:t>=</m:t>
          </m:r>
          <m:sSup>
            <m:sSupPr>
              <m:ctrlPr>
                <w:rPr>
                  <w:rFonts w:ascii="Cambria Math" w:hAnsi="Cambria Math"/>
                  <w:sz w:val="22"/>
                </w:rPr>
              </m:ctrlPr>
            </m:sSupPr>
            <m:e>
              <m:sSub>
                <m:sSubPr>
                  <m:ctrlPr>
                    <w:rPr>
                      <w:rFonts w:ascii="Cambria Math" w:hAnsi="Cambria Math"/>
                      <w:sz w:val="22"/>
                    </w:rPr>
                  </m:ctrlPr>
                </m:sSubPr>
                <m:e>
                  <m:r>
                    <w:rPr>
                      <w:rFonts w:ascii="Cambria Math" w:hAnsi="Cambria Math"/>
                      <w:sz w:val="22"/>
                      <w:rPrChange w:id="1213" w:author="L-B" w:date="2018-10-18T03:40:00Z">
                        <w:rPr>
                          <w:rFonts w:ascii="Cambria Math" w:hAnsi="Cambria Math"/>
                          <w:sz w:val="22"/>
                        </w:rPr>
                      </w:rPrChange>
                    </w:rPr>
                    <m:t>D</m:t>
                  </m:r>
                </m:e>
                <m:sub>
                  <m:r>
                    <w:rPr>
                      <w:rFonts w:ascii="Cambria Math" w:hAnsi="Cambria Math"/>
                      <w:sz w:val="22"/>
                      <w:rPrChange w:id="1214" w:author="L-B" w:date="2018-10-18T03:40:00Z">
                        <w:rPr>
                          <w:rFonts w:ascii="Cambria Math" w:hAnsi="Cambria Math"/>
                          <w:sz w:val="22"/>
                        </w:rPr>
                      </w:rPrChange>
                    </w:rPr>
                    <m:t>min</m:t>
                  </m:r>
                </m:sub>
              </m:sSub>
            </m:e>
            <m:sup>
              <m:r>
                <m:rPr>
                  <m:sty m:val="p"/>
                </m:rPr>
                <w:rPr>
                  <w:rFonts w:ascii="Cambria Math" w:hAnsi="Cambria Math"/>
                  <w:sz w:val="22"/>
                  <w:rPrChange w:id="1215" w:author="L-B" w:date="2018-10-18T03:40:00Z">
                    <w:rPr>
                      <w:rFonts w:ascii="Cambria Math" w:hAnsi="Cambria Math"/>
                      <w:sz w:val="22"/>
                    </w:rPr>
                  </w:rPrChange>
                </w:rPr>
                <m:t>2</m:t>
              </m:r>
            </m:sup>
          </m:sSup>
          <m:r>
            <m:rPr>
              <m:sty m:val="p"/>
            </m:rPr>
            <w:rPr>
              <w:rFonts w:ascii="Cambria Math" w:hAnsi="Cambria Math"/>
              <w:sz w:val="22"/>
              <w:rPrChange w:id="1216" w:author="L-B" w:date="2018-10-18T03:40:00Z">
                <w:rPr>
                  <w:rFonts w:ascii="Cambria Math" w:hAnsi="Cambria Math"/>
                  <w:sz w:val="22"/>
                </w:rPr>
              </w:rPrChange>
            </w:rPr>
            <m:t>*</m:t>
          </m:r>
          <m:sSub>
            <m:sSubPr>
              <m:ctrlPr>
                <w:rPr>
                  <w:rFonts w:ascii="Cambria Math" w:hAnsi="Cambria Math"/>
                  <w:sz w:val="22"/>
                </w:rPr>
              </m:ctrlPr>
            </m:sSubPr>
            <m:e>
              <m:r>
                <w:rPr>
                  <w:rFonts w:ascii="Cambria Math" w:hAnsi="Cambria Math"/>
                  <w:sz w:val="22"/>
                  <w:rPrChange w:id="1217" w:author="L-B" w:date="2018-10-18T03:40:00Z">
                    <w:rPr>
                      <w:rFonts w:ascii="Cambria Math" w:hAnsi="Cambria Math"/>
                      <w:sz w:val="22"/>
                    </w:rPr>
                  </w:rPrChange>
                </w:rPr>
                <m:t>E</m:t>
              </m:r>
            </m:e>
            <m:sub>
              <m:r>
                <w:rPr>
                  <w:rFonts w:ascii="Cambria Math" w:hAnsi="Cambria Math"/>
                  <w:sz w:val="22"/>
                  <w:rPrChange w:id="1218" w:author="L-B" w:date="2018-10-18T03:40:00Z">
                    <w:rPr>
                      <w:rFonts w:ascii="Cambria Math" w:hAnsi="Cambria Math"/>
                      <w:sz w:val="22"/>
                    </w:rPr>
                  </w:rPrChange>
                </w:rPr>
                <m:t>max</m:t>
              </m:r>
            </m:sub>
          </m:sSub>
          <m:r>
            <m:rPr>
              <m:sty m:val="p"/>
            </m:rPr>
            <w:rPr>
              <w:rFonts w:ascii="Cambria Math" w:hAnsi="Cambria Math"/>
              <w:sz w:val="22"/>
              <w:rPrChange w:id="1219" w:author="L-B" w:date="2018-10-18T03:40:00Z">
                <w:rPr>
                  <w:rFonts w:ascii="Cambria Math" w:hAnsi="Cambria Math"/>
                  <w:sz w:val="22"/>
                </w:rPr>
              </w:rPrChange>
            </w:rPr>
            <m:t>*</m:t>
          </m:r>
          <m:sSup>
            <m:sSupPr>
              <m:ctrlPr>
                <w:rPr>
                  <w:rFonts w:ascii="Cambria Math" w:hAnsi="Cambria Math"/>
                  <w:sz w:val="22"/>
                </w:rPr>
              </m:ctrlPr>
            </m:sSupPr>
            <m:e>
              <m:r>
                <m:rPr>
                  <m:sty m:val="p"/>
                </m:rPr>
                <w:rPr>
                  <w:rFonts w:ascii="Cambria Math" w:hAnsi="Cambria Math"/>
                  <w:sz w:val="22"/>
                  <w:rPrChange w:id="1220" w:author="L-B" w:date="2018-10-18T03:40:00Z">
                    <w:rPr>
                      <w:rFonts w:ascii="Cambria Math" w:hAnsi="Cambria Math"/>
                      <w:sz w:val="22"/>
                    </w:rPr>
                  </w:rPrChange>
                </w:rPr>
                <m:t>0.05</m:t>
              </m:r>
            </m:e>
            <m:sup>
              <m:r>
                <m:rPr>
                  <m:sty m:val="p"/>
                </m:rPr>
                <w:rPr>
                  <w:rFonts w:ascii="Cambria Math" w:hAnsi="Cambria Math"/>
                  <w:sz w:val="22"/>
                  <w:rPrChange w:id="1221" w:author="L-B" w:date="2018-10-18T03:40:00Z">
                    <w:rPr>
                      <w:rFonts w:ascii="Cambria Math" w:hAnsi="Cambria Math"/>
                      <w:sz w:val="22"/>
                    </w:rPr>
                  </w:rPrChange>
                </w:rPr>
                <m:t>-</m:t>
              </m:r>
              <m:f>
                <m:fPr>
                  <m:ctrlPr>
                    <w:rPr>
                      <w:rFonts w:ascii="Cambria Math" w:hAnsi="Cambria Math"/>
                      <w:sz w:val="22"/>
                    </w:rPr>
                  </m:ctrlPr>
                </m:fPr>
                <m:num>
                  <m:sSub>
                    <m:sSubPr>
                      <m:ctrlPr>
                        <w:rPr>
                          <w:rFonts w:ascii="Cambria Math" w:hAnsi="Cambria Math"/>
                          <w:sz w:val="22"/>
                        </w:rPr>
                      </m:ctrlPr>
                    </m:sSubPr>
                    <m:e>
                      <m:r>
                        <w:rPr>
                          <w:rFonts w:ascii="Cambria Math" w:hAnsi="Cambria Math"/>
                          <w:sz w:val="22"/>
                          <w:rPrChange w:id="1222" w:author="L-B" w:date="2018-10-18T03:40:00Z">
                            <w:rPr>
                              <w:rFonts w:ascii="Cambria Math" w:hAnsi="Cambria Math"/>
                              <w:sz w:val="22"/>
                            </w:rPr>
                          </w:rPrChange>
                        </w:rPr>
                        <m:t>D</m:t>
                      </m:r>
                    </m:e>
                    <m:sub>
                      <m:r>
                        <w:rPr>
                          <w:rFonts w:ascii="Cambria Math" w:hAnsi="Cambria Math"/>
                          <w:sz w:val="22"/>
                          <w:rPrChange w:id="1223" w:author="L-B" w:date="2018-10-18T03:40:00Z">
                            <w:rPr>
                              <w:rFonts w:ascii="Cambria Math" w:hAnsi="Cambria Math"/>
                              <w:sz w:val="22"/>
                            </w:rPr>
                          </w:rPrChange>
                        </w:rPr>
                        <m:t>min</m:t>
                      </m:r>
                    </m:sub>
                  </m:sSub>
                </m:num>
                <m:den>
                  <m:sSub>
                    <m:sSubPr>
                      <m:ctrlPr>
                        <w:rPr>
                          <w:rFonts w:ascii="Cambria Math" w:hAnsi="Cambria Math"/>
                          <w:sz w:val="22"/>
                        </w:rPr>
                      </m:ctrlPr>
                    </m:sSubPr>
                    <m:e>
                      <m:r>
                        <w:rPr>
                          <w:rFonts w:ascii="Cambria Math" w:hAnsi="Cambria Math"/>
                          <w:sz w:val="22"/>
                          <w:rPrChange w:id="1224" w:author="L-B" w:date="2018-10-18T03:40:00Z">
                            <w:rPr>
                              <w:rFonts w:ascii="Cambria Math" w:hAnsi="Cambria Math"/>
                              <w:sz w:val="22"/>
                            </w:rPr>
                          </w:rPrChange>
                        </w:rPr>
                        <m:t>V</m:t>
                      </m:r>
                    </m:e>
                    <m:sub>
                      <m:r>
                        <w:rPr>
                          <w:rFonts w:ascii="Cambria Math" w:hAnsi="Cambria Math"/>
                          <w:sz w:val="22"/>
                          <w:rPrChange w:id="1225" w:author="L-B" w:date="2018-10-18T03:40:00Z">
                            <w:rPr>
                              <w:rFonts w:ascii="Cambria Math" w:hAnsi="Cambria Math"/>
                              <w:sz w:val="22"/>
                            </w:rPr>
                          </w:rPrChange>
                        </w:rPr>
                        <m:t>max</m:t>
                      </m:r>
                    </m:sub>
                  </m:sSub>
                </m:den>
              </m:f>
            </m:sup>
          </m:sSup>
        </m:oMath>
      </m:oMathPara>
    </w:p>
    <w:p w14:paraId="474C4F0A" w14:textId="77777777" w:rsidR="0056746D" w:rsidRPr="0088310C" w:rsidRDefault="0056746D" w:rsidP="0056746D">
      <w:pPr>
        <w:keepNext/>
        <w:keepLines/>
        <w:numPr>
          <w:ilvl w:val="2"/>
          <w:numId w:val="15"/>
        </w:numPr>
        <w:ind w:right="851"/>
        <w:outlineLvl w:val="2"/>
        <w:rPr>
          <w:rFonts w:asciiTheme="majorHAnsi" w:eastAsiaTheme="majorEastAsia" w:hAnsiTheme="majorHAnsi" w:cstheme="majorBidi"/>
          <w:b/>
          <w:bCs/>
          <w:smallCaps/>
          <w:color w:val="407EC9"/>
          <w:sz w:val="22"/>
        </w:rPr>
      </w:pPr>
      <w:bookmarkStart w:id="1226" w:name="_Toc491867384"/>
      <w:r w:rsidRPr="0088310C">
        <w:rPr>
          <w:rFonts w:asciiTheme="majorHAnsi" w:eastAsiaTheme="majorEastAsia" w:hAnsiTheme="majorHAnsi" w:cstheme="majorBidi"/>
          <w:b/>
          <w:bCs/>
          <w:smallCaps/>
          <w:color w:val="407EC9"/>
          <w:sz w:val="22"/>
        </w:rPr>
        <w:t>Design intensity</w:t>
      </w:r>
      <w:bookmarkEnd w:id="1226"/>
    </w:p>
    <w:p w14:paraId="7149C181" w14:textId="77777777" w:rsidR="007975D4" w:rsidRPr="0088310C" w:rsidRDefault="0056746D" w:rsidP="0056746D">
      <w:pPr>
        <w:spacing w:after="120"/>
        <w:rPr>
          <w:ins w:id="1227" w:author="L-B" w:date="2018-10-17T11:03:00Z"/>
          <w:rFonts w:eastAsiaTheme="minorEastAsia"/>
          <w:sz w:val="22"/>
        </w:rPr>
      </w:pPr>
      <w:r w:rsidRPr="0088310C">
        <w:rPr>
          <w:sz w:val="22"/>
        </w:rPr>
        <w:t xml:space="preserve">The calculation of the minimum and maximum luminous intensity normally gives an interval </w:t>
      </w:r>
      <m:oMath>
        <m:d>
          <m:dPr>
            <m:begChr m:val="["/>
            <m:endChr m:val="]"/>
            <m:ctrlPr>
              <w:rPr>
                <w:rFonts w:ascii="Cambria Math" w:hAnsi="Cambria Math"/>
                <w:i/>
                <w:sz w:val="22"/>
              </w:rPr>
            </m:ctrlPr>
          </m:dPr>
          <m:e>
            <m:sSub>
              <m:sSubPr>
                <m:ctrlPr>
                  <w:rPr>
                    <w:rFonts w:ascii="Cambria Math" w:hAnsi="Cambria Math"/>
                    <w:i/>
                    <w:sz w:val="22"/>
                  </w:rPr>
                </m:ctrlPr>
              </m:sSubPr>
              <m:e>
                <m:r>
                  <w:rPr>
                    <w:rFonts w:ascii="Cambria Math" w:hAnsi="Cambria Math"/>
                    <w:sz w:val="22"/>
                    <w:rPrChange w:id="1228" w:author="L-B" w:date="2018-10-18T03:40:00Z">
                      <w:rPr>
                        <w:rFonts w:ascii="Cambria Math" w:hAnsi="Cambria Math"/>
                        <w:sz w:val="22"/>
                      </w:rPr>
                    </w:rPrChange>
                  </w:rPr>
                  <m:t>I</m:t>
                </m:r>
              </m:e>
              <m:sub>
                <m:r>
                  <w:rPr>
                    <w:rFonts w:ascii="Cambria Math" w:hAnsi="Cambria Math"/>
                    <w:sz w:val="22"/>
                    <w:rPrChange w:id="1229" w:author="L-B" w:date="2018-10-18T03:40:00Z">
                      <w:rPr>
                        <w:rFonts w:ascii="Cambria Math" w:hAnsi="Cambria Math"/>
                        <w:sz w:val="22"/>
                      </w:rPr>
                    </w:rPrChange>
                  </w:rPr>
                  <m:t>min</m:t>
                </m:r>
              </m:sub>
            </m:sSub>
            <m:r>
              <w:rPr>
                <w:rFonts w:ascii="Cambria Math" w:hAnsi="Cambria Math"/>
                <w:sz w:val="22"/>
                <w:rPrChange w:id="1230" w:author="L-B" w:date="2018-10-18T03:40:00Z">
                  <w:rPr>
                    <w:rFonts w:ascii="Cambria Math" w:hAnsi="Cambria Math"/>
                    <w:sz w:val="22"/>
                  </w:rPr>
                </w:rPrChange>
              </w:rPr>
              <m:t>;</m:t>
            </m:r>
            <m:sSub>
              <m:sSubPr>
                <m:ctrlPr>
                  <w:rPr>
                    <w:rFonts w:ascii="Cambria Math" w:hAnsi="Cambria Math"/>
                    <w:i/>
                    <w:sz w:val="22"/>
                  </w:rPr>
                </m:ctrlPr>
              </m:sSubPr>
              <m:e>
                <m:r>
                  <w:rPr>
                    <w:rFonts w:ascii="Cambria Math" w:hAnsi="Cambria Math"/>
                    <w:sz w:val="22"/>
                    <w:rPrChange w:id="1231" w:author="L-B" w:date="2018-10-18T03:40:00Z">
                      <w:rPr>
                        <w:rFonts w:ascii="Cambria Math" w:hAnsi="Cambria Math"/>
                        <w:sz w:val="22"/>
                      </w:rPr>
                    </w:rPrChange>
                  </w:rPr>
                  <m:t>I</m:t>
                </m:r>
              </m:e>
              <m:sub>
                <m:r>
                  <w:rPr>
                    <w:rFonts w:ascii="Cambria Math" w:hAnsi="Cambria Math"/>
                    <w:sz w:val="22"/>
                    <w:rPrChange w:id="1232" w:author="L-B" w:date="2018-10-18T03:40:00Z">
                      <w:rPr>
                        <w:rFonts w:ascii="Cambria Math" w:hAnsi="Cambria Math"/>
                        <w:sz w:val="22"/>
                      </w:rPr>
                    </w:rPrChange>
                  </w:rPr>
                  <m:t>max</m:t>
                </m:r>
              </m:sub>
            </m:sSub>
          </m:e>
        </m:d>
      </m:oMath>
      <w:r w:rsidR="007975D4" w:rsidRPr="0088310C">
        <w:rPr>
          <w:rFonts w:eastAsiaTheme="minorEastAsia"/>
          <w:sz w:val="22"/>
        </w:rPr>
        <w:t>.</w:t>
      </w:r>
      <w:r w:rsidRPr="0088310C">
        <w:rPr>
          <w:rFonts w:eastAsiaTheme="minorEastAsia"/>
          <w:sz w:val="22"/>
        </w:rPr>
        <w:t xml:space="preserve"> </w:t>
      </w:r>
      <w:r w:rsidR="007975D4" w:rsidRPr="0088310C">
        <w:rPr>
          <w:rFonts w:eastAsiaTheme="minorEastAsia"/>
          <w:sz w:val="22"/>
        </w:rPr>
        <w:t xml:space="preserve">The design </w:t>
      </w:r>
      <w:r w:rsidRPr="0088310C">
        <w:rPr>
          <w:rFonts w:eastAsiaTheme="minorEastAsia"/>
          <w:sz w:val="22"/>
        </w:rPr>
        <w:t>intensity</w:t>
      </w:r>
      <w:ins w:id="1233" w:author="L-B" w:date="2018-10-17T11:02:00Z">
        <w:r w:rsidR="007975D4" w:rsidRPr="0088310C">
          <w:rPr>
            <w:rFonts w:eastAsiaTheme="minorEastAsia"/>
            <w:sz w:val="22"/>
          </w:rPr>
          <w:t xml:space="preserve"> </w:t>
        </w:r>
        <m:oMath>
          <m:sSub>
            <m:sSubPr>
              <m:ctrlPr>
                <w:rPr>
                  <w:rFonts w:ascii="Cambria Math" w:eastAsiaTheme="minorEastAsia" w:hAnsi="Cambria Math"/>
                  <w:i/>
                  <w:sz w:val="22"/>
                </w:rPr>
              </m:ctrlPr>
            </m:sSubPr>
            <m:e>
              <m:r>
                <w:rPr>
                  <w:rFonts w:ascii="Cambria Math" w:eastAsiaTheme="minorEastAsia" w:hAnsi="Cambria Math"/>
                  <w:sz w:val="22"/>
                  <w:rPrChange w:id="1234" w:author="L-B" w:date="2018-10-18T03:40:00Z">
                    <w:rPr>
                      <w:rFonts w:ascii="Cambria Math" w:eastAsiaTheme="minorEastAsia" w:hAnsi="Cambria Math"/>
                      <w:sz w:val="22"/>
                    </w:rPr>
                  </w:rPrChange>
                </w:rPr>
                <m:t>I</m:t>
              </m:r>
            </m:e>
            <m:sub>
              <m:r>
                <w:rPr>
                  <w:rFonts w:ascii="Cambria Math" w:eastAsiaTheme="minorEastAsia" w:hAnsi="Cambria Math"/>
                  <w:sz w:val="22"/>
                  <w:rPrChange w:id="1235" w:author="L-B" w:date="2018-10-18T03:40:00Z">
                    <w:rPr>
                      <w:rFonts w:ascii="Cambria Math" w:eastAsiaTheme="minorEastAsia" w:hAnsi="Cambria Math"/>
                      <w:sz w:val="22"/>
                    </w:rPr>
                  </w:rPrChange>
                </w:rPr>
                <m:t>dsg</m:t>
              </m:r>
            </m:sub>
          </m:sSub>
        </m:oMath>
      </w:ins>
      <w:r w:rsidR="007975D4" w:rsidRPr="0088310C">
        <w:rPr>
          <w:rFonts w:eastAsiaTheme="minorEastAsia"/>
          <w:sz w:val="22"/>
        </w:rPr>
        <w:t>, the intensity that defines the published range of the light,</w:t>
      </w:r>
      <w:r w:rsidRPr="0088310C">
        <w:rPr>
          <w:rFonts w:eastAsiaTheme="minorEastAsia"/>
          <w:sz w:val="22"/>
        </w:rPr>
        <w:t xml:space="preserve"> should be between:</w:t>
      </w:r>
      <w:ins w:id="1236" w:author="L-B" w:date="2018-10-17T11:02:00Z">
        <w:r w:rsidR="007975D4" w:rsidRPr="0088310C">
          <w:rPr>
            <w:rFonts w:eastAsiaTheme="minorEastAsia"/>
            <w:sz w:val="22"/>
          </w:rPr>
          <w:t xml:space="preserve">  </w:t>
        </w:r>
      </w:ins>
    </w:p>
    <w:p w14:paraId="558117C9" w14:textId="242231C5" w:rsidR="0056746D" w:rsidRPr="0088310C" w:rsidRDefault="00A64966">
      <w:pPr>
        <w:spacing w:after="120"/>
        <w:jc w:val="center"/>
        <w:rPr>
          <w:sz w:val="22"/>
        </w:rPr>
        <w:pPrChange w:id="1237" w:author="L-B" w:date="2018-10-17T11:03:00Z">
          <w:pPr>
            <w:spacing w:after="120"/>
          </w:pPr>
        </w:pPrChange>
      </w:pPr>
      <m:oMathPara>
        <m:oMathParaPr>
          <m:jc m:val="center"/>
        </m:oMathParaPr>
        <m:oMath>
          <m:sSub>
            <m:sSubPr>
              <m:ctrlPr>
                <w:rPr>
                  <w:rFonts w:ascii="Cambria Math" w:eastAsiaTheme="minorEastAsia" w:hAnsi="Cambria Math"/>
                  <w:i/>
                  <w:sz w:val="22"/>
                </w:rPr>
              </m:ctrlPr>
            </m:sSubPr>
            <m:e>
              <m:r>
                <w:rPr>
                  <w:rFonts w:ascii="Cambria Math" w:eastAsiaTheme="minorEastAsia" w:hAnsi="Cambria Math"/>
                  <w:sz w:val="22"/>
                  <w:rPrChange w:id="1238" w:author="L-B" w:date="2018-10-18T03:40:00Z">
                    <w:rPr>
                      <w:rFonts w:ascii="Cambria Math" w:eastAsiaTheme="minorEastAsia" w:hAnsi="Cambria Math"/>
                      <w:sz w:val="22"/>
                    </w:rPr>
                  </w:rPrChange>
                </w:rPr>
                <m:t>I</m:t>
              </m:r>
            </m:e>
            <m:sub>
              <m:r>
                <w:rPr>
                  <w:rFonts w:ascii="Cambria Math" w:eastAsiaTheme="minorEastAsia" w:hAnsi="Cambria Math"/>
                  <w:sz w:val="22"/>
                  <w:rPrChange w:id="1239" w:author="L-B" w:date="2018-10-18T03:40:00Z">
                    <w:rPr>
                      <w:rFonts w:ascii="Cambria Math" w:eastAsiaTheme="minorEastAsia" w:hAnsi="Cambria Math"/>
                      <w:sz w:val="22"/>
                    </w:rPr>
                  </w:rPrChange>
                </w:rPr>
                <m:t>min</m:t>
              </m:r>
            </m:sub>
          </m:sSub>
          <m:r>
            <w:rPr>
              <w:rFonts w:ascii="Cambria Math" w:eastAsiaTheme="minorEastAsia" w:hAnsi="Cambria Math"/>
              <w:sz w:val="22"/>
              <w:rPrChange w:id="1240" w:author="L-B" w:date="2018-10-18T03:40:00Z">
                <w:rPr>
                  <w:rFonts w:ascii="Cambria Math" w:eastAsiaTheme="minorEastAsia" w:hAnsi="Cambria Math"/>
                  <w:sz w:val="22"/>
                </w:rPr>
              </w:rPrChange>
            </w:rPr>
            <m:t>≤</m:t>
          </m:r>
          <m:r>
            <w:del w:id="1241" w:author="L-B" w:date="2018-10-17T11:01:00Z">
              <w:rPr>
                <w:rFonts w:ascii="Cambria Math" w:eastAsiaTheme="minorEastAsia" w:hAnsi="Cambria Math"/>
                <w:sz w:val="22"/>
                <w:rPrChange w:id="1242" w:author="L-B" w:date="2018-10-18T03:40:00Z">
                  <w:rPr>
                    <w:rFonts w:ascii="Cambria Math" w:eastAsiaTheme="minorEastAsia" w:hAnsi="Cambria Math"/>
                    <w:sz w:val="22"/>
                  </w:rPr>
                </w:rPrChange>
              </w:rPr>
              <m:t>I</m:t>
            </w:del>
          </m:r>
          <w:bookmarkStart w:id="1243" w:name="_Hlk527537461"/>
          <m:sSub>
            <m:sSubPr>
              <m:ctrlPr>
                <w:ins w:id="1244" w:author="L-B" w:date="2018-10-17T11:01:00Z">
                  <w:rPr>
                    <w:rFonts w:ascii="Cambria Math" w:eastAsiaTheme="minorEastAsia" w:hAnsi="Cambria Math"/>
                    <w:i/>
                    <w:sz w:val="22"/>
                  </w:rPr>
                </w:ins>
              </m:ctrlPr>
            </m:sSubPr>
            <m:e>
              <m:r>
                <w:ins w:id="1245" w:author="L-B" w:date="2018-10-17T11:01:00Z">
                  <w:rPr>
                    <w:rFonts w:ascii="Cambria Math" w:eastAsiaTheme="minorEastAsia" w:hAnsi="Cambria Math"/>
                    <w:sz w:val="22"/>
                    <w:rPrChange w:id="1246" w:author="L-B" w:date="2018-10-18T03:40:00Z">
                      <w:rPr>
                        <w:rFonts w:ascii="Cambria Math" w:eastAsiaTheme="minorEastAsia" w:hAnsi="Cambria Math"/>
                        <w:sz w:val="22"/>
                      </w:rPr>
                    </w:rPrChange>
                  </w:rPr>
                  <m:t>I</m:t>
                </w:ins>
              </m:r>
            </m:e>
            <m:sub>
              <m:r>
                <w:ins w:id="1247" w:author="L-B" w:date="2018-10-17T11:01:00Z">
                  <w:rPr>
                    <w:rFonts w:ascii="Cambria Math" w:eastAsiaTheme="minorEastAsia" w:hAnsi="Cambria Math"/>
                    <w:sz w:val="22"/>
                    <w:rPrChange w:id="1248" w:author="L-B" w:date="2018-10-18T03:40:00Z">
                      <w:rPr>
                        <w:rFonts w:ascii="Cambria Math" w:eastAsiaTheme="minorEastAsia" w:hAnsi="Cambria Math"/>
                        <w:sz w:val="22"/>
                      </w:rPr>
                    </w:rPrChange>
                  </w:rPr>
                  <m:t>dsg</m:t>
                </w:ins>
              </m:r>
            </m:sub>
          </m:sSub>
          <w:bookmarkEnd w:id="1243"/>
          <m:r>
            <w:rPr>
              <w:rFonts w:ascii="Cambria Math" w:eastAsiaTheme="minorEastAsia" w:hAnsi="Cambria Math"/>
              <w:sz w:val="22"/>
              <w:rPrChange w:id="1249" w:author="L-B" w:date="2018-10-18T03:40:00Z">
                <w:rPr>
                  <w:rFonts w:ascii="Cambria Math" w:eastAsiaTheme="minorEastAsia" w:hAnsi="Cambria Math"/>
                  <w:sz w:val="22"/>
                </w:rPr>
              </w:rPrChange>
            </w:rPr>
            <m:t>≤</m:t>
          </m:r>
          <m:sSub>
            <m:sSubPr>
              <m:ctrlPr>
                <w:rPr>
                  <w:rFonts w:ascii="Cambria Math" w:eastAsiaTheme="minorEastAsia" w:hAnsi="Cambria Math"/>
                  <w:i/>
                  <w:sz w:val="22"/>
                </w:rPr>
              </m:ctrlPr>
            </m:sSubPr>
            <m:e>
              <m:r>
                <w:rPr>
                  <w:rFonts w:ascii="Cambria Math" w:eastAsiaTheme="minorEastAsia" w:hAnsi="Cambria Math"/>
                  <w:sz w:val="22"/>
                  <w:rPrChange w:id="1250" w:author="L-B" w:date="2018-10-18T03:40:00Z">
                    <w:rPr>
                      <w:rFonts w:ascii="Cambria Math" w:eastAsiaTheme="minorEastAsia" w:hAnsi="Cambria Math"/>
                      <w:sz w:val="22"/>
                    </w:rPr>
                  </w:rPrChange>
                </w:rPr>
                <m:t>I</m:t>
              </m:r>
            </m:e>
            <m:sub>
              <m:r>
                <w:rPr>
                  <w:rFonts w:ascii="Cambria Math" w:eastAsiaTheme="minorEastAsia" w:hAnsi="Cambria Math"/>
                  <w:sz w:val="22"/>
                  <w:rPrChange w:id="1251" w:author="L-B" w:date="2018-10-18T03:40:00Z">
                    <w:rPr>
                      <w:rFonts w:ascii="Cambria Math" w:eastAsiaTheme="minorEastAsia" w:hAnsi="Cambria Math"/>
                      <w:sz w:val="22"/>
                    </w:rPr>
                  </w:rPrChange>
                </w:rPr>
                <m:t>max</m:t>
              </m:r>
            </m:sub>
          </m:sSub>
        </m:oMath>
      </m:oMathPara>
    </w:p>
    <w:p w14:paraId="547A5C1A" w14:textId="1908159F" w:rsidR="0056746D" w:rsidRPr="0088310C" w:rsidRDefault="0056746D" w:rsidP="0056746D">
      <w:pPr>
        <w:spacing w:after="120"/>
        <w:rPr>
          <w:rFonts w:eastAsiaTheme="minorEastAsia"/>
          <w:sz w:val="22"/>
        </w:rPr>
      </w:pPr>
      <w:r w:rsidRPr="0088310C">
        <w:rPr>
          <w:sz w:val="22"/>
        </w:rPr>
        <w:t xml:space="preserve">In many cases the interval is very large </w:t>
      </w:r>
      <m:oMath>
        <m:sSub>
          <m:sSubPr>
            <m:ctrlPr>
              <w:rPr>
                <w:rFonts w:ascii="Cambria Math" w:hAnsi="Cambria Math"/>
                <w:i/>
                <w:sz w:val="22"/>
              </w:rPr>
            </m:ctrlPr>
          </m:sSubPr>
          <m:e>
            <m:r>
              <w:rPr>
                <w:rFonts w:ascii="Cambria Math" w:hAnsi="Cambria Math"/>
                <w:sz w:val="22"/>
                <w:rPrChange w:id="1252" w:author="L-B" w:date="2018-10-18T03:40:00Z">
                  <w:rPr>
                    <w:rFonts w:ascii="Cambria Math" w:hAnsi="Cambria Math"/>
                    <w:sz w:val="22"/>
                  </w:rPr>
                </w:rPrChange>
              </w:rPr>
              <m:t>I</m:t>
            </m:r>
          </m:e>
          <m:sub>
            <m:r>
              <w:rPr>
                <w:rFonts w:ascii="Cambria Math" w:hAnsi="Cambria Math"/>
                <w:sz w:val="22"/>
                <w:rPrChange w:id="1253" w:author="L-B" w:date="2018-10-18T03:40:00Z">
                  <w:rPr>
                    <w:rFonts w:ascii="Cambria Math" w:hAnsi="Cambria Math"/>
                    <w:sz w:val="22"/>
                  </w:rPr>
                </w:rPrChange>
              </w:rPr>
              <m:t>max</m:t>
            </m:r>
          </m:sub>
        </m:sSub>
        <m:r>
          <w:rPr>
            <w:rFonts w:ascii="Cambria Math" w:hAnsi="Cambria Math"/>
            <w:sz w:val="22"/>
            <w:rPrChange w:id="1254" w:author="L-B" w:date="2018-10-18T03:40:00Z">
              <w:rPr>
                <w:rFonts w:ascii="Cambria Math" w:hAnsi="Cambria Math"/>
                <w:sz w:val="22"/>
              </w:rPr>
            </w:rPrChange>
          </w:rPr>
          <m:t>&gt;10*</m:t>
        </m:r>
        <m:sSub>
          <m:sSubPr>
            <m:ctrlPr>
              <w:rPr>
                <w:rFonts w:ascii="Cambria Math" w:hAnsi="Cambria Math"/>
                <w:i/>
                <w:sz w:val="22"/>
              </w:rPr>
            </m:ctrlPr>
          </m:sSubPr>
          <m:e>
            <m:r>
              <w:rPr>
                <w:rFonts w:ascii="Cambria Math" w:hAnsi="Cambria Math"/>
                <w:sz w:val="22"/>
                <w:rPrChange w:id="1255" w:author="L-B" w:date="2018-10-18T03:40:00Z">
                  <w:rPr>
                    <w:rFonts w:ascii="Cambria Math" w:hAnsi="Cambria Math"/>
                    <w:sz w:val="22"/>
                  </w:rPr>
                </w:rPrChange>
              </w:rPr>
              <m:t>I</m:t>
            </m:r>
          </m:e>
          <m:sub>
            <m:r>
              <w:rPr>
                <w:rFonts w:ascii="Cambria Math" w:hAnsi="Cambria Math"/>
                <w:sz w:val="22"/>
                <w:rPrChange w:id="1256" w:author="L-B" w:date="2018-10-18T03:40:00Z">
                  <w:rPr>
                    <w:rFonts w:ascii="Cambria Math" w:hAnsi="Cambria Math"/>
                    <w:sz w:val="22"/>
                  </w:rPr>
                </w:rPrChange>
              </w:rPr>
              <m:t>min</m:t>
            </m:r>
          </m:sub>
        </m:sSub>
      </m:oMath>
      <w:r w:rsidRPr="0088310C">
        <w:rPr>
          <w:rFonts w:eastAsiaTheme="minorEastAsia"/>
          <w:sz w:val="22"/>
        </w:rPr>
        <w:t xml:space="preserve">. </w:t>
      </w:r>
      <w:r w:rsidR="007975D4" w:rsidRPr="0088310C">
        <w:rPr>
          <w:rFonts w:eastAsiaTheme="minorEastAsia"/>
          <w:sz w:val="22"/>
        </w:rPr>
        <w:t>For practical purposes</w:t>
      </w:r>
      <w:r w:rsidRPr="0088310C">
        <w:rPr>
          <w:rFonts w:eastAsiaTheme="minorEastAsia"/>
          <w:sz w:val="22"/>
        </w:rPr>
        <w:t xml:space="preserve">, it is </w:t>
      </w:r>
      <w:r w:rsidR="007975D4" w:rsidRPr="0088310C">
        <w:rPr>
          <w:rFonts w:eastAsiaTheme="minorEastAsia"/>
          <w:sz w:val="22"/>
        </w:rPr>
        <w:t>advised</w:t>
      </w:r>
      <w:r w:rsidRPr="0088310C">
        <w:rPr>
          <w:rFonts w:eastAsiaTheme="minorEastAsia"/>
          <w:sz w:val="22"/>
        </w:rPr>
        <w:t xml:space="preserve"> to link the intended luminous intensity during design procedure of a light to the minimum value </w:t>
      </w:r>
      <m:oMath>
        <m:sSub>
          <m:sSubPr>
            <m:ctrlPr>
              <w:rPr>
                <w:rFonts w:ascii="Cambria Math" w:eastAsiaTheme="minorEastAsia" w:hAnsi="Cambria Math"/>
                <w:i/>
                <w:sz w:val="22"/>
              </w:rPr>
            </m:ctrlPr>
          </m:sSubPr>
          <m:e>
            <m:r>
              <w:rPr>
                <w:rFonts w:ascii="Cambria Math" w:eastAsiaTheme="minorEastAsia" w:hAnsi="Cambria Math"/>
                <w:sz w:val="22"/>
                <w:rPrChange w:id="1257" w:author="L-B" w:date="2018-10-18T03:40:00Z">
                  <w:rPr>
                    <w:rFonts w:ascii="Cambria Math" w:eastAsiaTheme="minorEastAsia" w:hAnsi="Cambria Math"/>
                    <w:sz w:val="22"/>
                  </w:rPr>
                </w:rPrChange>
              </w:rPr>
              <m:t>I</m:t>
            </m:r>
          </m:e>
          <m:sub>
            <m:r>
              <w:rPr>
                <w:rFonts w:ascii="Cambria Math" w:eastAsiaTheme="minorEastAsia" w:hAnsi="Cambria Math"/>
                <w:sz w:val="22"/>
                <w:rPrChange w:id="1258" w:author="L-B" w:date="2018-10-18T03:40:00Z">
                  <w:rPr>
                    <w:rFonts w:ascii="Cambria Math" w:eastAsiaTheme="minorEastAsia" w:hAnsi="Cambria Math"/>
                    <w:sz w:val="22"/>
                  </w:rPr>
                </w:rPrChange>
              </w:rPr>
              <m:t>min</m:t>
            </m:r>
          </m:sub>
        </m:sSub>
      </m:oMath>
      <w:r w:rsidRPr="0088310C">
        <w:rPr>
          <w:rFonts w:eastAsiaTheme="minorEastAsia"/>
          <w:sz w:val="22"/>
        </w:rPr>
        <w:t>. However</w:t>
      </w:r>
      <w:ins w:id="1259" w:author="L-B" w:date="2018-10-18T03:27:00Z">
        <w:r w:rsidR="005817ED" w:rsidRPr="0088310C">
          <w:rPr>
            <w:rFonts w:eastAsiaTheme="minorEastAsia"/>
            <w:sz w:val="22"/>
          </w:rPr>
          <w:t>,</w:t>
        </w:r>
      </w:ins>
      <w:del w:id="1260" w:author="L-B" w:date="2018-10-18T03:27:00Z">
        <w:r w:rsidRPr="0088310C" w:rsidDel="005817ED">
          <w:rPr>
            <w:rFonts w:eastAsiaTheme="minorEastAsia"/>
            <w:sz w:val="22"/>
          </w:rPr>
          <w:delText>;</w:delText>
        </w:r>
      </w:del>
      <w:r w:rsidRPr="0088310C">
        <w:rPr>
          <w:rFonts w:eastAsiaTheme="minorEastAsia"/>
          <w:sz w:val="22"/>
        </w:rPr>
        <w:t xml:space="preserve"> due to equipment tolerances, a</w:t>
      </w:r>
      <w:ins w:id="1261" w:author="L-B" w:date="2018-10-18T03:24:00Z">
        <w:r w:rsidR="005817ED" w:rsidRPr="0088310C">
          <w:rPr>
            <w:rFonts w:eastAsiaTheme="minorEastAsia"/>
            <w:sz w:val="22"/>
          </w:rPr>
          <w:t>n optional</w:t>
        </w:r>
      </w:ins>
      <w:r w:rsidRPr="0088310C">
        <w:rPr>
          <w:rFonts w:eastAsiaTheme="minorEastAsia"/>
          <w:sz w:val="22"/>
        </w:rPr>
        <w:t xml:space="preserve"> factor may be </w:t>
      </w:r>
      <w:ins w:id="1262" w:author="L-B" w:date="2018-10-17T11:18:00Z">
        <w:r w:rsidR="00CF3041" w:rsidRPr="0088310C">
          <w:rPr>
            <w:rFonts w:eastAsiaTheme="minorEastAsia"/>
            <w:sz w:val="22"/>
          </w:rPr>
          <w:t xml:space="preserve">applied to </w:t>
        </w:r>
      </w:ins>
      <w:del w:id="1263" w:author="L-B" w:date="2018-10-17T11:18:00Z">
        <w:r w:rsidRPr="0088310C" w:rsidDel="00D140FB">
          <w:rPr>
            <w:rFonts w:eastAsiaTheme="minorEastAsia"/>
            <w:sz w:val="22"/>
          </w:rPr>
          <w:delText xml:space="preserve">added to </w:delText>
        </w:r>
      </w:del>
      <w:r w:rsidRPr="0088310C">
        <w:rPr>
          <w:rFonts w:eastAsiaTheme="minorEastAsia"/>
          <w:sz w:val="22"/>
        </w:rPr>
        <w:t xml:space="preserve">the minimum intensity </w:t>
      </w:r>
      <m:oMath>
        <m:sSub>
          <m:sSubPr>
            <m:ctrlPr>
              <w:rPr>
                <w:rFonts w:ascii="Cambria Math" w:eastAsiaTheme="minorEastAsia" w:hAnsi="Cambria Math"/>
                <w:i/>
                <w:sz w:val="22"/>
              </w:rPr>
            </m:ctrlPr>
          </m:sSubPr>
          <m:e>
            <m:r>
              <w:rPr>
                <w:rFonts w:ascii="Cambria Math" w:eastAsiaTheme="minorEastAsia" w:hAnsi="Cambria Math"/>
                <w:sz w:val="22"/>
                <w:rPrChange w:id="1264" w:author="L-B" w:date="2018-10-18T03:40:00Z">
                  <w:rPr>
                    <w:rFonts w:ascii="Cambria Math" w:eastAsiaTheme="minorEastAsia" w:hAnsi="Cambria Math"/>
                    <w:sz w:val="22"/>
                  </w:rPr>
                </w:rPrChange>
              </w:rPr>
              <m:t>I</m:t>
            </m:r>
          </m:e>
          <m:sub>
            <m:r>
              <w:rPr>
                <w:rFonts w:ascii="Cambria Math" w:eastAsiaTheme="minorEastAsia" w:hAnsi="Cambria Math"/>
                <w:sz w:val="22"/>
                <w:rPrChange w:id="1265" w:author="L-B" w:date="2018-10-18T03:40:00Z">
                  <w:rPr>
                    <w:rFonts w:ascii="Cambria Math" w:eastAsiaTheme="minorEastAsia" w:hAnsi="Cambria Math"/>
                    <w:sz w:val="22"/>
                  </w:rPr>
                </w:rPrChange>
              </w:rPr>
              <m:t>min</m:t>
            </m:r>
          </m:sub>
        </m:sSub>
      </m:oMath>
      <w:r w:rsidRPr="0088310C">
        <w:rPr>
          <w:rFonts w:eastAsiaTheme="minorEastAsia"/>
          <w:sz w:val="22"/>
        </w:rPr>
        <w:t xml:space="preserve">. </w:t>
      </w:r>
      <w:ins w:id="1266" w:author="L-B" w:date="2018-10-18T03:25:00Z">
        <w:r w:rsidR="005817ED" w:rsidRPr="0088310C">
          <w:rPr>
            <w:rFonts w:eastAsiaTheme="minorEastAsia"/>
            <w:sz w:val="22"/>
          </w:rPr>
          <w:t>For example</w:t>
        </w:r>
      </w:ins>
      <w:ins w:id="1267" w:author="L-B" w:date="2018-10-18T03:26:00Z">
        <w:r w:rsidR="005817ED" w:rsidRPr="0088310C">
          <w:rPr>
            <w:rFonts w:eastAsiaTheme="minorEastAsia"/>
            <w:sz w:val="22"/>
          </w:rPr>
          <w:t>, if a factor of 1.2 is used, then the equation is written as:</w:t>
        </w:r>
      </w:ins>
      <w:ins w:id="1268" w:author="L-B" w:date="2018-10-18T03:28:00Z">
        <w:r w:rsidR="005817ED" w:rsidRPr="0088310C">
          <w:rPr>
            <w:rFonts w:eastAsiaTheme="minorEastAsia"/>
            <w:sz w:val="22"/>
          </w:rPr>
          <w:t xml:space="preserve"> </w:t>
        </w:r>
      </w:ins>
      <w:del w:id="1269" w:author="L-B" w:date="2018-10-18T03:26:00Z">
        <w:r w:rsidRPr="0088310C" w:rsidDel="005817ED">
          <w:rPr>
            <w:rFonts w:eastAsiaTheme="minorEastAsia"/>
            <w:sz w:val="22"/>
          </w:rPr>
          <w:delText>It is suggested that this factor is 1.2</w:delText>
        </w:r>
      </w:del>
      <w:del w:id="1270" w:author="L-B" w:date="2018-10-17T11:06:00Z">
        <w:r w:rsidRPr="0088310C" w:rsidDel="00742727">
          <w:rPr>
            <w:rFonts w:eastAsiaTheme="minorEastAsia"/>
            <w:sz w:val="22"/>
          </w:rPr>
          <w:delText>x</w:delText>
        </w:r>
      </w:del>
      <w:del w:id="1271" w:author="L-B" w:date="2018-10-18T03:26:00Z">
        <w:r w:rsidRPr="0088310C" w:rsidDel="005817ED">
          <w:rPr>
            <w:rFonts w:eastAsiaTheme="minorEastAsia"/>
            <w:sz w:val="22"/>
          </w:rPr>
          <w:delText>.</w:delText>
        </w:r>
      </w:del>
    </w:p>
    <w:p w14:paraId="752C225D" w14:textId="77777777" w:rsidR="0056746D" w:rsidRPr="0088310C" w:rsidRDefault="0056746D" w:rsidP="0056746D">
      <w:pPr>
        <w:rPr>
          <w:b/>
          <w:bCs/>
          <w:i/>
          <w:color w:val="575756"/>
          <w:sz w:val="22"/>
          <w:u w:val="single"/>
        </w:rPr>
      </w:pPr>
      <w:bookmarkStart w:id="1272" w:name="_Toc491770925"/>
      <w:r w:rsidRPr="0088310C">
        <w:rPr>
          <w:b/>
          <w:bCs/>
          <w:i/>
          <w:color w:val="575756"/>
          <w:sz w:val="22"/>
          <w:u w:val="single"/>
        </w:rPr>
        <w:t xml:space="preserve">Equation </w:t>
      </w:r>
      <w:r w:rsidRPr="0088310C">
        <w:rPr>
          <w:b/>
          <w:bCs/>
          <w:i/>
          <w:color w:val="575756"/>
          <w:sz w:val="22"/>
          <w:u w:val="single"/>
          <w:rPrChange w:id="1273" w:author="L-B" w:date="2018-10-18T03:40:00Z">
            <w:rPr>
              <w:b/>
              <w:bCs/>
              <w:i/>
              <w:color w:val="575756"/>
              <w:sz w:val="22"/>
              <w:u w:val="single"/>
            </w:rPr>
          </w:rPrChange>
        </w:rPr>
        <w:fldChar w:fldCharType="begin"/>
      </w:r>
      <w:r w:rsidRPr="0088310C">
        <w:rPr>
          <w:b/>
          <w:bCs/>
          <w:i/>
          <w:color w:val="575756"/>
          <w:sz w:val="22"/>
          <w:u w:val="single"/>
        </w:rPr>
        <w:instrText xml:space="preserve"> SEQ Equation \* ARABIC </w:instrText>
      </w:r>
      <w:r w:rsidRPr="0088310C">
        <w:rPr>
          <w:b/>
          <w:bCs/>
          <w:i/>
          <w:color w:val="575756"/>
          <w:sz w:val="22"/>
          <w:u w:val="single"/>
          <w:rPrChange w:id="1274" w:author="L-B" w:date="2018-10-18T03:40:00Z">
            <w:rPr>
              <w:b/>
              <w:bCs/>
              <w:i/>
              <w:color w:val="575756"/>
              <w:sz w:val="22"/>
              <w:u w:val="single"/>
            </w:rPr>
          </w:rPrChange>
        </w:rPr>
        <w:fldChar w:fldCharType="separate"/>
      </w:r>
      <w:r w:rsidRPr="0088310C">
        <w:rPr>
          <w:b/>
          <w:bCs/>
          <w:i/>
          <w:noProof/>
          <w:color w:val="575756"/>
          <w:sz w:val="22"/>
          <w:u w:val="single"/>
        </w:rPr>
        <w:t>5</w:t>
      </w:r>
      <w:r w:rsidRPr="0088310C">
        <w:rPr>
          <w:b/>
          <w:bCs/>
          <w:i/>
          <w:color w:val="575756"/>
          <w:sz w:val="22"/>
          <w:u w:val="single"/>
          <w:rPrChange w:id="1275" w:author="L-B" w:date="2018-10-18T03:40:00Z">
            <w:rPr>
              <w:b/>
              <w:bCs/>
              <w:i/>
              <w:color w:val="575756"/>
              <w:sz w:val="22"/>
              <w:u w:val="single"/>
            </w:rPr>
          </w:rPrChange>
        </w:rPr>
        <w:fldChar w:fldCharType="end"/>
      </w:r>
      <w:r w:rsidRPr="0088310C">
        <w:rPr>
          <w:b/>
          <w:bCs/>
          <w:i/>
          <w:color w:val="575756"/>
          <w:sz w:val="22"/>
          <w:u w:val="single"/>
        </w:rPr>
        <w:t xml:space="preserve"> Design luminous intensity</w:t>
      </w:r>
      <w:bookmarkEnd w:id="1272"/>
    </w:p>
    <w:p w14:paraId="392F5095" w14:textId="77777777" w:rsidR="0056746D" w:rsidRPr="0088310C" w:rsidRDefault="0056746D" w:rsidP="0056746D"/>
    <w:p w14:paraId="67333546" w14:textId="77777777" w:rsidR="0056746D" w:rsidRPr="0088310C" w:rsidRDefault="00A64966" w:rsidP="0056746D">
      <w:pPr>
        <w:spacing w:after="120"/>
        <w:rPr>
          <w:sz w:val="22"/>
        </w:rPr>
      </w:pPr>
      <m:oMathPara>
        <m:oMathParaPr>
          <m:jc m:val="center"/>
        </m:oMathParaPr>
        <m:oMath>
          <m:sSub>
            <m:sSubPr>
              <m:ctrlPr>
                <w:rPr>
                  <w:rFonts w:ascii="Cambria Math" w:hAnsi="Cambria Math"/>
                </w:rPr>
              </m:ctrlPr>
            </m:sSubPr>
            <m:e>
              <m:r>
                <w:rPr>
                  <w:rFonts w:ascii="Cambria Math" w:hAnsi="Cambria Math"/>
                  <w:sz w:val="22"/>
                  <w:rPrChange w:id="1276" w:author="L-B" w:date="2018-10-18T03:40:00Z">
                    <w:rPr>
                      <w:rFonts w:ascii="Cambria Math" w:hAnsi="Cambria Math"/>
                      <w:sz w:val="22"/>
                    </w:rPr>
                  </w:rPrChange>
                </w:rPr>
                <m:t>I</m:t>
              </m:r>
            </m:e>
            <m:sub>
              <m:r>
                <w:rPr>
                  <w:rFonts w:ascii="Cambria Math" w:hAnsi="Cambria Math"/>
                  <w:sz w:val="22"/>
                  <w:rPrChange w:id="1277" w:author="L-B" w:date="2018-10-18T03:40:00Z">
                    <w:rPr>
                      <w:rFonts w:ascii="Cambria Math" w:hAnsi="Cambria Math"/>
                      <w:sz w:val="22"/>
                    </w:rPr>
                  </w:rPrChange>
                </w:rPr>
                <m:t>dsg</m:t>
              </m:r>
            </m:sub>
          </m:sSub>
          <m:r>
            <m:rPr>
              <m:sty m:val="p"/>
            </m:rPr>
            <w:rPr>
              <w:rFonts w:ascii="Cambria Math" w:hAnsi="Cambria Math"/>
              <w:sz w:val="22"/>
              <w:rPrChange w:id="1278" w:author="L-B" w:date="2018-10-18T03:40:00Z">
                <w:rPr>
                  <w:rFonts w:ascii="Cambria Math" w:hAnsi="Cambria Math"/>
                  <w:sz w:val="22"/>
                </w:rPr>
              </w:rPrChange>
            </w:rPr>
            <m:t>=1.2*</m:t>
          </m:r>
          <m:sSub>
            <m:sSubPr>
              <m:ctrlPr>
                <w:rPr>
                  <w:rFonts w:ascii="Cambria Math" w:hAnsi="Cambria Math"/>
                </w:rPr>
              </m:ctrlPr>
            </m:sSubPr>
            <m:e>
              <m:r>
                <w:rPr>
                  <w:rFonts w:ascii="Cambria Math" w:hAnsi="Cambria Math"/>
                  <w:sz w:val="22"/>
                  <w:rPrChange w:id="1279" w:author="L-B" w:date="2018-10-18T03:40:00Z">
                    <w:rPr>
                      <w:rFonts w:ascii="Cambria Math" w:hAnsi="Cambria Math"/>
                      <w:sz w:val="22"/>
                    </w:rPr>
                  </w:rPrChange>
                </w:rPr>
                <m:t>I</m:t>
              </m:r>
            </m:e>
            <m:sub>
              <m:r>
                <w:rPr>
                  <w:rFonts w:ascii="Cambria Math" w:hAnsi="Cambria Math"/>
                  <w:sz w:val="22"/>
                  <w:rPrChange w:id="1280" w:author="L-B" w:date="2018-10-18T03:40:00Z">
                    <w:rPr>
                      <w:rFonts w:ascii="Cambria Math" w:hAnsi="Cambria Math"/>
                      <w:sz w:val="22"/>
                    </w:rPr>
                  </w:rPrChange>
                </w:rPr>
                <m:t>min</m:t>
              </m:r>
            </m:sub>
          </m:sSub>
        </m:oMath>
      </m:oMathPara>
    </w:p>
    <w:p w14:paraId="328FB3C5" w14:textId="2C7A37C3" w:rsidR="0056746D" w:rsidRPr="0088310C" w:rsidRDefault="0056746D" w:rsidP="0056746D">
      <w:pPr>
        <w:spacing w:after="120"/>
        <w:rPr>
          <w:sz w:val="22"/>
        </w:rPr>
      </w:pPr>
      <w:r w:rsidRPr="0088310C">
        <w:rPr>
          <w:sz w:val="22"/>
        </w:rPr>
        <w:t xml:space="preserve">In a few cases the calculated minimum may become larger than the maximum </w:t>
      </w:r>
      <m:oMath>
        <m:sSub>
          <m:sSubPr>
            <m:ctrlPr>
              <w:rPr>
                <w:rFonts w:ascii="Cambria Math" w:hAnsi="Cambria Math"/>
                <w:i/>
                <w:sz w:val="22"/>
              </w:rPr>
            </m:ctrlPr>
          </m:sSubPr>
          <m:e>
            <m:r>
              <w:rPr>
                <w:rFonts w:ascii="Cambria Math" w:hAnsi="Cambria Math"/>
                <w:sz w:val="22"/>
                <w:rPrChange w:id="1281" w:author="L-B" w:date="2018-10-18T03:40:00Z">
                  <w:rPr>
                    <w:rFonts w:ascii="Cambria Math" w:hAnsi="Cambria Math"/>
                    <w:sz w:val="22"/>
                  </w:rPr>
                </w:rPrChange>
              </w:rPr>
              <m:t>I</m:t>
            </m:r>
          </m:e>
          <m:sub>
            <m:r>
              <w:rPr>
                <w:rFonts w:ascii="Cambria Math" w:hAnsi="Cambria Math"/>
                <w:sz w:val="22"/>
                <w:rPrChange w:id="1282" w:author="L-B" w:date="2018-10-18T03:40:00Z">
                  <w:rPr>
                    <w:rFonts w:ascii="Cambria Math" w:hAnsi="Cambria Math"/>
                    <w:sz w:val="22"/>
                  </w:rPr>
                </w:rPrChange>
              </w:rPr>
              <m:t>min</m:t>
            </m:r>
          </m:sub>
        </m:sSub>
        <m:r>
          <w:rPr>
            <w:rFonts w:ascii="Cambria Math" w:hAnsi="Cambria Math"/>
            <w:sz w:val="22"/>
            <w:rPrChange w:id="1283" w:author="L-B" w:date="2018-10-18T03:40:00Z">
              <w:rPr>
                <w:rFonts w:ascii="Cambria Math" w:hAnsi="Cambria Math"/>
                <w:sz w:val="22"/>
              </w:rPr>
            </w:rPrChange>
          </w:rPr>
          <m:t>&gt;</m:t>
        </m:r>
        <m:sSub>
          <m:sSubPr>
            <m:ctrlPr>
              <w:rPr>
                <w:rFonts w:ascii="Cambria Math" w:hAnsi="Cambria Math"/>
                <w:i/>
                <w:sz w:val="22"/>
              </w:rPr>
            </m:ctrlPr>
          </m:sSubPr>
          <m:e>
            <m:r>
              <w:rPr>
                <w:rFonts w:ascii="Cambria Math" w:hAnsi="Cambria Math"/>
                <w:sz w:val="22"/>
                <w:rPrChange w:id="1284" w:author="L-B" w:date="2018-10-18T03:40:00Z">
                  <w:rPr>
                    <w:rFonts w:ascii="Cambria Math" w:hAnsi="Cambria Math"/>
                    <w:sz w:val="22"/>
                  </w:rPr>
                </w:rPrChange>
              </w:rPr>
              <m:t>I</m:t>
            </m:r>
          </m:e>
          <m:sub>
            <m:r>
              <w:rPr>
                <w:rFonts w:ascii="Cambria Math" w:hAnsi="Cambria Math"/>
                <w:sz w:val="22"/>
                <w:rPrChange w:id="1285" w:author="L-B" w:date="2018-10-18T03:40:00Z">
                  <w:rPr>
                    <w:rFonts w:ascii="Cambria Math" w:hAnsi="Cambria Math"/>
                    <w:sz w:val="22"/>
                  </w:rPr>
                </w:rPrChange>
              </w:rPr>
              <m:t>max</m:t>
            </m:r>
          </m:sub>
        </m:sSub>
      </m:oMath>
      <w:r w:rsidRPr="0088310C">
        <w:rPr>
          <w:sz w:val="22"/>
        </w:rPr>
        <w:t xml:space="preserve">. In that case it </w:t>
      </w:r>
      <w:r w:rsidR="007975D4" w:rsidRPr="0088310C">
        <w:rPr>
          <w:sz w:val="22"/>
        </w:rPr>
        <w:t>must</w:t>
      </w:r>
      <w:r w:rsidRPr="0088310C">
        <w:rPr>
          <w:sz w:val="22"/>
        </w:rPr>
        <w:t xml:space="preserve"> be decided whether glare at a near position of the observer is accepted or the intensity may be reduced.</w:t>
      </w:r>
    </w:p>
    <w:p w14:paraId="5853FA2D" w14:textId="76165798" w:rsidR="00712C6A" w:rsidRPr="0088310C" w:rsidRDefault="00712C6A">
      <w:pPr>
        <w:pStyle w:val="Heading3"/>
        <w:rPr>
          <w:rPrChange w:id="1286" w:author="L-B" w:date="2018-10-18T03:40:00Z">
            <w:rPr/>
          </w:rPrChange>
        </w:rPr>
        <w:pPrChange w:id="1287" w:author="L-B" w:date="2018-10-17T08:44:00Z">
          <w:pPr>
            <w:pStyle w:val="BodyText"/>
          </w:pPr>
        </w:pPrChange>
      </w:pPr>
      <w:r w:rsidRPr="0088310C">
        <w:rPr>
          <w:rPrChange w:id="1288" w:author="L-B" w:date="2018-10-18T03:40:00Z">
            <w:rPr>
              <w:b/>
              <w:bCs/>
              <w:smallCaps/>
            </w:rPr>
          </w:rPrChange>
        </w:rPr>
        <w:t xml:space="preserve">Photometric intensity </w:t>
      </w:r>
    </w:p>
    <w:p w14:paraId="44AFD34E" w14:textId="3F8FB5F5" w:rsidR="00712C6A" w:rsidRPr="0088310C" w:rsidRDefault="00F33E51" w:rsidP="00712C6A">
      <w:pPr>
        <w:pStyle w:val="BodyText"/>
      </w:pPr>
      <w:r w:rsidRPr="0088310C">
        <w:t>Photometric Intensity,</w:t>
      </w:r>
      <m:oMath>
        <m:r>
          <w:rPr>
            <w:rFonts w:ascii="Cambria Math" w:hAnsi="Cambria Math"/>
            <w:rPrChange w:id="1289" w:author="L-B" w:date="2018-10-18T03:40:00Z">
              <w:rPr>
                <w:rFonts w:ascii="Cambria Math" w:hAnsi="Cambria Math"/>
              </w:rPr>
            </w:rPrChange>
          </w:rPr>
          <m:t xml:space="preserve"> </m:t>
        </m:r>
        <m:sSub>
          <m:sSubPr>
            <m:ctrlPr>
              <w:rPr>
                <w:rFonts w:ascii="Cambria Math" w:hAnsi="Cambria Math"/>
                <w:i/>
              </w:rPr>
            </m:ctrlPr>
          </m:sSubPr>
          <m:e>
            <m:r>
              <w:rPr>
                <w:rFonts w:ascii="Cambria Math" w:hAnsi="Cambria Math"/>
                <w:rPrChange w:id="1290" w:author="L-B" w:date="2018-10-18T03:40:00Z">
                  <w:rPr>
                    <w:rFonts w:ascii="Cambria Math" w:hAnsi="Cambria Math"/>
                  </w:rPr>
                </w:rPrChange>
              </w:rPr>
              <m:t>I</m:t>
            </m:r>
          </m:e>
          <m:sub>
            <m:r>
              <w:rPr>
                <w:rFonts w:ascii="Cambria Math" w:hAnsi="Cambria Math"/>
                <w:rPrChange w:id="1291" w:author="L-B" w:date="2018-10-18T03:40:00Z">
                  <w:rPr>
                    <w:rFonts w:ascii="Cambria Math" w:hAnsi="Cambria Math"/>
                  </w:rPr>
                </w:rPrChange>
              </w:rPr>
              <m:t>ph</m:t>
            </m:r>
          </m:sub>
        </m:sSub>
      </m:oMath>
      <w:r w:rsidRPr="0088310C">
        <w:rPr>
          <w:rFonts w:eastAsiaTheme="minorEastAsia"/>
        </w:rPr>
        <w:t xml:space="preserve">, is </w:t>
      </w:r>
      <w:r w:rsidR="000130A4" w:rsidRPr="0088310C">
        <w:rPr>
          <w:rFonts w:eastAsiaTheme="minorEastAsia"/>
        </w:rPr>
        <w:t xml:space="preserve">the </w:t>
      </w:r>
      <w:del w:id="1292" w:author="L-B" w:date="2018-10-18T03:30:00Z">
        <w:r w:rsidR="000130A4" w:rsidRPr="0088310C" w:rsidDel="005817ED">
          <w:rPr>
            <w:rFonts w:eastAsiaTheme="minorEastAsia"/>
          </w:rPr>
          <w:delText xml:space="preserve">effective </w:delText>
        </w:r>
      </w:del>
      <w:r w:rsidRPr="0088310C">
        <w:rPr>
          <w:rFonts w:eastAsiaTheme="minorEastAsia"/>
        </w:rPr>
        <w:t xml:space="preserve">intensity as would be measured at a light testing facility. Unlike the design intensity, it does not </w:t>
      </w:r>
      <w:r w:rsidR="000130A4" w:rsidRPr="0088310C">
        <w:rPr>
          <w:rFonts w:eastAsiaTheme="minorEastAsia"/>
        </w:rPr>
        <w:t>consider</w:t>
      </w:r>
      <w:r w:rsidRPr="0088310C">
        <w:rPr>
          <w:rFonts w:eastAsiaTheme="minorEastAsia"/>
        </w:rPr>
        <w:t xml:space="preserve"> the service condition factor and losses due to glazing and astragals and will therefore have a higher value than the design intensity.</w:t>
      </w:r>
      <w:r w:rsidR="000130A4" w:rsidRPr="0088310C">
        <w:rPr>
          <w:rFonts w:eastAsiaTheme="minorEastAsia"/>
        </w:rPr>
        <w:t xml:space="preserve"> </w:t>
      </w:r>
    </w:p>
    <w:p w14:paraId="19B0D022" w14:textId="77777777" w:rsidR="00712C6A" w:rsidRPr="0088310C" w:rsidRDefault="00712C6A" w:rsidP="0056746D">
      <w:pPr>
        <w:spacing w:after="120"/>
        <w:rPr>
          <w:sz w:val="22"/>
        </w:rPr>
      </w:pPr>
    </w:p>
    <w:p w14:paraId="7FC4AE91" w14:textId="0151F567" w:rsidR="00F640EC" w:rsidRPr="0088310C" w:rsidRDefault="00F640EC" w:rsidP="00F640EC">
      <w:pPr>
        <w:pStyle w:val="Heading1"/>
        <w:rPr>
          <w:ins w:id="1293" w:author="ceres PC" w:date="2018-10-17T10:22:00Z"/>
        </w:rPr>
      </w:pPr>
      <w:ins w:id="1294" w:author="ceres PC" w:date="2018-10-17T10:22:00Z">
        <w:r w:rsidRPr="0088310C">
          <w:t xml:space="preserve">Key </w:t>
        </w:r>
      </w:ins>
      <w:ins w:id="1295" w:author="L-B" w:date="2018-10-17T08:29:00Z">
        <w:r w:rsidR="0056746D" w:rsidRPr="0088310C">
          <w:t>calculation parameters</w:t>
        </w:r>
      </w:ins>
      <w:ins w:id="1296" w:author="ceres PC" w:date="2018-10-17T10:22:00Z">
        <w:del w:id="1297" w:author="L-B" w:date="2018-10-17T08:29:00Z">
          <w:r w:rsidRPr="0088310C" w:rsidDel="0056746D">
            <w:delText>values</w:delText>
          </w:r>
        </w:del>
        <w:bookmarkEnd w:id="1096"/>
      </w:ins>
    </w:p>
    <w:p w14:paraId="3769EFC1" w14:textId="77777777" w:rsidR="00F640EC" w:rsidRPr="0088310C" w:rsidRDefault="00F640EC" w:rsidP="00F640EC">
      <w:pPr>
        <w:pStyle w:val="Heading1separatationline"/>
        <w:rPr>
          <w:ins w:id="1298" w:author="ceres PC" w:date="2018-10-17T10:22:00Z"/>
        </w:rPr>
      </w:pPr>
    </w:p>
    <w:p w14:paraId="761F9B59" w14:textId="328E9CA0" w:rsidR="00F640EC" w:rsidRPr="0088310C" w:rsidRDefault="00F640EC" w:rsidP="00F640EC">
      <w:pPr>
        <w:pStyle w:val="BodyText"/>
        <w:rPr>
          <w:ins w:id="1299" w:author="ceres PC" w:date="2018-10-17T10:22:00Z"/>
        </w:rPr>
      </w:pPr>
      <w:ins w:id="1300" w:author="ceres PC" w:date="2018-10-17T10:22:00Z">
        <w:del w:id="1301" w:author="L-B" w:date="2018-10-18T03:34:00Z">
          <w:r w:rsidRPr="0088310C" w:rsidDel="0088310C">
            <w:delText xml:space="preserve">Beside the maximum and minimum </w:delText>
          </w:r>
        </w:del>
        <w:del w:id="1302" w:author="L-B" w:date="2018-10-18T03:30:00Z">
          <w:r w:rsidRPr="0088310C" w:rsidDel="005817ED">
            <w:delText>distance</w:delText>
          </w:r>
        </w:del>
        <w:del w:id="1303" w:author="L-B" w:date="2018-10-18T03:34:00Z">
          <w:r w:rsidRPr="0088310C" w:rsidDel="0088310C">
            <w:delText xml:space="preserve"> the light</w:delText>
          </w:r>
        </w:del>
        <w:del w:id="1304" w:author="L-B" w:date="2018-10-18T03:33:00Z">
          <w:r w:rsidRPr="0088310C" w:rsidDel="0088310C">
            <w:delText xml:space="preserve"> will be used as an</w:delText>
          </w:r>
        </w:del>
        <w:del w:id="1305" w:author="L-B" w:date="2018-10-18T03:34:00Z">
          <w:r w:rsidRPr="0088310C" w:rsidDel="0088310C">
            <w:delText xml:space="preserve"> </w:delText>
          </w:r>
        </w:del>
      </w:ins>
      <w:ins w:id="1306" w:author="L-B" w:date="2018-10-18T03:34:00Z">
        <w:r w:rsidR="0088310C" w:rsidRPr="0088310C">
          <w:t>For</w:t>
        </w:r>
      </w:ins>
      <w:ins w:id="1307" w:author="L-B" w:date="2018-10-18T03:32:00Z">
        <w:r w:rsidR="005817ED" w:rsidRPr="0088310C">
          <w:t xml:space="preserve"> the </w:t>
        </w:r>
      </w:ins>
      <w:ins w:id="1308" w:author="ceres PC" w:date="2018-10-17T10:22:00Z">
        <w:r w:rsidRPr="0088310C">
          <w:t>Aid to Navigation</w:t>
        </w:r>
      </w:ins>
      <w:ins w:id="1309" w:author="L-B" w:date="2018-10-18T03:32:00Z">
        <w:r w:rsidR="005817ED" w:rsidRPr="0088310C">
          <w:t xml:space="preserve"> to be effective to the mariner, </w:t>
        </w:r>
      </w:ins>
      <w:ins w:id="1310" w:author="L-B" w:date="2018-10-18T03:35:00Z">
        <w:r w:rsidR="0088310C" w:rsidRPr="0088310C">
          <w:t>several</w:t>
        </w:r>
      </w:ins>
      <w:ins w:id="1311" w:author="L-B" w:date="2018-10-18T03:32:00Z">
        <w:r w:rsidR="005817ED" w:rsidRPr="0088310C">
          <w:t xml:space="preserve"> factors need to be considered </w:t>
        </w:r>
      </w:ins>
      <w:ins w:id="1312" w:author="L-B" w:date="2018-10-18T03:35:00Z">
        <w:r w:rsidR="0088310C" w:rsidRPr="0088310C">
          <w:t>to</w:t>
        </w:r>
      </w:ins>
      <w:ins w:id="1313" w:author="L-B" w:date="2018-10-18T03:33:00Z">
        <w:r w:rsidR="005817ED" w:rsidRPr="0088310C">
          <w:t xml:space="preserve"> calculate the design intensity and photometric intensity</w:t>
        </w:r>
      </w:ins>
      <w:ins w:id="1314" w:author="L-B" w:date="2018-10-18T03:34:00Z">
        <w:r w:rsidR="0088310C" w:rsidRPr="0088310C">
          <w:t xml:space="preserve">. </w:t>
        </w:r>
      </w:ins>
      <w:ins w:id="1315" w:author="ceres PC" w:date="2018-10-17T10:22:00Z">
        <w:del w:id="1316" w:author="L-B" w:date="2018-10-18T03:33:00Z">
          <w:r w:rsidRPr="0088310C" w:rsidDel="005817ED">
            <w:delText>, the intensity calculations require</w:delText>
          </w:r>
        </w:del>
        <w:del w:id="1317" w:author="L-B" w:date="2018-10-18T03:31:00Z">
          <w:r w:rsidRPr="0088310C" w:rsidDel="005817ED">
            <w:delText>s</w:delText>
          </w:r>
        </w:del>
        <w:del w:id="1318" w:author="L-B" w:date="2018-10-18T03:33:00Z">
          <w:r w:rsidRPr="0088310C" w:rsidDel="005817ED">
            <w:delText xml:space="preserve"> input values for maximum and minimum illuminance and meteorological visibility.</w:delText>
          </w:r>
        </w:del>
      </w:ins>
    </w:p>
    <w:p w14:paraId="3597962D" w14:textId="77777777" w:rsidR="00F640EC" w:rsidRPr="0088310C" w:rsidRDefault="00F640EC" w:rsidP="00F640EC">
      <w:pPr>
        <w:pStyle w:val="Heading2"/>
        <w:rPr>
          <w:ins w:id="1319" w:author="ceres PC" w:date="2018-10-17T10:22:00Z"/>
        </w:rPr>
      </w:pPr>
      <w:bookmarkStart w:id="1320" w:name="_Toc527537028"/>
      <w:ins w:id="1321" w:author="ceres PC" w:date="2018-10-17T10:22:00Z">
        <w:r w:rsidRPr="0088310C">
          <w:t>Minimum illuminance at the observer’s eye</w:t>
        </w:r>
        <w:bookmarkEnd w:id="1320"/>
      </w:ins>
    </w:p>
    <w:p w14:paraId="1369051B" w14:textId="77777777" w:rsidR="00F640EC" w:rsidRPr="0088310C" w:rsidRDefault="00F640EC" w:rsidP="00F640EC">
      <w:pPr>
        <w:pStyle w:val="Heading2separationline"/>
        <w:rPr>
          <w:ins w:id="1322" w:author="ceres PC" w:date="2018-10-17T10:22:00Z"/>
        </w:rPr>
      </w:pPr>
    </w:p>
    <w:p w14:paraId="3EF59E99" w14:textId="0617A985" w:rsidR="00F640EC" w:rsidRPr="0088310C" w:rsidRDefault="00F640EC" w:rsidP="00F640EC">
      <w:pPr>
        <w:pStyle w:val="BodyText"/>
        <w:rPr>
          <w:ins w:id="1323" w:author="ceres PC" w:date="2018-10-17T10:22:00Z"/>
        </w:rPr>
      </w:pPr>
      <w:ins w:id="1324" w:author="ceres PC" w:date="2018-10-17T10:22:00Z">
        <w:r w:rsidRPr="0088310C">
          <w:t>For many years</w:t>
        </w:r>
      </w:ins>
      <w:ins w:id="1325" w:author="L-B" w:date="2018-10-18T03:36:00Z">
        <w:r w:rsidR="0088310C" w:rsidRPr="0088310C">
          <w:t>,</w:t>
        </w:r>
      </w:ins>
      <w:ins w:id="1326" w:author="ceres PC" w:date="2018-10-17T10:22:00Z">
        <w:r w:rsidRPr="0088310C">
          <w:t xml:space="preserve"> marine signal lights were designed for situations without any additional disturbing lights. The situation has changed and additional lights, interfering with the signal light, </w:t>
        </w:r>
        <w:del w:id="1327" w:author="L-B" w:date="2018-10-18T03:35:00Z">
          <w:r w:rsidRPr="0088310C" w:rsidDel="0088310C">
            <w:delText>have to</w:delText>
          </w:r>
        </w:del>
      </w:ins>
      <w:ins w:id="1328" w:author="L-B" w:date="2018-10-18T03:35:00Z">
        <w:r w:rsidR="0088310C" w:rsidRPr="0088310C">
          <w:t>must</w:t>
        </w:r>
      </w:ins>
      <w:ins w:id="1329" w:author="ceres PC" w:date="2018-10-17T10:22:00Z">
        <w:r w:rsidRPr="0088310C">
          <w:t xml:space="preserve"> be considered. The influence of additional lighting is termed as background lighting and can be divided in two different </w:t>
        </w:r>
      </w:ins>
      <w:ins w:id="1330" w:author="L-B" w:date="2018-10-18T03:37:00Z">
        <w:r w:rsidR="0088310C" w:rsidRPr="0088310C">
          <w:t>type</w:t>
        </w:r>
      </w:ins>
      <w:ins w:id="1331" w:author="ceres PC" w:date="2018-10-17T10:22:00Z">
        <w:del w:id="1332" w:author="L-B" w:date="2018-10-18T03:37:00Z">
          <w:r w:rsidRPr="0088310C" w:rsidDel="0088310C">
            <w:delText>aspect</w:delText>
          </w:r>
        </w:del>
        <w:r w:rsidRPr="0088310C">
          <w:t>s</w:t>
        </w:r>
      </w:ins>
      <w:ins w:id="1333" w:author="L-B" w:date="2018-10-18T03:36:00Z">
        <w:r w:rsidR="0088310C" w:rsidRPr="0088310C">
          <w:t>:</w:t>
        </w:r>
      </w:ins>
      <w:ins w:id="1334" w:author="ceres PC" w:date="2018-10-17T10:22:00Z">
        <w:del w:id="1335" w:author="L-B" w:date="2018-10-18T03:36:00Z">
          <w:r w:rsidRPr="0088310C" w:rsidDel="0088310C">
            <w:delText>.</w:delText>
          </w:r>
        </w:del>
      </w:ins>
    </w:p>
    <w:p w14:paraId="6FD2197D" w14:textId="0873F58F" w:rsidR="00F640EC" w:rsidRPr="0088310C" w:rsidRDefault="00F640EC" w:rsidP="00F640EC">
      <w:pPr>
        <w:pStyle w:val="Bullet1"/>
        <w:rPr>
          <w:ins w:id="1336" w:author="ceres PC" w:date="2018-10-17T10:22:00Z"/>
          <w:lang w:val="en-GB"/>
          <w:rPrChange w:id="1337" w:author="L-B" w:date="2018-10-18T03:40:00Z">
            <w:rPr>
              <w:ins w:id="1338" w:author="ceres PC" w:date="2018-10-17T10:22:00Z"/>
            </w:rPr>
          </w:rPrChange>
        </w:rPr>
      </w:pPr>
      <w:ins w:id="1339" w:author="ceres PC" w:date="2018-10-17T10:22:00Z">
        <w:r w:rsidRPr="0088310C">
          <w:rPr>
            <w:lang w:val="en-GB"/>
            <w:rPrChange w:id="1340" w:author="L-B" w:date="2018-10-18T03:40:00Z">
              <w:rPr/>
            </w:rPrChange>
          </w:rPr>
          <w:t>background luminance</w:t>
        </w:r>
        <w:del w:id="1341" w:author="L-B" w:date="2018-10-18T03:40:00Z">
          <w:r w:rsidRPr="0088310C" w:rsidDel="0088310C">
            <w:rPr>
              <w:lang w:val="en-GB"/>
              <w:rPrChange w:id="1342" w:author="L-B" w:date="2018-10-18T03:40:00Z">
                <w:rPr/>
              </w:rPrChange>
            </w:rPr>
            <w:delText> </w:delText>
          </w:r>
        </w:del>
        <w:r w:rsidRPr="0088310C">
          <w:rPr>
            <w:lang w:val="en-GB"/>
            <w:rPrChange w:id="1343" w:author="L-B" w:date="2018-10-18T03:40:00Z">
              <w:rPr/>
            </w:rPrChange>
          </w:rPr>
          <w:t>: smooth halo of light produced by scattered light</w:t>
        </w:r>
      </w:ins>
      <w:ins w:id="1344" w:author="L-B" w:date="2018-10-18T03:40:00Z">
        <w:r w:rsidR="0088310C">
          <w:rPr>
            <w:lang w:val="en-GB"/>
          </w:rPr>
          <w:t>; and</w:t>
        </w:r>
      </w:ins>
    </w:p>
    <w:p w14:paraId="6A28BC4E" w14:textId="2E1A88B8" w:rsidR="00F640EC" w:rsidRPr="0088310C" w:rsidRDefault="00F640EC" w:rsidP="00F640EC">
      <w:pPr>
        <w:pStyle w:val="Bullet1"/>
        <w:rPr>
          <w:ins w:id="1345" w:author="ceres PC" w:date="2018-10-17T10:22:00Z"/>
          <w:lang w:val="en-GB"/>
          <w:rPrChange w:id="1346" w:author="L-B" w:date="2018-10-18T03:40:00Z">
            <w:rPr>
              <w:ins w:id="1347" w:author="ceres PC" w:date="2018-10-17T10:22:00Z"/>
            </w:rPr>
          </w:rPrChange>
        </w:rPr>
      </w:pPr>
      <w:ins w:id="1348" w:author="ceres PC" w:date="2018-10-17T10:22:00Z">
        <w:r w:rsidRPr="0088310C">
          <w:rPr>
            <w:lang w:val="en-GB"/>
            <w:rPrChange w:id="1349" w:author="L-B" w:date="2018-10-18T03:40:00Z">
              <w:rPr/>
            </w:rPrChange>
          </w:rPr>
          <w:t>rival lights</w:t>
        </w:r>
        <w:del w:id="1350" w:author="L-B" w:date="2018-10-18T03:40:00Z">
          <w:r w:rsidRPr="0088310C" w:rsidDel="0088310C">
            <w:rPr>
              <w:lang w:val="en-GB"/>
              <w:rPrChange w:id="1351" w:author="L-B" w:date="2018-10-18T03:40:00Z">
                <w:rPr/>
              </w:rPrChange>
            </w:rPr>
            <w:delText> </w:delText>
          </w:r>
        </w:del>
        <w:r w:rsidRPr="0088310C">
          <w:rPr>
            <w:lang w:val="en-GB"/>
            <w:rPrChange w:id="1352" w:author="L-B" w:date="2018-10-18T03:40:00Z">
              <w:rPr/>
            </w:rPrChange>
          </w:rPr>
          <w:t xml:space="preserve">: appearing as point lights, </w:t>
        </w:r>
      </w:ins>
      <w:ins w:id="1353" w:author="L-B" w:date="2018-10-18T03:38:00Z">
        <w:r w:rsidR="0088310C" w:rsidRPr="0088310C">
          <w:rPr>
            <w:lang w:val="en-GB"/>
            <w:rPrChange w:id="1354" w:author="L-B" w:date="2018-10-18T03:40:00Z">
              <w:rPr/>
            </w:rPrChange>
          </w:rPr>
          <w:t>seen di</w:t>
        </w:r>
      </w:ins>
      <w:ins w:id="1355" w:author="ceres PC" w:date="2018-10-17T10:22:00Z">
        <w:del w:id="1356" w:author="L-B" w:date="2018-10-18T03:38:00Z">
          <w:r w:rsidRPr="0088310C" w:rsidDel="0088310C">
            <w:rPr>
              <w:lang w:val="en-GB"/>
              <w:rPrChange w:id="1357" w:author="L-B" w:date="2018-10-18T03:40:00Z">
                <w:rPr/>
              </w:rPrChange>
            </w:rPr>
            <w:delText>di</w:delText>
          </w:r>
        </w:del>
        <w:r w:rsidRPr="0088310C">
          <w:rPr>
            <w:lang w:val="en-GB"/>
            <w:rPrChange w:id="1358" w:author="L-B" w:date="2018-10-18T03:40:00Z">
              <w:rPr/>
            </w:rPrChange>
          </w:rPr>
          <w:t xml:space="preserve">rectly </w:t>
        </w:r>
      </w:ins>
      <w:ins w:id="1359" w:author="L-B" w:date="2018-10-18T03:39:00Z">
        <w:r w:rsidR="0088310C" w:rsidRPr="0088310C">
          <w:rPr>
            <w:lang w:val="en-GB"/>
            <w:rPrChange w:id="1360" w:author="L-B" w:date="2018-10-18T03:40:00Z">
              <w:rPr/>
            </w:rPrChange>
          </w:rPr>
          <w:t xml:space="preserve">by </w:t>
        </w:r>
      </w:ins>
      <w:ins w:id="1361" w:author="ceres PC" w:date="2018-10-17T10:22:00Z">
        <w:del w:id="1362" w:author="L-B" w:date="2018-10-18T03:39:00Z">
          <w:r w:rsidRPr="0088310C" w:rsidDel="0088310C">
            <w:rPr>
              <w:lang w:val="en-GB"/>
              <w:rPrChange w:id="1363" w:author="L-B" w:date="2018-10-18T03:40:00Z">
                <w:rPr/>
              </w:rPrChange>
            </w:rPr>
            <w:delText xml:space="preserve">emitted to </w:delText>
          </w:r>
        </w:del>
        <w:r w:rsidRPr="0088310C">
          <w:rPr>
            <w:lang w:val="en-GB"/>
            <w:rPrChange w:id="1364" w:author="L-B" w:date="2018-10-18T03:40:00Z">
              <w:rPr/>
            </w:rPrChange>
          </w:rPr>
          <w:t>the observer</w:t>
        </w:r>
      </w:ins>
      <w:ins w:id="1365" w:author="L-B" w:date="2018-10-18T03:40:00Z">
        <w:r w:rsidR="0088310C">
          <w:rPr>
            <w:lang w:val="en-GB"/>
          </w:rPr>
          <w:t>.</w:t>
        </w:r>
      </w:ins>
    </w:p>
    <w:p w14:paraId="37CCEBC1" w14:textId="77777777" w:rsidR="00F640EC" w:rsidRPr="0088310C" w:rsidRDefault="00F640EC" w:rsidP="00F640EC">
      <w:pPr>
        <w:pStyle w:val="Bullet1"/>
        <w:numPr>
          <w:ilvl w:val="0"/>
          <w:numId w:val="0"/>
        </w:numPr>
        <w:ind w:left="425" w:hanging="425"/>
        <w:rPr>
          <w:ins w:id="1366" w:author="ceres PC" w:date="2018-10-17T10:22:00Z"/>
          <w:lang w:val="en-GB"/>
          <w:rPrChange w:id="1367" w:author="L-B" w:date="2018-10-18T03:40:00Z">
            <w:rPr>
              <w:ins w:id="1368" w:author="ceres PC" w:date="2018-10-17T10:22:00Z"/>
            </w:rPr>
          </w:rPrChange>
        </w:rPr>
      </w:pPr>
      <w:ins w:id="1369" w:author="ceres PC" w:date="2018-10-17T10:22:00Z">
        <w:r w:rsidRPr="0088310C">
          <w:rPr>
            <w:noProof/>
            <w:lang w:val="en-GB" w:eastAsia="en-IE"/>
            <w:rPrChange w:id="1370" w:author="L-B" w:date="2018-10-18T03:40:00Z">
              <w:rPr>
                <w:noProof/>
                <w:lang w:val="en-IE" w:eastAsia="en-IE"/>
              </w:rPr>
            </w:rPrChange>
          </w:rPr>
          <mc:AlternateContent>
            <mc:Choice Requires="wpg">
              <w:drawing>
                <wp:inline distT="0" distB="0" distL="0" distR="0" wp14:anchorId="65EE9BC9" wp14:editId="0DDB5067">
                  <wp:extent cx="5616000" cy="2239200"/>
                  <wp:effectExtent l="0" t="0" r="22860" b="27940"/>
                  <wp:docPr id="75" name="Gruppieren 75"/>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76" name="Grafik 76"/>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7" name="Gerade Verbindung mit Pfeil 7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8" name="Ellipse 7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Gerade Verbindung mit Pfeil 79"/>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0" name="Gerade Verbindung mit Pfeil 80"/>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1" name="Textfeld 81"/>
                          <wps:cNvSpPr txBox="1"/>
                          <wps:spPr>
                            <a:xfrm>
                              <a:off x="848428" y="0"/>
                              <a:ext cx="1247999" cy="24768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A3F92F" w14:textId="77777777" w:rsidR="00A64966" w:rsidRPr="00804518" w:rsidRDefault="00A64966" w:rsidP="00F640EC">
                                <w:pPr>
                                  <w:rPr>
                                    <w:lang w:val="de-DE"/>
                                  </w:rPr>
                                </w:pPr>
                                <w:r>
                                  <w:rPr>
                                    <w:lang w:val="de-DE"/>
                                  </w:rPr>
                                  <w:t>background luminance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2" name="Textfeld 82"/>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3DB815" w14:textId="77777777" w:rsidR="00A64966" w:rsidRDefault="00A64966" w:rsidP="00F640EC">
                                <w:pPr>
                                  <w:rPr>
                                    <w:lang w:val="de-DE"/>
                                  </w:rPr>
                                </w:pPr>
                                <w:r>
                                  <w:rPr>
                                    <w:lang w:val="de-DE"/>
                                  </w:rPr>
                                  <w:t>rival</w:t>
                                </w:r>
                              </w:p>
                              <w:p w14:paraId="09CBEA0E" w14:textId="77777777" w:rsidR="00A64966" w:rsidRPr="008B055C" w:rsidRDefault="00A64966" w:rsidP="00F640EC">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Gerade Verbindung mit Pfeil 83"/>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4" name="Ellipse 84"/>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Textfeld 85"/>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B5C6D8" w14:textId="77777777" w:rsidR="00A64966" w:rsidRPr="00804518" w:rsidRDefault="00A64966" w:rsidP="00F640EC">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6" name="Ellipse 86"/>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Gerade Verbindung mit Pfeil 87"/>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8" name="Textfeld 88"/>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933331" w14:textId="77777777" w:rsidR="00A64966" w:rsidRPr="008B055C" w:rsidRDefault="00A64966" w:rsidP="00F640EC">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65EE9BC9" id="Gruppieren 75" o:spid="_x0000_s1027"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6" o:spid="_x0000_s1028" type="#_x0000_t75" style="position:absolute;left:7095;top:3218;width:418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">
                    <v:imagedata r:id="rId24" o:title=""/>
                  </v:shape>
                  <v:shapetype id="_x0000_t32" coordsize="21600,21600" o:spt="32" o:oned="t" path="m,l21600,21600e" filled="f">
                    <v:path arrowok="t" fillok="f" o:connecttype="none"/>
                    <o:lock v:ext="edit" shapetype="t"/>
                  </v:shapetype>
                  <v:shape id="Gerade Verbindung mit Pfeil 77" o:spid="_x0000_s1029" type="#_x0000_t32" style="position:absolute;left:20409;top:1243;width:6859;height:6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" strokecolor="black [3213]">
                    <v:stroke endarrow="open"/>
                  </v:shape>
                  <v:oval id="Ellipse 78" o:spid="_x0000_s1030" style="position:absolute;left:22896;top:7461;width:12620;height:6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" filled="f" strokecolor="white [3212]" strokeweight=".5pt">
                    <v:stroke dashstyle="dash"/>
                  </v:oval>
                  <v:shape id="Gerade Verbindung mit Pfeil 79" o:spid="_x0000_s1031" type="#_x0000_t32" style="position:absolute;left:44330;top:10387;width:7097;height:8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" strokecolor="red">
                    <v:stroke endarrow="open"/>
                  </v:shape>
                  <v:shape id="Gerade Verbindung mit Pfeil 80" o:spid="_x0000_s1032" type="#_x0000_t32" style="position:absolute;left:43964;top:13972;width:7431;height:47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" strokecolor="red">
                    <v:stroke endarrow="open"/>
                  </v:shape>
                  <v:shape id="Textfeld 81" o:spid="_x0000_s1033" type="#_x0000_t202" style="position:absolute;left:8484;width:12480;height:24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" fillcolor="white [3201]" strokeweight=".5pt">
                    <v:textbox>
                      <w:txbxContent>
                        <w:p w14:paraId="1DA3F92F" w14:textId="77777777" w:rsidR="00A64966" w:rsidRPr="00804518" w:rsidRDefault="00A64966" w:rsidP="00F640EC">
                          <w:pPr>
                            <w:rPr>
                              <w:lang w:val="de-DE"/>
                            </w:rPr>
                          </w:pPr>
                          <w:r>
                            <w:rPr>
                              <w:lang w:val="de-DE"/>
                            </w:rPr>
                            <w:t>background luminance</w:t>
                          </w:r>
                        </w:p>
                      </w:txbxContent>
                    </v:textbox>
                  </v:shape>
                  <v:shape id="Textfeld 82" o:spid="_x0000_s1034" type="#_x0000_t202" style="position:absolute;left:51425;top:18726;width:4716;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" fillcolor="white [3201]" strokeweight=".5pt">
                    <v:textbox>
                      <w:txbxContent>
                        <w:p w14:paraId="7B3DB815" w14:textId="77777777" w:rsidR="00A64966" w:rsidRDefault="00A64966" w:rsidP="00F640EC">
                          <w:pPr>
                            <w:rPr>
                              <w:lang w:val="de-DE"/>
                            </w:rPr>
                          </w:pPr>
                          <w:r>
                            <w:rPr>
                              <w:lang w:val="de-DE"/>
                            </w:rPr>
                            <w:t>rival</w:t>
                          </w:r>
                        </w:p>
                        <w:p w14:paraId="09CBEA0E" w14:textId="77777777" w:rsidR="00A64966" w:rsidRPr="008B055C" w:rsidRDefault="00A64966" w:rsidP="00F640EC">
                          <w:pPr>
                            <w:rPr>
                              <w:lang w:val="de-DE"/>
                            </w:rPr>
                          </w:pPr>
                          <w:r>
                            <w:rPr>
                              <w:lang w:val="de-DE"/>
                            </w:rPr>
                            <w:t>lights</w:t>
                          </w:r>
                        </w:p>
                      </w:txbxContent>
                    </v:textbox>
                  </v:shape>
                  <v:shape id="Gerade Verbindung mit Pfeil 83" o:spid="_x0000_s1035" type="#_x0000_t32" style="position:absolute;left:38112;top:2487;width:2045;height:100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" strokecolor="black [3213]">
                    <v:stroke endarrow="open"/>
                  </v:shape>
                  <v:oval id="Ellipse 84" o:spid="_x0000_s1036" style="position:absolute;left:36502;top:12582;width:2808;height:1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" filled="f" strokecolor="white [3212]" strokeweight=".5pt">
                    <v:stroke dashstyle="dash"/>
                  </v:oval>
                  <v:shape id="Textfeld 85" o:spid="_x0000_s1037" type="#_x0000_t202" style="position:absolute;left:40160;width:7227;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" fillcolor="white [3201]" strokeweight=".5pt">
                    <v:textbox>
                      <w:txbxContent>
                        <w:p w14:paraId="73B5C6D8" w14:textId="77777777" w:rsidR="00A64966" w:rsidRPr="00804518" w:rsidRDefault="00A64966" w:rsidP="00F640EC">
                          <w:pPr>
                            <w:rPr>
                              <w:lang w:val="de-DE"/>
                            </w:rPr>
                          </w:pPr>
                          <w:r>
                            <w:rPr>
                              <w:lang w:val="de-DE"/>
                            </w:rPr>
                            <w:t>leading line</w:t>
                          </w:r>
                        </w:p>
                      </w:txbxContent>
                    </v:textbox>
                  </v:shape>
                  <v:oval id="Ellipse 86" o:spid="_x0000_s1038" style="position:absolute;left:10314;top:14410;width:12620;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" filled="f" strokecolor="white [3212]" strokeweight=".5pt">
                    <v:stroke dashstyle="dash"/>
                  </v:oval>
                  <v:shape id="Gerade Verbindung mit Pfeil 87" o:spid="_x0000_s1039" type="#_x0000_t32" style="position:absolute;left:4754;top:16166;width:5526;height: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" strokecolor="red">
                    <v:stroke endarrow="open"/>
                  </v:shape>
                  <v:shape id="Textfeld 88" o:spid="_x0000_s1040" type="#_x0000_t202" style="position:absolute;top:14776;width:4763;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" fillcolor="white [3201]" strokeweight=".5pt">
                    <v:textbox>
                      <w:txbxContent>
                        <w:p w14:paraId="7D933331" w14:textId="77777777" w:rsidR="00A64966" w:rsidRPr="008B055C" w:rsidRDefault="00A64966" w:rsidP="00F640EC">
                          <w:pPr>
                            <w:rPr>
                              <w:lang w:val="de-DE"/>
                            </w:rPr>
                          </w:pPr>
                          <w:r>
                            <w:rPr>
                              <w:lang w:val="de-DE"/>
                            </w:rPr>
                            <w:t>buoys</w:t>
                          </w:r>
                        </w:p>
                      </w:txbxContent>
                    </v:textbox>
                  </v:shape>
                  <w10:anchorlock/>
                </v:group>
              </w:pict>
            </mc:Fallback>
          </mc:AlternateContent>
        </w:r>
      </w:ins>
    </w:p>
    <w:p w14:paraId="4B7D28C6" w14:textId="42691A19" w:rsidR="00F640EC" w:rsidRPr="0088310C" w:rsidRDefault="00F640EC" w:rsidP="00F640EC">
      <w:pPr>
        <w:pStyle w:val="Caption"/>
        <w:rPr>
          <w:ins w:id="1371" w:author="ceres PC" w:date="2018-10-17T10:22:00Z"/>
        </w:rPr>
      </w:pPr>
      <w:bookmarkStart w:id="1372" w:name="_Toc527535379"/>
      <w:ins w:id="1373" w:author="ceres PC" w:date="2018-10-17T10:22:00Z">
        <w:r w:rsidRPr="0088310C">
          <w:lastRenderedPageBreak/>
          <w:t xml:space="preserve">Figure </w:t>
        </w:r>
        <w:r w:rsidRPr="0088310C">
          <w:rPr>
            <w:rPrChange w:id="1374" w:author="L-B" w:date="2018-10-18T03:40:00Z">
              <w:rPr/>
            </w:rPrChange>
          </w:rPr>
          <w:fldChar w:fldCharType="begin"/>
        </w:r>
        <w:r w:rsidRPr="0088310C">
          <w:instrText xml:space="preserve"> SEQ Figure \* ARABIC </w:instrText>
        </w:r>
        <w:r w:rsidRPr="0088310C">
          <w:rPr>
            <w:rPrChange w:id="1375" w:author="L-B" w:date="2018-10-18T03:40:00Z">
              <w:rPr/>
            </w:rPrChange>
          </w:rPr>
          <w:fldChar w:fldCharType="separate"/>
        </w:r>
        <w:r w:rsidRPr="0088310C">
          <w:rPr>
            <w:noProof/>
          </w:rPr>
          <w:t>3</w:t>
        </w:r>
        <w:r w:rsidRPr="0088310C">
          <w:rPr>
            <w:rPrChange w:id="1376" w:author="L-B" w:date="2018-10-18T03:40:00Z">
              <w:rPr/>
            </w:rPrChange>
          </w:rPr>
          <w:fldChar w:fldCharType="end"/>
        </w:r>
        <w:r w:rsidRPr="0088310C">
          <w:t xml:space="preserve"> Marine signal lights, background lighting</w:t>
        </w:r>
      </w:ins>
      <w:bookmarkEnd w:id="1372"/>
      <w:ins w:id="1377" w:author="L-B" w:date="2018-10-18T05:45:00Z">
        <w:r w:rsidR="009063A1">
          <w:t>********Leading lights to be covered in a separate document</w:t>
        </w:r>
      </w:ins>
    </w:p>
    <w:p w14:paraId="1B920FB8" w14:textId="77777777" w:rsidR="00F640EC" w:rsidRPr="0088310C" w:rsidRDefault="00F640EC" w:rsidP="00F640EC">
      <w:pPr>
        <w:rPr>
          <w:ins w:id="1378" w:author="ceres PC" w:date="2018-10-17T10:22:00Z"/>
        </w:rPr>
      </w:pPr>
    </w:p>
    <w:p w14:paraId="4D71CCE0" w14:textId="77777777" w:rsidR="00F640EC" w:rsidRPr="0088310C" w:rsidRDefault="00F640EC" w:rsidP="00F640EC">
      <w:pPr>
        <w:pStyle w:val="BodyText"/>
        <w:rPr>
          <w:ins w:id="1379" w:author="ceres PC" w:date="2018-10-17T10:22:00Z"/>
        </w:rPr>
      </w:pPr>
      <w:ins w:id="1380" w:author="ceres PC" w:date="2018-10-17T10:22:00Z">
        <w:r w:rsidRPr="0088310C">
          <w:t>The influence of background luminance is covered by adjusting the minimum illuminance at the eye of the observer.</w:t>
        </w:r>
      </w:ins>
    </w:p>
    <w:p w14:paraId="21CD8EB6" w14:textId="77777777" w:rsidR="00F640EC" w:rsidRPr="0088310C" w:rsidRDefault="00F640EC" w:rsidP="00F640EC">
      <w:pPr>
        <w:pStyle w:val="BodyText"/>
        <w:rPr>
          <w:ins w:id="1381" w:author="ceres PC" w:date="2018-10-17T10:22:00Z"/>
        </w:rPr>
      </w:pPr>
      <w:ins w:id="1382" w:author="ceres PC" w:date="2018-10-17T10:22:00Z">
        <w:r w:rsidRPr="0088310C">
          <w:t xml:space="preserve">Rival lights are treated in this document at a later step (See Chapter </w:t>
        </w:r>
        <w:r w:rsidRPr="0088310C">
          <w:rPr>
            <w:rPrChange w:id="1383" w:author="L-B" w:date="2018-10-18T03:40:00Z">
              <w:rPr/>
            </w:rPrChange>
          </w:rPr>
          <w:fldChar w:fldCharType="begin"/>
        </w:r>
        <w:r w:rsidRPr="0088310C">
          <w:instrText xml:space="preserve"> REF _Ref459800859 \r \h  \* MERGEFORMAT </w:instrText>
        </w:r>
      </w:ins>
      <w:r w:rsidRPr="0088310C">
        <w:rPr>
          <w:rPrChange w:id="1384" w:author="L-B" w:date="2018-10-18T03:40:00Z">
            <w:rPr/>
          </w:rPrChange>
        </w:rPr>
      </w:r>
      <w:ins w:id="1385" w:author="ceres PC" w:date="2018-10-17T10:22:00Z">
        <w:r w:rsidRPr="0088310C">
          <w:rPr>
            <w:rPrChange w:id="1386" w:author="L-B" w:date="2018-10-18T03:40:00Z">
              <w:rPr/>
            </w:rPrChange>
          </w:rPr>
          <w:fldChar w:fldCharType="separate"/>
        </w:r>
        <w:r w:rsidRPr="0088310C">
          <w:t>4</w:t>
        </w:r>
        <w:r w:rsidRPr="0088310C">
          <w:rPr>
            <w:rPrChange w:id="1387" w:author="L-B" w:date="2018-10-18T03:40:00Z">
              <w:rPr/>
            </w:rPrChange>
          </w:rPr>
          <w:fldChar w:fldCharType="end"/>
        </w:r>
        <w:r w:rsidRPr="0088310C">
          <w:t>).</w:t>
        </w:r>
      </w:ins>
    </w:p>
    <w:p w14:paraId="65E88DB8" w14:textId="40DD2496" w:rsidR="00F640EC" w:rsidRPr="0088310C" w:rsidRDefault="00F640EC" w:rsidP="00F640EC">
      <w:pPr>
        <w:pStyle w:val="BodyText"/>
        <w:rPr>
          <w:ins w:id="1388" w:author="ceres PC" w:date="2018-10-17T10:22:00Z"/>
        </w:rPr>
      </w:pPr>
      <w:ins w:id="1389" w:author="ceres PC" w:date="2018-10-17T10:22:00Z">
        <w:r w:rsidRPr="00B90148">
          <w:rPr>
            <w:highlight w:val="yellow"/>
            <w:rPrChange w:id="1390" w:author="L-B" w:date="2018-10-18T04:22:00Z">
              <w:rPr/>
            </w:rPrChange>
          </w:rPr>
          <w:t>The minimum illuminance at the eye of the observer depends on the background luminance found at the position of the light. T</w:t>
        </w:r>
        <w:del w:id="1391" w:author="L-B" w:date="2018-10-18T03:43:00Z">
          <w:r w:rsidRPr="00B90148" w:rsidDel="0088310C">
            <w:rPr>
              <w:highlight w:val="yellow"/>
              <w:rPrChange w:id="1392" w:author="L-B" w:date="2018-10-18T04:22:00Z">
                <w:rPr/>
              </w:rPrChange>
            </w:rPr>
            <w:delText>raditionally the va</w:delText>
          </w:r>
        </w:del>
      </w:ins>
      <w:ins w:id="1393" w:author="L-B" w:date="2018-10-18T03:43:00Z">
        <w:r w:rsidR="0088310C" w:rsidRPr="00B90148">
          <w:rPr>
            <w:highlight w:val="yellow"/>
            <w:rPrChange w:id="1394" w:author="L-B" w:date="2018-10-18T04:22:00Z">
              <w:rPr/>
            </w:rPrChange>
          </w:rPr>
          <w:t xml:space="preserve">he </w:t>
        </w:r>
      </w:ins>
      <w:ins w:id="1395" w:author="ceres PC" w:date="2018-10-17T10:22:00Z">
        <w:del w:id="1396" w:author="L-B" w:date="2018-10-18T03:43:00Z">
          <w:r w:rsidRPr="00B90148" w:rsidDel="0088310C">
            <w:rPr>
              <w:highlight w:val="yellow"/>
              <w:rPrChange w:id="1397" w:author="L-B" w:date="2018-10-18T04:22:00Z">
                <w:rPr/>
              </w:rPrChange>
            </w:rPr>
            <w:delText xml:space="preserve">lues </w:delText>
          </w:r>
        </w:del>
      </w:ins>
      <w:ins w:id="1398" w:author="L-B" w:date="2018-10-18T03:43:00Z">
        <w:r w:rsidR="0088310C" w:rsidRPr="00B90148">
          <w:rPr>
            <w:highlight w:val="yellow"/>
            <w:rPrChange w:id="1399" w:author="L-B" w:date="2018-10-18T04:22:00Z">
              <w:rPr/>
            </w:rPrChange>
          </w:rPr>
          <w:t xml:space="preserve">values </w:t>
        </w:r>
      </w:ins>
      <w:ins w:id="1400" w:author="ceres PC" w:date="2018-10-17T10:22:00Z">
        <w:r w:rsidRPr="00B90148">
          <w:rPr>
            <w:highlight w:val="yellow"/>
            <w:rPrChange w:id="1401" w:author="L-B" w:date="2018-10-18T04:22:00Z">
              <w:rPr/>
            </w:rPrChange>
          </w:rPr>
          <w:t xml:space="preserve">in </w:t>
        </w:r>
        <w:r w:rsidRPr="00B90148">
          <w:rPr>
            <w:highlight w:val="yellow"/>
            <w:rPrChange w:id="1402" w:author="L-B" w:date="2018-10-18T04:22:00Z">
              <w:rPr/>
            </w:rPrChange>
          </w:rPr>
          <w:fldChar w:fldCharType="begin"/>
        </w:r>
        <w:r w:rsidRPr="00B90148">
          <w:rPr>
            <w:highlight w:val="yellow"/>
            <w:rPrChange w:id="1403" w:author="L-B" w:date="2018-10-18T04:22:00Z">
              <w:rPr/>
            </w:rPrChange>
          </w:rPr>
          <w:instrText xml:space="preserve"> REF _Ref476211290 \h </w:instrText>
        </w:r>
      </w:ins>
      <w:r w:rsidR="00B90148">
        <w:rPr>
          <w:highlight w:val="yellow"/>
        </w:rPr>
        <w:instrText xml:space="preserve"> \* MERGEFORMAT </w:instrText>
      </w:r>
      <w:r w:rsidRPr="00B90148">
        <w:rPr>
          <w:highlight w:val="yellow"/>
          <w:rPrChange w:id="1404" w:author="L-B" w:date="2018-10-18T04:22:00Z">
            <w:rPr>
              <w:highlight w:val="yellow"/>
            </w:rPr>
          </w:rPrChange>
        </w:rPr>
      </w:r>
      <w:ins w:id="1405" w:author="ceres PC" w:date="2018-10-17T10:22:00Z">
        <w:r w:rsidRPr="00B90148">
          <w:rPr>
            <w:highlight w:val="yellow"/>
            <w:rPrChange w:id="1406" w:author="L-B" w:date="2018-10-18T04:22:00Z">
              <w:rPr/>
            </w:rPrChange>
          </w:rPr>
          <w:fldChar w:fldCharType="separate"/>
        </w:r>
        <w:r w:rsidRPr="00B90148">
          <w:rPr>
            <w:highlight w:val="yellow"/>
            <w:rPrChange w:id="1407" w:author="L-B" w:date="2018-10-18T04:22:00Z">
              <w:rPr/>
            </w:rPrChange>
          </w:rPr>
          <w:t xml:space="preserve">Table </w:t>
        </w:r>
        <w:r w:rsidRPr="00B90148">
          <w:rPr>
            <w:noProof/>
            <w:highlight w:val="yellow"/>
            <w:rPrChange w:id="1408" w:author="L-B" w:date="2018-10-18T04:22:00Z">
              <w:rPr>
                <w:noProof/>
              </w:rPr>
            </w:rPrChange>
          </w:rPr>
          <w:t>1</w:t>
        </w:r>
        <w:r w:rsidRPr="00B90148">
          <w:rPr>
            <w:highlight w:val="yellow"/>
            <w:rPrChange w:id="1409" w:author="L-B" w:date="2018-10-18T04:22:00Z">
              <w:rPr/>
            </w:rPrChange>
          </w:rPr>
          <w:fldChar w:fldCharType="end"/>
        </w:r>
        <w:r w:rsidRPr="00B90148">
          <w:rPr>
            <w:highlight w:val="yellow"/>
            <w:rPrChange w:id="1410" w:author="L-B" w:date="2018-10-18T04:22:00Z">
              <w:rPr/>
            </w:rPrChange>
          </w:rPr>
          <w:t xml:space="preserve"> are used to define the minimum </w:t>
        </w:r>
        <w:r w:rsidRPr="00B90148">
          <w:rPr>
            <w:highlight w:val="yellow"/>
          </w:rPr>
          <w:t xml:space="preserve">illuminance </w:t>
        </w:r>
        <w:r w:rsidRPr="00B90148">
          <w:rPr>
            <w:highlight w:val="yellow"/>
            <w:rPrChange w:id="1411" w:author="L-B" w:date="2018-10-18T04:22:00Z">
              <w:rPr>
                <w:highlight w:val="yellow"/>
              </w:rPr>
            </w:rPrChange>
          </w:rPr>
          <w:fldChar w:fldCharType="begin"/>
        </w:r>
        <w:r w:rsidRPr="00B90148">
          <w:rPr>
            <w:highlight w:val="yellow"/>
          </w:rPr>
          <w:instrText xml:space="preserve"> REF _Ref491770843 \r \h  \* MERGEFORMAT </w:instrText>
        </w:r>
      </w:ins>
      <w:r w:rsidRPr="00B90148">
        <w:rPr>
          <w:highlight w:val="yellow"/>
          <w:rPrChange w:id="1412" w:author="L-B" w:date="2018-10-18T04:22:00Z">
            <w:rPr>
              <w:highlight w:val="yellow"/>
            </w:rPr>
          </w:rPrChange>
        </w:rPr>
      </w:r>
      <w:ins w:id="1413" w:author="ceres PC" w:date="2018-10-17T10:22:00Z">
        <w:r w:rsidRPr="00B90148">
          <w:rPr>
            <w:highlight w:val="yellow"/>
            <w:rPrChange w:id="1414" w:author="L-B" w:date="2018-10-18T04:22:00Z">
              <w:rPr>
                <w:highlight w:val="yellow"/>
              </w:rPr>
            </w:rPrChange>
          </w:rPr>
          <w:fldChar w:fldCharType="separate"/>
        </w:r>
        <w:r w:rsidRPr="00B90148">
          <w:rPr>
            <w:highlight w:val="yellow"/>
          </w:rPr>
          <w:t>[3]</w:t>
        </w:r>
        <w:r w:rsidRPr="00B90148">
          <w:rPr>
            <w:highlight w:val="yellow"/>
            <w:rPrChange w:id="1415" w:author="L-B" w:date="2018-10-18T04:22:00Z">
              <w:rPr>
                <w:highlight w:val="yellow"/>
              </w:rPr>
            </w:rPrChange>
          </w:rPr>
          <w:fldChar w:fldCharType="end"/>
        </w:r>
        <w:r w:rsidRPr="00B90148">
          <w:rPr>
            <w:highlight w:val="yellow"/>
          </w:rPr>
          <w:t>.</w:t>
        </w:r>
      </w:ins>
    </w:p>
    <w:p w14:paraId="2591AF20" w14:textId="77777777" w:rsidR="00F640EC" w:rsidRPr="0088310C" w:rsidRDefault="00F640EC" w:rsidP="00F640EC">
      <w:pPr>
        <w:pStyle w:val="Caption"/>
        <w:rPr>
          <w:ins w:id="1416" w:author="ceres PC" w:date="2018-10-17T10:22:00Z"/>
        </w:rPr>
      </w:pPr>
      <w:bookmarkStart w:id="1417" w:name="_Toc527535372"/>
      <w:ins w:id="1418" w:author="ceres PC" w:date="2018-10-17T10:22:00Z">
        <w:r w:rsidRPr="0088310C">
          <w:t xml:space="preserve">Table </w:t>
        </w:r>
        <w:r w:rsidRPr="0088310C">
          <w:rPr>
            <w:rPrChange w:id="1419" w:author="L-B" w:date="2018-10-18T03:40:00Z">
              <w:rPr/>
            </w:rPrChange>
          </w:rPr>
          <w:fldChar w:fldCharType="begin"/>
        </w:r>
        <w:r w:rsidRPr="0088310C">
          <w:instrText xml:space="preserve"> SEQ Table \* ARABIC </w:instrText>
        </w:r>
        <w:r w:rsidRPr="0088310C">
          <w:rPr>
            <w:rPrChange w:id="1420" w:author="L-B" w:date="2018-10-18T03:40:00Z">
              <w:rPr/>
            </w:rPrChange>
          </w:rPr>
          <w:fldChar w:fldCharType="separate"/>
        </w:r>
        <w:r w:rsidRPr="0088310C">
          <w:rPr>
            <w:noProof/>
          </w:rPr>
          <w:t>1</w:t>
        </w:r>
        <w:r w:rsidRPr="0088310C">
          <w:rPr>
            <w:rPrChange w:id="1421" w:author="L-B" w:date="2018-10-18T03:40:00Z">
              <w:rPr/>
            </w:rPrChange>
          </w:rPr>
          <w:fldChar w:fldCharType="end"/>
        </w:r>
        <w:r w:rsidRPr="0088310C">
          <w:t xml:space="preserve"> Minimum illuminance at the eye of the observer</w:t>
        </w:r>
        <w:bookmarkEnd w:id="1417"/>
      </w:ins>
    </w:p>
    <w:p w14:paraId="60F82BF3" w14:textId="77777777" w:rsidR="00F640EC" w:rsidRPr="0088310C" w:rsidRDefault="00F640EC" w:rsidP="00F640EC">
      <w:pPr>
        <w:rPr>
          <w:ins w:id="1422" w:author="ceres PC" w:date="2018-10-17T10:22:00Z"/>
        </w:rPr>
      </w:pPr>
    </w:p>
    <w:tbl>
      <w:tblPr>
        <w:tblStyle w:val="TableGrid"/>
        <w:tblW w:w="9072" w:type="dxa"/>
        <w:tblInd w:w="250" w:type="dxa"/>
        <w:tblLook w:val="04A0" w:firstRow="1" w:lastRow="0" w:firstColumn="1" w:lastColumn="0" w:noHBand="0" w:noVBand="1"/>
      </w:tblPr>
      <w:tblGrid>
        <w:gridCol w:w="3969"/>
        <w:gridCol w:w="3119"/>
        <w:gridCol w:w="1984"/>
      </w:tblGrid>
      <w:tr w:rsidR="00F640EC" w:rsidRPr="0088310C" w14:paraId="4925CA3A" w14:textId="77777777" w:rsidTr="00B86A68">
        <w:trPr>
          <w:ins w:id="1423" w:author="ceres PC" w:date="2018-10-17T10:22:00Z"/>
        </w:trPr>
        <w:tc>
          <w:tcPr>
            <w:tcW w:w="3969" w:type="dxa"/>
          </w:tcPr>
          <w:p w14:paraId="2BBAF480" w14:textId="77777777" w:rsidR="00F640EC" w:rsidRPr="0088310C" w:rsidRDefault="00F640EC" w:rsidP="00B86A68">
            <w:pPr>
              <w:pStyle w:val="BodyText"/>
              <w:rPr>
                <w:ins w:id="1424" w:author="ceres PC" w:date="2018-10-17T10:22:00Z"/>
              </w:rPr>
            </w:pPr>
            <w:ins w:id="1425" w:author="ceres PC" w:date="2018-10-17T10:22:00Z">
              <w:r w:rsidRPr="0088310C">
                <w:t>Background</w:t>
              </w:r>
            </w:ins>
          </w:p>
        </w:tc>
        <w:tc>
          <w:tcPr>
            <w:tcW w:w="3119" w:type="dxa"/>
          </w:tcPr>
          <w:p w14:paraId="3E42A991" w14:textId="77777777" w:rsidR="00F640EC" w:rsidRPr="0088310C" w:rsidRDefault="00F640EC" w:rsidP="00B86A68">
            <w:pPr>
              <w:pStyle w:val="BodyText"/>
              <w:jc w:val="center"/>
              <w:rPr>
                <w:ins w:id="1426" w:author="ceres PC" w:date="2018-10-17T10:22:00Z"/>
              </w:rPr>
            </w:pPr>
            <w:ins w:id="1427" w:author="ceres PC" w:date="2018-10-17T10:22:00Z">
              <w:r w:rsidRPr="0088310C">
                <w:t>Relevant lights</w:t>
              </w:r>
            </w:ins>
          </w:p>
        </w:tc>
        <w:tc>
          <w:tcPr>
            <w:tcW w:w="1984" w:type="dxa"/>
          </w:tcPr>
          <w:p w14:paraId="1E6FFC11" w14:textId="77777777" w:rsidR="00F640EC" w:rsidRPr="0088310C" w:rsidRDefault="00A64966" w:rsidP="00B86A68">
            <w:pPr>
              <w:pStyle w:val="BodyText"/>
              <w:jc w:val="center"/>
              <w:rPr>
                <w:ins w:id="1428" w:author="ceres PC" w:date="2018-10-17T10:22:00Z"/>
              </w:rPr>
            </w:pPr>
            <m:oMathPara>
              <m:oMath>
                <m:sSub>
                  <m:sSubPr>
                    <m:ctrlPr>
                      <w:ins w:id="1429" w:author="ceres PC" w:date="2018-10-17T10:22:00Z">
                        <w:rPr>
                          <w:rFonts w:ascii="Cambria Math" w:hAnsi="Cambria Math"/>
                          <w:i/>
                        </w:rPr>
                      </w:ins>
                    </m:ctrlPr>
                  </m:sSubPr>
                  <m:e>
                    <m:r>
                      <w:ins w:id="1430" w:author="ceres PC" w:date="2018-10-17T10:22:00Z">
                        <w:rPr>
                          <w:rFonts w:ascii="Cambria Math" w:hAnsi="Cambria Math"/>
                          <w:rPrChange w:id="1431" w:author="L-B" w:date="2018-10-18T03:40:00Z">
                            <w:rPr>
                              <w:rFonts w:ascii="Cambria Math" w:hAnsi="Cambria Math"/>
                            </w:rPr>
                          </w:rPrChange>
                        </w:rPr>
                        <m:t>E</m:t>
                      </w:ins>
                    </m:r>
                  </m:e>
                  <m:sub>
                    <m:r>
                      <w:ins w:id="1432" w:author="ceres PC" w:date="2018-10-17T10:22:00Z">
                        <w:rPr>
                          <w:rFonts w:ascii="Cambria Math" w:hAnsi="Cambria Math"/>
                          <w:rPrChange w:id="1433" w:author="L-B" w:date="2018-10-18T03:40:00Z">
                            <w:rPr>
                              <w:rFonts w:ascii="Cambria Math" w:hAnsi="Cambria Math"/>
                            </w:rPr>
                          </w:rPrChange>
                        </w:rPr>
                        <m:t>min</m:t>
                      </w:ins>
                    </m:r>
                  </m:sub>
                </m:sSub>
              </m:oMath>
            </m:oMathPara>
          </w:p>
        </w:tc>
      </w:tr>
      <w:tr w:rsidR="00F640EC" w:rsidRPr="0088310C" w14:paraId="7F8FC706" w14:textId="77777777" w:rsidTr="00B86A68">
        <w:trPr>
          <w:ins w:id="1434" w:author="ceres PC" w:date="2018-10-17T10:22:00Z"/>
        </w:trPr>
        <w:tc>
          <w:tcPr>
            <w:tcW w:w="3969" w:type="dxa"/>
          </w:tcPr>
          <w:p w14:paraId="49CBF9CC" w14:textId="5EAF5CE0" w:rsidR="00F640EC" w:rsidRPr="0088310C" w:rsidRDefault="00F640EC" w:rsidP="00B86A68">
            <w:pPr>
              <w:pStyle w:val="BodyText"/>
              <w:rPr>
                <w:ins w:id="1435" w:author="ceres PC" w:date="2018-10-17T10:22:00Z"/>
              </w:rPr>
            </w:pPr>
            <w:ins w:id="1436" w:author="ceres PC" w:date="2018-10-17T10:22:00Z">
              <w:r w:rsidRPr="0088310C">
                <w:t xml:space="preserve">Lights for </w:t>
              </w:r>
              <w:del w:id="1437" w:author="L-B" w:date="2018-10-18T03:42:00Z">
                <w:r w:rsidRPr="0088310C" w:rsidDel="0088310C">
                  <w:delText>nighttime</w:delText>
                </w:r>
              </w:del>
            </w:ins>
            <w:ins w:id="1438" w:author="L-B" w:date="2018-10-18T03:42:00Z">
              <w:r w:rsidR="0088310C" w:rsidRPr="0088310C">
                <w:t>night-time</w:t>
              </w:r>
            </w:ins>
            <w:ins w:id="1439" w:author="ceres PC" w:date="2018-10-17T10:22:00Z">
              <w:r w:rsidRPr="0088310C">
                <w:t xml:space="preserve"> use</w:t>
              </w:r>
            </w:ins>
          </w:p>
        </w:tc>
        <w:tc>
          <w:tcPr>
            <w:tcW w:w="3119" w:type="dxa"/>
          </w:tcPr>
          <w:p w14:paraId="313AE213" w14:textId="77777777" w:rsidR="00F640EC" w:rsidRPr="0088310C" w:rsidRDefault="00F640EC" w:rsidP="00B86A68">
            <w:pPr>
              <w:pStyle w:val="BodyText"/>
              <w:jc w:val="center"/>
              <w:rPr>
                <w:ins w:id="1440" w:author="ceres PC" w:date="2018-10-17T10:22:00Z"/>
              </w:rPr>
            </w:pPr>
          </w:p>
        </w:tc>
        <w:tc>
          <w:tcPr>
            <w:tcW w:w="1984" w:type="dxa"/>
          </w:tcPr>
          <w:p w14:paraId="3AFFBA03" w14:textId="77777777" w:rsidR="00F640EC" w:rsidRPr="0088310C" w:rsidRDefault="00F640EC" w:rsidP="00B86A68">
            <w:pPr>
              <w:pStyle w:val="BodyText"/>
              <w:jc w:val="center"/>
              <w:rPr>
                <w:ins w:id="1441" w:author="ceres PC" w:date="2018-10-17T10:22:00Z"/>
                <w:rFonts w:ascii="Calibri" w:eastAsia="Calibri" w:hAnsi="Calibri" w:cs="Times New Roman"/>
              </w:rPr>
            </w:pPr>
          </w:p>
        </w:tc>
      </w:tr>
      <w:tr w:rsidR="00F640EC" w:rsidRPr="0088310C" w14:paraId="78151C2E" w14:textId="77777777" w:rsidTr="00B86A68">
        <w:trPr>
          <w:ins w:id="1442" w:author="ceres PC" w:date="2018-10-17T10:22:00Z"/>
        </w:trPr>
        <w:tc>
          <w:tcPr>
            <w:tcW w:w="3969" w:type="dxa"/>
          </w:tcPr>
          <w:p w14:paraId="49D32B63" w14:textId="77777777" w:rsidR="00F640EC" w:rsidRPr="0088310C" w:rsidRDefault="00F640EC" w:rsidP="00B86A68">
            <w:pPr>
              <w:pStyle w:val="BodyText"/>
              <w:ind w:left="317"/>
              <w:rPr>
                <w:ins w:id="1443" w:author="ceres PC" w:date="2018-10-17T10:22:00Z"/>
              </w:rPr>
            </w:pPr>
            <w:ins w:id="1444" w:author="ceres PC" w:date="2018-10-17T10:22:00Z">
              <w:r w:rsidRPr="0088310C">
                <w:t>- no background luminance</w:t>
              </w:r>
            </w:ins>
          </w:p>
        </w:tc>
        <w:tc>
          <w:tcPr>
            <w:tcW w:w="3119" w:type="dxa"/>
          </w:tcPr>
          <w:p w14:paraId="453458B2" w14:textId="77777777" w:rsidR="00F640EC" w:rsidRPr="0088310C" w:rsidRDefault="00F640EC" w:rsidP="00B86A68">
            <w:pPr>
              <w:pStyle w:val="BodyText"/>
              <w:jc w:val="center"/>
              <w:rPr>
                <w:ins w:id="1445" w:author="ceres PC" w:date="2018-10-17T10:22:00Z"/>
              </w:rPr>
            </w:pPr>
            <w:ins w:id="1446" w:author="ceres PC" w:date="2018-10-17T10:22:00Z">
              <w:r w:rsidRPr="0088310C">
                <w:t>all lights except leading lights</w:t>
              </w:r>
            </w:ins>
          </w:p>
        </w:tc>
        <w:tc>
          <w:tcPr>
            <w:tcW w:w="1984" w:type="dxa"/>
          </w:tcPr>
          <w:p w14:paraId="043B7571" w14:textId="77777777" w:rsidR="00F640EC" w:rsidRPr="0088310C" w:rsidRDefault="00F640EC" w:rsidP="00B86A68">
            <w:pPr>
              <w:pStyle w:val="BodyText"/>
              <w:jc w:val="center"/>
              <w:rPr>
                <w:ins w:id="1447" w:author="ceres PC" w:date="2018-10-17T10:22:00Z"/>
              </w:rPr>
            </w:pPr>
            <m:oMathPara>
              <m:oMath>
                <m:r>
                  <w:ins w:id="1448" w:author="ceres PC" w:date="2018-10-17T10:22:00Z">
                    <w:rPr>
                      <w:rFonts w:ascii="Cambria Math" w:hAnsi="Cambria Math"/>
                      <w:rPrChange w:id="1449" w:author="L-B" w:date="2018-10-18T03:40:00Z">
                        <w:rPr>
                          <w:rFonts w:ascii="Cambria Math" w:hAnsi="Cambria Math"/>
                        </w:rPr>
                      </w:rPrChange>
                    </w:rPr>
                    <m:t>0.2*</m:t>
                  </w:ins>
                </m:r>
                <m:sSup>
                  <m:sSupPr>
                    <m:ctrlPr>
                      <w:ins w:id="1450" w:author="ceres PC" w:date="2018-10-17T10:22:00Z">
                        <w:rPr>
                          <w:rFonts w:ascii="Cambria Math" w:hAnsi="Cambria Math"/>
                          <w:i/>
                        </w:rPr>
                      </w:ins>
                    </m:ctrlPr>
                  </m:sSupPr>
                  <m:e>
                    <m:r>
                      <w:ins w:id="1451" w:author="ceres PC" w:date="2018-10-17T10:22:00Z">
                        <w:rPr>
                          <w:rFonts w:ascii="Cambria Math" w:hAnsi="Cambria Math"/>
                          <w:rPrChange w:id="1452" w:author="L-B" w:date="2018-10-18T03:40:00Z">
                            <w:rPr>
                              <w:rFonts w:ascii="Cambria Math" w:hAnsi="Cambria Math"/>
                            </w:rPr>
                          </w:rPrChange>
                        </w:rPr>
                        <m:t>10</m:t>
                      </w:ins>
                    </m:r>
                  </m:e>
                  <m:sup>
                    <m:r>
                      <w:ins w:id="1453" w:author="ceres PC" w:date="2018-10-17T10:22:00Z">
                        <w:rPr>
                          <w:rFonts w:ascii="Cambria Math" w:hAnsi="Cambria Math"/>
                          <w:rPrChange w:id="1454" w:author="L-B" w:date="2018-10-18T03:40:00Z">
                            <w:rPr>
                              <w:rFonts w:ascii="Cambria Math" w:hAnsi="Cambria Math"/>
                            </w:rPr>
                          </w:rPrChange>
                        </w:rPr>
                        <m:t>-6</m:t>
                      </w:ins>
                    </m:r>
                  </m:sup>
                </m:sSup>
                <m:r>
                  <w:ins w:id="1455" w:author="ceres PC" w:date="2018-10-17T10:22:00Z">
                    <w:rPr>
                      <w:rFonts w:ascii="Cambria Math" w:hAnsi="Cambria Math"/>
                      <w:rPrChange w:id="1456" w:author="L-B" w:date="2018-10-18T03:40:00Z">
                        <w:rPr>
                          <w:rFonts w:ascii="Cambria Math" w:hAnsi="Cambria Math"/>
                        </w:rPr>
                      </w:rPrChange>
                    </w:rPr>
                    <m:t>lx</m:t>
                  </w:ins>
                </m:r>
              </m:oMath>
            </m:oMathPara>
          </w:p>
        </w:tc>
      </w:tr>
      <w:tr w:rsidR="00F640EC" w:rsidRPr="0088310C" w14:paraId="7DAF2EBF" w14:textId="77777777" w:rsidTr="00B86A68">
        <w:trPr>
          <w:ins w:id="1457" w:author="ceres PC" w:date="2018-10-17T10:22:00Z"/>
        </w:trPr>
        <w:tc>
          <w:tcPr>
            <w:tcW w:w="3969" w:type="dxa"/>
          </w:tcPr>
          <w:p w14:paraId="5CE71063" w14:textId="77777777" w:rsidR="00F640EC" w:rsidRPr="0088310C" w:rsidRDefault="00F640EC" w:rsidP="00B86A68">
            <w:pPr>
              <w:pStyle w:val="BodyText"/>
              <w:ind w:left="317"/>
              <w:rPr>
                <w:ins w:id="1458" w:author="ceres PC" w:date="2018-10-17T10:22:00Z"/>
              </w:rPr>
            </w:pPr>
            <w:ins w:id="1459" w:author="ceres PC" w:date="2018-10-17T10:22:00Z">
              <w:r w:rsidRPr="0088310C">
                <w:t>- no background luminance</w:t>
              </w:r>
            </w:ins>
          </w:p>
        </w:tc>
        <w:tc>
          <w:tcPr>
            <w:tcW w:w="3119" w:type="dxa"/>
          </w:tcPr>
          <w:p w14:paraId="276C9396" w14:textId="77777777" w:rsidR="00F640EC" w:rsidRPr="0088310C" w:rsidRDefault="00F640EC" w:rsidP="00B86A68">
            <w:pPr>
              <w:pStyle w:val="BodyText"/>
              <w:jc w:val="center"/>
              <w:rPr>
                <w:ins w:id="1460" w:author="ceres PC" w:date="2018-10-17T10:22:00Z"/>
              </w:rPr>
            </w:pPr>
            <w:ins w:id="1461" w:author="ceres PC" w:date="2018-10-17T10:22:00Z">
              <w:r w:rsidRPr="0088310C">
                <w:t>leading lights</w:t>
              </w:r>
            </w:ins>
          </w:p>
        </w:tc>
        <w:tc>
          <w:tcPr>
            <w:tcW w:w="1984" w:type="dxa"/>
          </w:tcPr>
          <w:p w14:paraId="0B66B15F" w14:textId="77777777" w:rsidR="00F640EC" w:rsidRPr="0088310C" w:rsidRDefault="00A64966" w:rsidP="00B86A68">
            <w:pPr>
              <w:pStyle w:val="BodyText"/>
              <w:jc w:val="center"/>
              <w:rPr>
                <w:ins w:id="1462" w:author="ceres PC" w:date="2018-10-17T10:22:00Z"/>
              </w:rPr>
            </w:pPr>
            <m:oMathPara>
              <m:oMath>
                <m:sSup>
                  <m:sSupPr>
                    <m:ctrlPr>
                      <w:ins w:id="1463" w:author="ceres PC" w:date="2018-10-17T10:22:00Z">
                        <w:rPr>
                          <w:rFonts w:ascii="Cambria Math" w:hAnsi="Cambria Math"/>
                          <w:i/>
                        </w:rPr>
                      </w:ins>
                    </m:ctrlPr>
                  </m:sSupPr>
                  <m:e>
                    <m:r>
                      <w:ins w:id="1464" w:author="ceres PC" w:date="2018-10-17T10:22:00Z">
                        <w:rPr>
                          <w:rFonts w:ascii="Cambria Math" w:hAnsi="Cambria Math"/>
                          <w:rPrChange w:id="1465" w:author="L-B" w:date="2018-10-18T03:40:00Z">
                            <w:rPr>
                              <w:rFonts w:ascii="Cambria Math" w:hAnsi="Cambria Math"/>
                            </w:rPr>
                          </w:rPrChange>
                        </w:rPr>
                        <m:t>10</m:t>
                      </w:ins>
                    </m:r>
                  </m:e>
                  <m:sup>
                    <m:r>
                      <w:ins w:id="1466" w:author="ceres PC" w:date="2018-10-17T10:22:00Z">
                        <w:rPr>
                          <w:rFonts w:ascii="Cambria Math" w:hAnsi="Cambria Math"/>
                          <w:rPrChange w:id="1467" w:author="L-B" w:date="2018-10-18T03:40:00Z">
                            <w:rPr>
                              <w:rFonts w:ascii="Cambria Math" w:hAnsi="Cambria Math"/>
                            </w:rPr>
                          </w:rPrChange>
                        </w:rPr>
                        <m:t>-6</m:t>
                      </w:ins>
                    </m:r>
                  </m:sup>
                </m:sSup>
                <m:r>
                  <w:ins w:id="1468" w:author="ceres PC" w:date="2018-10-17T10:22:00Z">
                    <w:rPr>
                      <w:rFonts w:ascii="Cambria Math" w:hAnsi="Cambria Math"/>
                      <w:rPrChange w:id="1469" w:author="L-B" w:date="2018-10-18T03:40:00Z">
                        <w:rPr>
                          <w:rFonts w:ascii="Cambria Math" w:hAnsi="Cambria Math"/>
                        </w:rPr>
                      </w:rPrChange>
                    </w:rPr>
                    <m:t>lx</m:t>
                  </w:ins>
                </m:r>
              </m:oMath>
            </m:oMathPara>
          </w:p>
        </w:tc>
      </w:tr>
      <w:tr w:rsidR="00F640EC" w:rsidRPr="0088310C" w14:paraId="28AF0C4B" w14:textId="77777777" w:rsidTr="00B86A68">
        <w:trPr>
          <w:ins w:id="1470" w:author="ceres PC" w:date="2018-10-17T10:22:00Z"/>
        </w:trPr>
        <w:tc>
          <w:tcPr>
            <w:tcW w:w="3969" w:type="dxa"/>
          </w:tcPr>
          <w:p w14:paraId="44A16027" w14:textId="77777777" w:rsidR="00F640EC" w:rsidRPr="00B90148" w:rsidRDefault="00F640EC" w:rsidP="00B86A68">
            <w:pPr>
              <w:pStyle w:val="BodyText"/>
              <w:ind w:left="317"/>
              <w:rPr>
                <w:ins w:id="1471" w:author="ceres PC" w:date="2018-10-17T10:22:00Z"/>
                <w:highlight w:val="yellow"/>
                <w:rPrChange w:id="1472" w:author="L-B" w:date="2018-10-18T04:23:00Z">
                  <w:rPr>
                    <w:ins w:id="1473" w:author="ceres PC" w:date="2018-10-17T10:22:00Z"/>
                  </w:rPr>
                </w:rPrChange>
              </w:rPr>
            </w:pPr>
            <w:ins w:id="1474" w:author="ceres PC" w:date="2018-10-17T10:22:00Z">
              <w:r w:rsidRPr="00B90148">
                <w:rPr>
                  <w:highlight w:val="yellow"/>
                  <w:rPrChange w:id="1475" w:author="L-B" w:date="2018-10-18T04:23:00Z">
                    <w:rPr/>
                  </w:rPrChange>
                </w:rPr>
                <w:t>- minor background luminance</w:t>
              </w:r>
            </w:ins>
          </w:p>
        </w:tc>
        <w:tc>
          <w:tcPr>
            <w:tcW w:w="3119" w:type="dxa"/>
          </w:tcPr>
          <w:p w14:paraId="7DF2A14A" w14:textId="77777777" w:rsidR="00F640EC" w:rsidRPr="00B90148" w:rsidRDefault="00F640EC" w:rsidP="00B86A68">
            <w:pPr>
              <w:pStyle w:val="BodyText"/>
              <w:jc w:val="center"/>
              <w:rPr>
                <w:ins w:id="1476" w:author="ceres PC" w:date="2018-10-17T10:22:00Z"/>
                <w:highlight w:val="yellow"/>
                <w:rPrChange w:id="1477" w:author="L-B" w:date="2018-10-18T04:23:00Z">
                  <w:rPr>
                    <w:ins w:id="1478" w:author="ceres PC" w:date="2018-10-17T10:22:00Z"/>
                  </w:rPr>
                </w:rPrChange>
              </w:rPr>
            </w:pPr>
            <w:ins w:id="1479" w:author="ceres PC" w:date="2018-10-17T10:22:00Z">
              <w:r w:rsidRPr="00B90148">
                <w:rPr>
                  <w:highlight w:val="yellow"/>
                  <w:rPrChange w:id="1480" w:author="L-B" w:date="2018-10-18T04:23:00Z">
                    <w:rPr/>
                  </w:rPrChange>
                </w:rPr>
                <w:t>all lights</w:t>
              </w:r>
            </w:ins>
          </w:p>
        </w:tc>
        <w:tc>
          <w:tcPr>
            <w:tcW w:w="1984" w:type="dxa"/>
          </w:tcPr>
          <w:p w14:paraId="60228E04" w14:textId="77777777" w:rsidR="00F640EC" w:rsidRPr="00B90148" w:rsidRDefault="00F640EC" w:rsidP="00B86A68">
            <w:pPr>
              <w:pStyle w:val="BodyText"/>
              <w:jc w:val="center"/>
              <w:rPr>
                <w:ins w:id="1481" w:author="ceres PC" w:date="2018-10-17T10:22:00Z"/>
                <w:rFonts w:eastAsiaTheme="minorEastAsia"/>
                <w:highlight w:val="yellow"/>
                <w:rPrChange w:id="1482" w:author="L-B" w:date="2018-10-18T04:23:00Z">
                  <w:rPr>
                    <w:ins w:id="1483" w:author="ceres PC" w:date="2018-10-17T10:22:00Z"/>
                    <w:rFonts w:eastAsiaTheme="minorEastAsia"/>
                  </w:rPr>
                </w:rPrChange>
              </w:rPr>
            </w:pPr>
            <m:oMathPara>
              <m:oMath>
                <m:r>
                  <w:ins w:id="1484" w:author="ceres PC" w:date="2018-10-17T10:22:00Z">
                    <w:rPr>
                      <w:rFonts w:ascii="Cambria Math" w:hAnsi="Cambria Math"/>
                      <w:highlight w:val="yellow"/>
                      <w:rPrChange w:id="1485" w:author="L-B" w:date="2018-10-18T04:23:00Z">
                        <w:rPr>
                          <w:rFonts w:ascii="Cambria Math" w:hAnsi="Cambria Math"/>
                        </w:rPr>
                      </w:rPrChange>
                    </w:rPr>
                    <m:t>2*</m:t>
                  </w:ins>
                </m:r>
                <m:sSup>
                  <m:sSupPr>
                    <m:ctrlPr>
                      <w:ins w:id="1486" w:author="ceres PC" w:date="2018-10-17T10:22:00Z">
                        <w:rPr>
                          <w:rFonts w:ascii="Cambria Math" w:hAnsi="Cambria Math"/>
                          <w:i/>
                          <w:highlight w:val="yellow"/>
                        </w:rPr>
                      </w:ins>
                    </m:ctrlPr>
                  </m:sSupPr>
                  <m:e>
                    <m:r>
                      <w:ins w:id="1487" w:author="ceres PC" w:date="2018-10-17T10:22:00Z">
                        <w:rPr>
                          <w:rFonts w:ascii="Cambria Math" w:hAnsi="Cambria Math"/>
                          <w:highlight w:val="yellow"/>
                          <w:rPrChange w:id="1488" w:author="L-B" w:date="2018-10-18T04:23:00Z">
                            <w:rPr>
                              <w:rFonts w:ascii="Cambria Math" w:hAnsi="Cambria Math"/>
                            </w:rPr>
                          </w:rPrChange>
                        </w:rPr>
                        <m:t>10</m:t>
                      </w:ins>
                    </m:r>
                  </m:e>
                  <m:sup>
                    <m:r>
                      <w:ins w:id="1489" w:author="ceres PC" w:date="2018-10-17T10:22:00Z">
                        <w:rPr>
                          <w:rFonts w:ascii="Cambria Math" w:hAnsi="Cambria Math"/>
                          <w:highlight w:val="yellow"/>
                          <w:rPrChange w:id="1490" w:author="L-B" w:date="2018-10-18T04:23:00Z">
                            <w:rPr>
                              <w:rFonts w:ascii="Cambria Math" w:hAnsi="Cambria Math"/>
                            </w:rPr>
                          </w:rPrChange>
                        </w:rPr>
                        <m:t>-6</m:t>
                      </w:ins>
                    </m:r>
                  </m:sup>
                </m:sSup>
                <m:r>
                  <w:ins w:id="1491" w:author="ceres PC" w:date="2018-10-17T10:22:00Z">
                    <w:rPr>
                      <w:rFonts w:ascii="Cambria Math" w:hAnsi="Cambria Math"/>
                      <w:highlight w:val="yellow"/>
                      <w:rPrChange w:id="1492" w:author="L-B" w:date="2018-10-18T04:23:00Z">
                        <w:rPr>
                          <w:rFonts w:ascii="Cambria Math" w:hAnsi="Cambria Math"/>
                        </w:rPr>
                      </w:rPrChange>
                    </w:rPr>
                    <m:t>lx</m:t>
                  </w:ins>
                </m:r>
              </m:oMath>
            </m:oMathPara>
          </w:p>
        </w:tc>
      </w:tr>
      <w:tr w:rsidR="00F640EC" w:rsidRPr="0088310C" w14:paraId="23F9B8B1" w14:textId="77777777" w:rsidTr="00B86A68">
        <w:trPr>
          <w:ins w:id="1493" w:author="ceres PC" w:date="2018-10-17T10:22:00Z"/>
        </w:trPr>
        <w:tc>
          <w:tcPr>
            <w:tcW w:w="3969" w:type="dxa"/>
          </w:tcPr>
          <w:p w14:paraId="5E774EBE" w14:textId="77777777" w:rsidR="00F640EC" w:rsidRPr="00B90148" w:rsidRDefault="00F640EC" w:rsidP="00B86A68">
            <w:pPr>
              <w:pStyle w:val="BodyText"/>
              <w:ind w:left="317"/>
              <w:rPr>
                <w:ins w:id="1494" w:author="ceres PC" w:date="2018-10-17T10:22:00Z"/>
                <w:highlight w:val="yellow"/>
                <w:rPrChange w:id="1495" w:author="L-B" w:date="2018-10-18T04:23:00Z">
                  <w:rPr>
                    <w:ins w:id="1496" w:author="ceres PC" w:date="2018-10-17T10:22:00Z"/>
                  </w:rPr>
                </w:rPrChange>
              </w:rPr>
            </w:pPr>
            <w:ins w:id="1497" w:author="ceres PC" w:date="2018-10-17T10:22:00Z">
              <w:r w:rsidRPr="00B90148">
                <w:rPr>
                  <w:highlight w:val="yellow"/>
                  <w:rPrChange w:id="1498" w:author="L-B" w:date="2018-10-18T04:23:00Z">
                    <w:rPr/>
                  </w:rPrChange>
                </w:rPr>
                <w:t>- substantial background luminance</w:t>
              </w:r>
            </w:ins>
          </w:p>
        </w:tc>
        <w:tc>
          <w:tcPr>
            <w:tcW w:w="3119" w:type="dxa"/>
          </w:tcPr>
          <w:p w14:paraId="2214C364" w14:textId="77777777" w:rsidR="00F640EC" w:rsidRPr="00B90148" w:rsidRDefault="00F640EC" w:rsidP="00B86A68">
            <w:pPr>
              <w:pStyle w:val="BodyText"/>
              <w:jc w:val="center"/>
              <w:rPr>
                <w:ins w:id="1499" w:author="ceres PC" w:date="2018-10-17T10:22:00Z"/>
                <w:highlight w:val="yellow"/>
                <w:rPrChange w:id="1500" w:author="L-B" w:date="2018-10-18T04:23:00Z">
                  <w:rPr>
                    <w:ins w:id="1501" w:author="ceres PC" w:date="2018-10-17T10:22:00Z"/>
                  </w:rPr>
                </w:rPrChange>
              </w:rPr>
            </w:pPr>
            <w:ins w:id="1502" w:author="ceres PC" w:date="2018-10-17T10:22:00Z">
              <w:r w:rsidRPr="00B90148">
                <w:rPr>
                  <w:highlight w:val="yellow"/>
                  <w:rPrChange w:id="1503" w:author="L-B" w:date="2018-10-18T04:23:00Z">
                    <w:rPr/>
                  </w:rPrChange>
                </w:rPr>
                <w:t>all lights</w:t>
              </w:r>
            </w:ins>
          </w:p>
        </w:tc>
        <w:tc>
          <w:tcPr>
            <w:tcW w:w="1984" w:type="dxa"/>
          </w:tcPr>
          <w:p w14:paraId="11988A2E" w14:textId="77777777" w:rsidR="00F640EC" w:rsidRPr="00B90148" w:rsidRDefault="00F640EC" w:rsidP="00B86A68">
            <w:pPr>
              <w:pStyle w:val="BodyText"/>
              <w:jc w:val="center"/>
              <w:rPr>
                <w:ins w:id="1504" w:author="ceres PC" w:date="2018-10-17T10:22:00Z"/>
                <w:highlight w:val="yellow"/>
                <w:rPrChange w:id="1505" w:author="L-B" w:date="2018-10-18T04:23:00Z">
                  <w:rPr>
                    <w:ins w:id="1506" w:author="ceres PC" w:date="2018-10-17T10:22:00Z"/>
                  </w:rPr>
                </w:rPrChange>
              </w:rPr>
            </w:pPr>
            <m:oMathPara>
              <m:oMath>
                <m:r>
                  <w:ins w:id="1507" w:author="ceres PC" w:date="2018-10-17T10:22:00Z">
                    <w:rPr>
                      <w:rFonts w:ascii="Cambria Math" w:hAnsi="Cambria Math"/>
                      <w:highlight w:val="yellow"/>
                      <w:rPrChange w:id="1508" w:author="L-B" w:date="2018-10-18T04:23:00Z">
                        <w:rPr>
                          <w:rFonts w:ascii="Cambria Math" w:hAnsi="Cambria Math"/>
                        </w:rPr>
                      </w:rPrChange>
                    </w:rPr>
                    <m:t>20*</m:t>
                  </w:ins>
                </m:r>
                <m:sSup>
                  <m:sSupPr>
                    <m:ctrlPr>
                      <w:ins w:id="1509" w:author="ceres PC" w:date="2018-10-17T10:22:00Z">
                        <w:rPr>
                          <w:rFonts w:ascii="Cambria Math" w:hAnsi="Cambria Math"/>
                          <w:i/>
                          <w:highlight w:val="yellow"/>
                        </w:rPr>
                      </w:ins>
                    </m:ctrlPr>
                  </m:sSupPr>
                  <m:e>
                    <m:r>
                      <w:ins w:id="1510" w:author="ceres PC" w:date="2018-10-17T10:22:00Z">
                        <w:rPr>
                          <w:rFonts w:ascii="Cambria Math" w:hAnsi="Cambria Math"/>
                          <w:highlight w:val="yellow"/>
                          <w:rPrChange w:id="1511" w:author="L-B" w:date="2018-10-18T04:23:00Z">
                            <w:rPr>
                              <w:rFonts w:ascii="Cambria Math" w:hAnsi="Cambria Math"/>
                            </w:rPr>
                          </w:rPrChange>
                        </w:rPr>
                        <m:t>10</m:t>
                      </w:ins>
                    </m:r>
                  </m:e>
                  <m:sup>
                    <m:r>
                      <w:ins w:id="1512" w:author="ceres PC" w:date="2018-10-17T10:22:00Z">
                        <w:rPr>
                          <w:rFonts w:ascii="Cambria Math" w:hAnsi="Cambria Math"/>
                          <w:highlight w:val="yellow"/>
                          <w:rPrChange w:id="1513" w:author="L-B" w:date="2018-10-18T04:23:00Z">
                            <w:rPr>
                              <w:rFonts w:ascii="Cambria Math" w:hAnsi="Cambria Math"/>
                            </w:rPr>
                          </w:rPrChange>
                        </w:rPr>
                        <m:t>-6</m:t>
                      </w:ins>
                    </m:r>
                  </m:sup>
                </m:sSup>
                <m:r>
                  <w:ins w:id="1514" w:author="ceres PC" w:date="2018-10-17T10:22:00Z">
                    <w:rPr>
                      <w:rFonts w:ascii="Cambria Math" w:hAnsi="Cambria Math"/>
                      <w:highlight w:val="yellow"/>
                      <w:rPrChange w:id="1515" w:author="L-B" w:date="2018-10-18T04:23:00Z">
                        <w:rPr>
                          <w:rFonts w:ascii="Cambria Math" w:hAnsi="Cambria Math"/>
                        </w:rPr>
                      </w:rPrChange>
                    </w:rPr>
                    <m:t>l</m:t>
                  </w:ins>
                </m:r>
                <w:commentRangeStart w:id="1516"/>
                <w:commentRangeEnd w:id="1516"/>
                <m:r>
                  <m:rPr>
                    <m:sty m:val="p"/>
                  </m:rPr>
                  <w:rPr>
                    <w:rStyle w:val="CommentReference"/>
                  </w:rPr>
                  <w:commentReference w:id="1516"/>
                </m:r>
              </m:oMath>
            </m:oMathPara>
          </w:p>
        </w:tc>
      </w:tr>
      <w:tr w:rsidR="00F640EC" w:rsidRPr="0088310C" w14:paraId="528DCC81" w14:textId="77777777" w:rsidTr="00B86A68">
        <w:trPr>
          <w:ins w:id="1517" w:author="ceres PC" w:date="2018-10-17T10:22:00Z"/>
        </w:trPr>
        <w:tc>
          <w:tcPr>
            <w:tcW w:w="3969" w:type="dxa"/>
          </w:tcPr>
          <w:p w14:paraId="3E2F17B2" w14:textId="77777777" w:rsidR="00F640EC" w:rsidRPr="0088310C" w:rsidRDefault="00F640EC" w:rsidP="00B86A68">
            <w:pPr>
              <w:pStyle w:val="BodyText"/>
              <w:rPr>
                <w:ins w:id="1518" w:author="ceres PC" w:date="2018-10-17T10:22:00Z"/>
              </w:rPr>
            </w:pPr>
            <w:ins w:id="1519" w:author="ceres PC" w:date="2018-10-17T10:22:00Z">
              <w:r w:rsidRPr="0088310C">
                <w:t>Lights for daytime use</w:t>
              </w:r>
            </w:ins>
          </w:p>
        </w:tc>
        <w:tc>
          <w:tcPr>
            <w:tcW w:w="3119" w:type="dxa"/>
          </w:tcPr>
          <w:p w14:paraId="2FACE6C0" w14:textId="77777777" w:rsidR="00F640EC" w:rsidRPr="0088310C" w:rsidRDefault="00F640EC" w:rsidP="00B86A68">
            <w:pPr>
              <w:pStyle w:val="BodyText"/>
              <w:jc w:val="center"/>
              <w:rPr>
                <w:ins w:id="1520" w:author="ceres PC" w:date="2018-10-17T10:22:00Z"/>
              </w:rPr>
            </w:pPr>
            <w:ins w:id="1521" w:author="ceres PC" w:date="2018-10-17T10:22:00Z">
              <w:r w:rsidRPr="0088310C">
                <w:t>all lights</w:t>
              </w:r>
            </w:ins>
          </w:p>
        </w:tc>
        <w:tc>
          <w:tcPr>
            <w:tcW w:w="1984" w:type="dxa"/>
          </w:tcPr>
          <w:p w14:paraId="171D1A7C" w14:textId="77777777" w:rsidR="00F640EC" w:rsidRPr="0088310C" w:rsidRDefault="00A64966" w:rsidP="00B86A68">
            <w:pPr>
              <w:pStyle w:val="BodyText"/>
              <w:jc w:val="center"/>
              <w:rPr>
                <w:ins w:id="1522" w:author="ceres PC" w:date="2018-10-17T10:22:00Z"/>
              </w:rPr>
            </w:pPr>
            <m:oMathPara>
              <m:oMath>
                <m:sSup>
                  <m:sSupPr>
                    <m:ctrlPr>
                      <w:ins w:id="1523" w:author="ceres PC" w:date="2018-10-17T10:22:00Z">
                        <w:rPr>
                          <w:rFonts w:ascii="Cambria Math" w:hAnsi="Cambria Math"/>
                          <w:i/>
                        </w:rPr>
                      </w:ins>
                    </m:ctrlPr>
                  </m:sSupPr>
                  <m:e>
                    <m:r>
                      <w:ins w:id="1524" w:author="ceres PC" w:date="2018-10-17T10:22:00Z">
                        <w:rPr>
                          <w:rFonts w:ascii="Cambria Math" w:hAnsi="Cambria Math"/>
                          <w:rPrChange w:id="1525" w:author="L-B" w:date="2018-10-18T03:40:00Z">
                            <w:rPr>
                              <w:rFonts w:ascii="Cambria Math" w:hAnsi="Cambria Math"/>
                            </w:rPr>
                          </w:rPrChange>
                        </w:rPr>
                        <m:t>10</m:t>
                      </w:ins>
                    </m:r>
                  </m:e>
                  <m:sup>
                    <m:r>
                      <w:ins w:id="1526" w:author="ceres PC" w:date="2018-10-17T10:22:00Z">
                        <w:rPr>
                          <w:rFonts w:ascii="Cambria Math" w:hAnsi="Cambria Math"/>
                          <w:rPrChange w:id="1527" w:author="L-B" w:date="2018-10-18T03:40:00Z">
                            <w:rPr>
                              <w:rFonts w:ascii="Cambria Math" w:hAnsi="Cambria Math"/>
                            </w:rPr>
                          </w:rPrChange>
                        </w:rPr>
                        <m:t>-3</m:t>
                      </w:ins>
                    </m:r>
                  </m:sup>
                </m:sSup>
                <m:r>
                  <w:ins w:id="1528" w:author="ceres PC" w:date="2018-10-17T10:22:00Z">
                    <w:rPr>
                      <w:rFonts w:ascii="Cambria Math" w:hAnsi="Cambria Math"/>
                      <w:rPrChange w:id="1529" w:author="L-B" w:date="2018-10-18T03:40:00Z">
                        <w:rPr>
                          <w:rFonts w:ascii="Cambria Math" w:hAnsi="Cambria Math"/>
                        </w:rPr>
                      </w:rPrChange>
                    </w:rPr>
                    <m:t>lx</m:t>
                  </w:ins>
                </m:r>
              </m:oMath>
            </m:oMathPara>
          </w:p>
        </w:tc>
      </w:tr>
    </w:tbl>
    <w:p w14:paraId="24EB5951" w14:textId="5BAC63FC" w:rsidR="00F640EC" w:rsidRPr="0088310C" w:rsidRDefault="00871E49" w:rsidP="00F640EC">
      <w:pPr>
        <w:pStyle w:val="BodyText"/>
        <w:rPr>
          <w:ins w:id="1530" w:author="ceres PC" w:date="2018-10-17T10:22:00Z"/>
        </w:rPr>
      </w:pPr>
      <w:ins w:id="1531" w:author="L-B" w:date="2018-10-18T03:53:00Z">
        <w:r>
          <w:t xml:space="preserve"> </w:t>
        </w:r>
      </w:ins>
    </w:p>
    <w:p w14:paraId="73CE33D7" w14:textId="77777777" w:rsidR="00F640EC" w:rsidRPr="0088310C" w:rsidRDefault="00F640EC" w:rsidP="00F640EC">
      <w:pPr>
        <w:pStyle w:val="BodyText"/>
        <w:rPr>
          <w:ins w:id="1532" w:author="ceres PC" w:date="2018-10-17T10:22:00Z"/>
        </w:rPr>
      </w:pPr>
      <w:ins w:id="1533" w:author="ceres PC" w:date="2018-10-17T10:22:00Z">
        <w:r w:rsidRPr="0088310C">
          <w:t>Although it is still acceptable to use the table, there are two aspects, which may require a more detailed investigation.</w:t>
        </w:r>
      </w:ins>
    </w:p>
    <w:p w14:paraId="48A7C0E2" w14:textId="77777777" w:rsidR="00F640EC" w:rsidRPr="0088310C" w:rsidRDefault="00F640EC" w:rsidP="00F640EC">
      <w:pPr>
        <w:pStyle w:val="Bullet1"/>
        <w:rPr>
          <w:ins w:id="1534" w:author="ceres PC" w:date="2018-10-17T10:22:00Z"/>
          <w:lang w:val="en-GB"/>
          <w:rPrChange w:id="1535" w:author="L-B" w:date="2018-10-18T03:40:00Z">
            <w:rPr>
              <w:ins w:id="1536" w:author="ceres PC" w:date="2018-10-17T10:22:00Z"/>
              <w:lang w:val="en-AU"/>
            </w:rPr>
          </w:rPrChange>
        </w:rPr>
      </w:pPr>
      <w:ins w:id="1537" w:author="ceres PC" w:date="2018-10-17T10:22:00Z">
        <w:r w:rsidRPr="0088310C">
          <w:rPr>
            <w:lang w:val="en-GB"/>
            <w:rPrChange w:id="1538" w:author="L-B" w:date="2018-10-18T03:40:00Z">
              <w:rPr>
                <w:lang w:val="en-AU"/>
              </w:rPr>
            </w:rPrChange>
          </w:rPr>
          <w:t>The definition of the background is not based on physical quantities and cannot be measured. It is only based on the estimation of an observer (mariner).</w:t>
        </w:r>
      </w:ins>
    </w:p>
    <w:p w14:paraId="669F68A7" w14:textId="77777777" w:rsidR="00F640EC" w:rsidRPr="0088310C" w:rsidRDefault="00F640EC" w:rsidP="00F640EC">
      <w:pPr>
        <w:pStyle w:val="Bullet1"/>
        <w:rPr>
          <w:ins w:id="1539" w:author="ceres PC" w:date="2018-10-17T10:22:00Z"/>
          <w:lang w:val="en-GB"/>
          <w:rPrChange w:id="1540" w:author="L-B" w:date="2018-10-18T03:40:00Z">
            <w:rPr>
              <w:ins w:id="1541" w:author="ceres PC" w:date="2018-10-17T10:22:00Z"/>
              <w:lang w:val="en-AU"/>
            </w:rPr>
          </w:rPrChange>
        </w:rPr>
      </w:pPr>
      <w:ins w:id="1542" w:author="ceres PC" w:date="2018-10-17T10:22:00Z">
        <w:r w:rsidRPr="0088310C">
          <w:rPr>
            <w:lang w:val="en-GB"/>
            <w:rPrChange w:id="1543" w:author="L-B" w:date="2018-10-18T03:40:00Z">
              <w:rPr>
                <w:lang w:val="en-AU"/>
              </w:rPr>
            </w:rPrChange>
          </w:rPr>
          <w:t>The ratio between the different values for the illuminance is 10 and therefore the minimum luminous intensity may increase by a factor 10 or 100, when it is assumed to have background illumination. This may lead to very intense and expensive lights. This can be solved by using the equation 6.</w:t>
        </w:r>
      </w:ins>
    </w:p>
    <w:p w14:paraId="0C7EC49C" w14:textId="1096F5DB" w:rsidR="00F640EC" w:rsidRPr="0088310C" w:rsidRDefault="00F640EC" w:rsidP="00F640EC">
      <w:pPr>
        <w:pStyle w:val="BodyText"/>
        <w:rPr>
          <w:ins w:id="1544" w:author="ceres PC" w:date="2018-10-17T10:22:00Z"/>
        </w:rPr>
      </w:pPr>
      <w:ins w:id="1545" w:author="ceres PC" w:date="2018-10-17T10:22:00Z">
        <w:r w:rsidRPr="0088310C">
          <w:t xml:space="preserve">A formula for the calculation of the required illuminance as a function of the background luminance has already been used for many years </w:t>
        </w:r>
        <w:r w:rsidRPr="0088310C">
          <w:rPr>
            <w:highlight w:val="yellow"/>
            <w:rPrChange w:id="1546" w:author="L-B" w:date="2018-10-18T03:40:00Z">
              <w:rPr>
                <w:highlight w:val="yellow"/>
              </w:rPr>
            </w:rPrChange>
          </w:rPr>
          <w:fldChar w:fldCharType="begin"/>
        </w:r>
        <w:r w:rsidRPr="0088310C">
          <w:rPr>
            <w:highlight w:val="yellow"/>
          </w:rPr>
          <w:instrText xml:space="preserve"> REF _Ref491770328 \r \h  \* MERGEFORMAT </w:instrText>
        </w:r>
      </w:ins>
      <w:r w:rsidRPr="0088310C">
        <w:rPr>
          <w:highlight w:val="yellow"/>
          <w:rPrChange w:id="1547" w:author="L-B" w:date="2018-10-18T03:40:00Z">
            <w:rPr>
              <w:highlight w:val="yellow"/>
            </w:rPr>
          </w:rPrChange>
        </w:rPr>
      </w:r>
      <w:ins w:id="1548" w:author="ceres PC" w:date="2018-10-17T10:22:00Z">
        <w:r w:rsidRPr="0088310C">
          <w:rPr>
            <w:highlight w:val="yellow"/>
            <w:rPrChange w:id="1549" w:author="L-B" w:date="2018-10-18T03:40:00Z">
              <w:rPr>
                <w:highlight w:val="yellow"/>
              </w:rPr>
            </w:rPrChange>
          </w:rPr>
          <w:fldChar w:fldCharType="separate"/>
        </w:r>
        <w:r w:rsidRPr="0088310C">
          <w:rPr>
            <w:highlight w:val="yellow"/>
          </w:rPr>
          <w:t>[4]</w:t>
        </w:r>
        <w:r w:rsidRPr="0088310C">
          <w:rPr>
            <w:highlight w:val="yellow"/>
            <w:rPrChange w:id="1550" w:author="L-B" w:date="2018-10-18T03:40:00Z">
              <w:rPr>
                <w:highlight w:val="yellow"/>
              </w:rPr>
            </w:rPrChange>
          </w:rPr>
          <w:fldChar w:fldCharType="end"/>
        </w:r>
        <w:r w:rsidRPr="0088310C">
          <w:rPr>
            <w:highlight w:val="yellow"/>
          </w:rPr>
          <w:t>.</w:t>
        </w:r>
        <w:r w:rsidRPr="0088310C">
          <w:t xml:space="preserve"> Its main purpose was for daytime lights only. </w:t>
        </w:r>
        <w:del w:id="1551" w:author="L-B" w:date="2018-10-18T03:59:00Z">
          <w:r w:rsidRPr="0088310C" w:rsidDel="00560EB2">
            <w:delText>However</w:delText>
          </w:r>
        </w:del>
      </w:ins>
      <w:ins w:id="1552" w:author="L-B" w:date="2018-10-18T03:59:00Z">
        <w:r w:rsidR="00560EB2" w:rsidRPr="0088310C">
          <w:t>However,</w:t>
        </w:r>
      </w:ins>
      <w:ins w:id="1553" w:author="ceres PC" w:date="2018-10-17T10:22:00Z">
        <w:r w:rsidRPr="0088310C">
          <w:t xml:space="preserve"> the values of the formula fit very well to the existing values, so it can be interpreted as an interpolation of these values.</w:t>
        </w:r>
      </w:ins>
    </w:p>
    <w:p w14:paraId="76494466" w14:textId="77777777" w:rsidR="00F640EC" w:rsidRPr="0088310C" w:rsidRDefault="00F640EC" w:rsidP="00F640EC">
      <w:pPr>
        <w:pStyle w:val="Caption"/>
        <w:rPr>
          <w:ins w:id="1554" w:author="ceres PC" w:date="2018-10-17T10:22:00Z"/>
        </w:rPr>
      </w:pPr>
      <w:ins w:id="1555" w:author="ceres PC" w:date="2018-10-17T10:22:00Z">
        <w:r w:rsidRPr="0088310C">
          <w:t xml:space="preserve">Equation </w:t>
        </w:r>
        <w:r w:rsidRPr="0088310C">
          <w:rPr>
            <w:rPrChange w:id="1556" w:author="L-B" w:date="2018-10-18T03:40:00Z">
              <w:rPr/>
            </w:rPrChange>
          </w:rPr>
          <w:fldChar w:fldCharType="begin"/>
        </w:r>
        <w:r w:rsidRPr="0088310C">
          <w:instrText xml:space="preserve"> SEQ Equation \* ARABIC </w:instrText>
        </w:r>
        <w:r w:rsidRPr="0088310C">
          <w:rPr>
            <w:rPrChange w:id="1557" w:author="L-B" w:date="2018-10-18T03:40:00Z">
              <w:rPr/>
            </w:rPrChange>
          </w:rPr>
          <w:fldChar w:fldCharType="separate"/>
        </w:r>
        <w:r w:rsidRPr="0088310C">
          <w:rPr>
            <w:noProof/>
          </w:rPr>
          <w:t>6</w:t>
        </w:r>
        <w:r w:rsidRPr="0088310C">
          <w:rPr>
            <w:rPrChange w:id="1558" w:author="L-B" w:date="2018-10-18T03:40:00Z">
              <w:rPr/>
            </w:rPrChange>
          </w:rPr>
          <w:fldChar w:fldCharType="end"/>
        </w:r>
        <w:r w:rsidRPr="0088310C">
          <w:t xml:space="preserve"> </w:t>
        </w:r>
        <m:oMath>
          <m:sSub>
            <m:sSubPr>
              <m:ctrlPr>
                <w:rPr>
                  <w:rFonts w:ascii="Cambria Math" w:hAnsi="Cambria Math"/>
                </w:rPr>
              </m:ctrlPr>
            </m:sSubPr>
            <m:e>
              <m:r>
                <m:rPr>
                  <m:sty m:val="bi"/>
                </m:rPr>
                <w:rPr>
                  <w:rFonts w:ascii="Cambria Math" w:hAnsi="Cambria Math"/>
                  <w:rPrChange w:id="1559" w:author="L-B" w:date="2018-10-18T03:40:00Z">
                    <w:rPr>
                      <w:rFonts w:ascii="Cambria Math" w:hAnsi="Cambria Math"/>
                    </w:rPr>
                  </w:rPrChange>
                </w:rPr>
                <m:t>E</m:t>
              </m:r>
            </m:e>
            <m:sub>
              <m:r>
                <m:rPr>
                  <m:sty m:val="bi"/>
                </m:rPr>
                <w:rPr>
                  <w:rFonts w:ascii="Cambria Math" w:hAnsi="Cambria Math"/>
                  <w:rPrChange w:id="1560" w:author="L-B" w:date="2018-10-18T03:40:00Z">
                    <w:rPr>
                      <w:rFonts w:ascii="Cambria Math" w:hAnsi="Cambria Math"/>
                    </w:rPr>
                  </w:rPrChange>
                </w:rPr>
                <m:t>min</m:t>
              </m:r>
            </m:sub>
          </m:sSub>
        </m:oMath>
        <w:r w:rsidRPr="0088310C">
          <w:rPr>
            <w:rFonts w:eastAsiaTheme="minorEastAsia"/>
          </w:rPr>
          <w:t xml:space="preserve"> as a function background luminance</w:t>
        </w:r>
      </w:ins>
    </w:p>
    <w:p w14:paraId="73D1F1F1" w14:textId="77777777" w:rsidR="00F640EC" w:rsidRPr="0088310C" w:rsidRDefault="00A64966" w:rsidP="00F640EC">
      <w:pPr>
        <w:pStyle w:val="BodyText"/>
        <w:rPr>
          <w:ins w:id="1561" w:author="ceres PC" w:date="2018-10-17T10:22:00Z"/>
        </w:rPr>
      </w:pPr>
      <m:oMathPara>
        <m:oMathParaPr>
          <m:jc m:val="center"/>
        </m:oMathParaPr>
        <m:oMath>
          <m:sSub>
            <m:sSubPr>
              <m:ctrlPr>
                <w:ins w:id="1562" w:author="ceres PC" w:date="2018-10-17T10:22:00Z">
                  <w:rPr>
                    <w:rFonts w:ascii="Cambria Math" w:hAnsi="Cambria Math"/>
                    <w:i/>
                  </w:rPr>
                </w:ins>
              </m:ctrlPr>
            </m:sSubPr>
            <m:e>
              <m:r>
                <w:ins w:id="1563" w:author="ceres PC" w:date="2018-10-17T10:22:00Z">
                  <w:rPr>
                    <w:rFonts w:ascii="Cambria Math" w:hAnsi="Cambria Math"/>
                    <w:rPrChange w:id="1564" w:author="L-B" w:date="2018-10-18T03:40:00Z">
                      <w:rPr>
                        <w:rFonts w:ascii="Cambria Math" w:hAnsi="Cambria Math"/>
                      </w:rPr>
                    </w:rPrChange>
                  </w:rPr>
                  <m:t>E</m:t>
                </w:ins>
              </m:r>
            </m:e>
            <m:sub>
              <m:r>
                <w:ins w:id="1565" w:author="ceres PC" w:date="2018-10-17T10:22:00Z">
                  <w:rPr>
                    <w:rFonts w:ascii="Cambria Math" w:hAnsi="Cambria Math"/>
                    <w:rPrChange w:id="1566" w:author="L-B" w:date="2018-10-18T03:40:00Z">
                      <w:rPr>
                        <w:rFonts w:ascii="Cambria Math" w:hAnsi="Cambria Math"/>
                      </w:rPr>
                    </w:rPrChange>
                  </w:rPr>
                  <m:t>min</m:t>
                </w:ins>
              </m:r>
            </m:sub>
          </m:sSub>
          <m:r>
            <w:ins w:id="1567" w:author="ceres PC" w:date="2018-10-17T10:22:00Z">
              <w:rPr>
                <w:rFonts w:ascii="Cambria Math" w:eastAsiaTheme="minorEastAsia" w:hAnsi="Cambria Math"/>
                <w:rPrChange w:id="1568" w:author="L-B" w:date="2018-10-18T03:40:00Z">
                  <w:rPr>
                    <w:rFonts w:ascii="Cambria Math" w:eastAsiaTheme="minorEastAsia" w:hAnsi="Cambria Math"/>
                  </w:rPr>
                </w:rPrChange>
              </w:rPr>
              <m:t>=0.242*</m:t>
            </w:ins>
          </m:r>
          <m:sSup>
            <m:sSupPr>
              <m:ctrlPr>
                <w:ins w:id="1569" w:author="ceres PC" w:date="2018-10-17T10:22:00Z">
                  <w:rPr>
                    <w:rFonts w:ascii="Cambria Math" w:eastAsiaTheme="minorEastAsia" w:hAnsi="Cambria Math"/>
                    <w:i/>
                  </w:rPr>
                </w:ins>
              </m:ctrlPr>
            </m:sSupPr>
            <m:e>
              <m:r>
                <w:ins w:id="1570" w:author="ceres PC" w:date="2018-10-17T10:22:00Z">
                  <w:rPr>
                    <w:rFonts w:ascii="Cambria Math" w:eastAsiaTheme="minorEastAsia" w:hAnsi="Cambria Math"/>
                    <w:rPrChange w:id="1571" w:author="L-B" w:date="2018-10-18T03:40:00Z">
                      <w:rPr>
                        <w:rFonts w:ascii="Cambria Math" w:eastAsiaTheme="minorEastAsia" w:hAnsi="Cambria Math"/>
                      </w:rPr>
                    </w:rPrChange>
                  </w:rPr>
                  <m:t>10</m:t>
                </w:ins>
              </m:r>
            </m:e>
            <m:sup>
              <m:r>
                <w:ins w:id="1572" w:author="ceres PC" w:date="2018-10-17T10:22:00Z">
                  <w:rPr>
                    <w:rFonts w:ascii="Cambria Math" w:eastAsiaTheme="minorEastAsia" w:hAnsi="Cambria Math"/>
                    <w:rPrChange w:id="1573" w:author="L-B" w:date="2018-10-18T03:40:00Z">
                      <w:rPr>
                        <w:rFonts w:ascii="Cambria Math" w:eastAsiaTheme="minorEastAsia" w:hAnsi="Cambria Math"/>
                      </w:rPr>
                    </w:rPrChange>
                  </w:rPr>
                  <m:t>-6</m:t>
                </w:ins>
              </m:r>
            </m:sup>
          </m:sSup>
          <m:r>
            <w:ins w:id="1574" w:author="ceres PC" w:date="2018-10-17T10:22:00Z">
              <w:rPr>
                <w:rFonts w:ascii="Cambria Math" w:eastAsiaTheme="minorEastAsia" w:hAnsi="Cambria Math"/>
                <w:rPrChange w:id="1575" w:author="L-B" w:date="2018-10-18T03:40:00Z">
                  <w:rPr>
                    <w:rFonts w:ascii="Cambria Math" w:eastAsiaTheme="minorEastAsia" w:hAnsi="Cambria Math"/>
                  </w:rPr>
                </w:rPrChange>
              </w:rPr>
              <m:t>*</m:t>
            </w:ins>
          </m:r>
          <m:sSup>
            <m:sSupPr>
              <m:ctrlPr>
                <w:ins w:id="1576" w:author="ceres PC" w:date="2018-10-17T10:22:00Z">
                  <w:rPr>
                    <w:rFonts w:ascii="Cambria Math" w:eastAsiaTheme="minorEastAsia" w:hAnsi="Cambria Math"/>
                    <w:i/>
                  </w:rPr>
                </w:ins>
              </m:ctrlPr>
            </m:sSupPr>
            <m:e>
              <m:d>
                <m:dPr>
                  <m:ctrlPr>
                    <w:ins w:id="1577" w:author="ceres PC" w:date="2018-10-17T10:22:00Z">
                      <w:rPr>
                        <w:rFonts w:ascii="Cambria Math" w:eastAsiaTheme="minorEastAsia" w:hAnsi="Cambria Math"/>
                        <w:i/>
                      </w:rPr>
                    </w:ins>
                  </m:ctrlPr>
                </m:dPr>
                <m:e>
                  <m:r>
                    <w:ins w:id="1578" w:author="ceres PC" w:date="2018-10-17T10:22:00Z">
                      <w:rPr>
                        <w:rFonts w:ascii="Cambria Math" w:eastAsiaTheme="minorEastAsia" w:hAnsi="Cambria Math"/>
                        <w:rPrChange w:id="1579" w:author="L-B" w:date="2018-10-18T03:40:00Z">
                          <w:rPr>
                            <w:rFonts w:ascii="Cambria Math" w:eastAsiaTheme="minorEastAsia" w:hAnsi="Cambria Math"/>
                          </w:rPr>
                        </w:rPrChange>
                      </w:rPr>
                      <m:t>1+</m:t>
                    </w:ins>
                  </m:r>
                  <m:rad>
                    <m:radPr>
                      <m:degHide m:val="1"/>
                      <m:ctrlPr>
                        <w:ins w:id="1580" w:author="ceres PC" w:date="2018-10-17T10:22:00Z">
                          <w:rPr>
                            <w:rFonts w:ascii="Cambria Math" w:eastAsiaTheme="minorEastAsia" w:hAnsi="Cambria Math"/>
                            <w:i/>
                          </w:rPr>
                        </w:ins>
                      </m:ctrlPr>
                    </m:radPr>
                    <m:deg/>
                    <m:e>
                      <m:r>
                        <w:ins w:id="1581" w:author="ceres PC" w:date="2018-10-17T10:22:00Z">
                          <w:rPr>
                            <w:rFonts w:ascii="Cambria Math" w:eastAsiaTheme="minorEastAsia" w:hAnsi="Cambria Math"/>
                            <w:rPrChange w:id="1582" w:author="L-B" w:date="2018-10-18T03:40:00Z">
                              <w:rPr>
                                <w:rFonts w:ascii="Cambria Math" w:eastAsiaTheme="minorEastAsia" w:hAnsi="Cambria Math"/>
                              </w:rPr>
                            </w:rPrChange>
                          </w:rPr>
                          <m:t>0.4*</m:t>
                        </w:ins>
                      </m:r>
                      <m:sSub>
                        <m:sSubPr>
                          <m:ctrlPr>
                            <w:ins w:id="1583" w:author="ceres PC" w:date="2018-10-17T10:22:00Z">
                              <w:rPr>
                                <w:rFonts w:ascii="Cambria Math" w:eastAsiaTheme="minorEastAsia" w:hAnsi="Cambria Math"/>
                                <w:i/>
                              </w:rPr>
                            </w:ins>
                          </m:ctrlPr>
                        </m:sSubPr>
                        <m:e>
                          <m:r>
                            <w:ins w:id="1584" w:author="ceres PC" w:date="2018-10-17T10:22:00Z">
                              <w:rPr>
                                <w:rFonts w:ascii="Cambria Math" w:eastAsiaTheme="minorEastAsia" w:hAnsi="Cambria Math"/>
                                <w:rPrChange w:id="1585" w:author="L-B" w:date="2018-10-18T03:40:00Z">
                                  <w:rPr>
                                    <w:rFonts w:ascii="Cambria Math" w:eastAsiaTheme="minorEastAsia" w:hAnsi="Cambria Math"/>
                                  </w:rPr>
                                </w:rPrChange>
                              </w:rPr>
                              <m:t>L</m:t>
                            </w:ins>
                          </m:r>
                        </m:e>
                        <m:sub>
                          <m:r>
                            <w:ins w:id="1586" w:author="ceres PC" w:date="2018-10-17T10:22:00Z">
                              <w:rPr>
                                <w:rFonts w:ascii="Cambria Math" w:eastAsiaTheme="minorEastAsia" w:hAnsi="Cambria Math"/>
                                <w:rPrChange w:id="1587" w:author="L-B" w:date="2018-10-18T03:40:00Z">
                                  <w:rPr>
                                    <w:rFonts w:ascii="Cambria Math" w:eastAsiaTheme="minorEastAsia" w:hAnsi="Cambria Math"/>
                                  </w:rPr>
                                </w:rPrChange>
                              </w:rPr>
                              <m:t>bgr</m:t>
                            </w:ins>
                          </m:r>
                        </m:sub>
                      </m:sSub>
                    </m:e>
                  </m:rad>
                </m:e>
              </m:d>
            </m:e>
            <m:sup>
              <m:r>
                <w:ins w:id="1588" w:author="ceres PC" w:date="2018-10-17T10:22:00Z">
                  <w:rPr>
                    <w:rFonts w:ascii="Cambria Math" w:eastAsiaTheme="minorEastAsia" w:hAnsi="Cambria Math"/>
                    <w:rPrChange w:id="1589" w:author="L-B" w:date="2018-10-18T03:40:00Z">
                      <w:rPr>
                        <w:rFonts w:ascii="Cambria Math" w:eastAsiaTheme="minorEastAsia" w:hAnsi="Cambria Math"/>
                      </w:rPr>
                    </w:rPrChange>
                  </w:rPr>
                  <m:t>2</m:t>
                </w:ins>
              </m:r>
            </m:sup>
          </m:sSup>
        </m:oMath>
      </m:oMathPara>
    </w:p>
    <w:p w14:paraId="583B922D" w14:textId="77777777" w:rsidR="00F640EC" w:rsidRPr="0088310C" w:rsidRDefault="00F640EC" w:rsidP="00F640EC">
      <w:pPr>
        <w:pStyle w:val="BodyText"/>
        <w:rPr>
          <w:ins w:id="1590" w:author="ceres PC" w:date="2018-10-17T10:22:00Z"/>
        </w:rPr>
      </w:pPr>
      <w:ins w:id="1591" w:author="ceres PC" w:date="2018-10-17T10:22:00Z">
        <w:r w:rsidRPr="0088310C">
          <w:t>Where:</w:t>
        </w:r>
      </w:ins>
    </w:p>
    <w:p w14:paraId="0063AA48" w14:textId="77777777" w:rsidR="00F640EC" w:rsidRPr="0088310C" w:rsidRDefault="00A64966" w:rsidP="00F640EC">
      <w:pPr>
        <w:pStyle w:val="BodyText"/>
        <w:rPr>
          <w:ins w:id="1592" w:author="ceres PC" w:date="2018-10-17T10:22:00Z"/>
          <w:rFonts w:eastAsiaTheme="minorEastAsia"/>
        </w:rPr>
      </w:pPr>
      <m:oMath>
        <m:sSub>
          <m:sSubPr>
            <m:ctrlPr>
              <w:ins w:id="1593" w:author="ceres PC" w:date="2018-10-17T10:22:00Z">
                <w:rPr>
                  <w:rFonts w:ascii="Cambria Math" w:hAnsi="Cambria Math"/>
                  <w:i/>
                </w:rPr>
              </w:ins>
            </m:ctrlPr>
          </m:sSubPr>
          <m:e>
            <m:r>
              <w:ins w:id="1594" w:author="ceres PC" w:date="2018-10-17T10:22:00Z">
                <w:rPr>
                  <w:rFonts w:ascii="Cambria Math" w:hAnsi="Cambria Math"/>
                  <w:rPrChange w:id="1595" w:author="L-B" w:date="2018-10-18T03:40:00Z">
                    <w:rPr>
                      <w:rFonts w:ascii="Cambria Math" w:hAnsi="Cambria Math"/>
                    </w:rPr>
                  </w:rPrChange>
                </w:rPr>
                <m:t>E</m:t>
              </w:ins>
            </m:r>
          </m:e>
          <m:sub>
            <m:r>
              <w:ins w:id="1596" w:author="ceres PC" w:date="2018-10-17T10:22:00Z">
                <w:rPr>
                  <w:rFonts w:ascii="Cambria Math" w:hAnsi="Cambria Math"/>
                  <w:rPrChange w:id="1597" w:author="L-B" w:date="2018-10-18T03:40:00Z">
                    <w:rPr>
                      <w:rFonts w:ascii="Cambria Math" w:hAnsi="Cambria Math"/>
                    </w:rPr>
                  </w:rPrChange>
                </w:rPr>
                <m:t>min</m:t>
              </w:ins>
            </m:r>
          </m:sub>
        </m:sSub>
      </m:oMath>
      <w:ins w:id="1598" w:author="ceres PC" w:date="2018-10-17T10:22:00Z">
        <w:r w:rsidR="00F640EC" w:rsidRPr="0088310C">
          <w:rPr>
            <w:rFonts w:eastAsiaTheme="minorEastAsia"/>
          </w:rPr>
          <w:tab/>
        </w:r>
        <w:r w:rsidR="00F640EC" w:rsidRPr="0088310C">
          <w:rPr>
            <w:rFonts w:eastAsiaTheme="minorEastAsia"/>
          </w:rPr>
          <w:tab/>
          <w:t>is the minimum Illuminance at the eye of the observer in [</w:t>
        </w:r>
        <m:oMath>
          <m:r>
            <w:rPr>
              <w:rFonts w:ascii="Cambria Math" w:eastAsiaTheme="minorEastAsia" w:hAnsi="Cambria Math"/>
              <w:rPrChange w:id="1599" w:author="L-B" w:date="2018-10-18T03:40:00Z">
                <w:rPr>
                  <w:rFonts w:ascii="Cambria Math" w:eastAsiaTheme="minorEastAsia" w:hAnsi="Cambria Math"/>
                </w:rPr>
              </w:rPrChange>
            </w:rPr>
            <m:t>lx</m:t>
          </m:r>
        </m:oMath>
        <w:r w:rsidR="00F640EC" w:rsidRPr="0088310C">
          <w:rPr>
            <w:rFonts w:eastAsiaTheme="minorEastAsia"/>
          </w:rPr>
          <w:t>]</w:t>
        </w:r>
      </w:ins>
    </w:p>
    <w:p w14:paraId="0A884F25" w14:textId="77777777" w:rsidR="00F640EC" w:rsidRPr="0088310C" w:rsidRDefault="00A64966" w:rsidP="00F640EC">
      <w:pPr>
        <w:pStyle w:val="BodyText"/>
        <w:rPr>
          <w:ins w:id="1600" w:author="ceres PC" w:date="2018-10-17T10:22:00Z"/>
          <w:rFonts w:eastAsiaTheme="minorEastAsia"/>
        </w:rPr>
      </w:pPr>
      <m:oMath>
        <m:sSub>
          <m:sSubPr>
            <m:ctrlPr>
              <w:ins w:id="1601" w:author="ceres PC" w:date="2018-10-17T10:22:00Z">
                <w:rPr>
                  <w:rFonts w:ascii="Cambria Math" w:hAnsi="Cambria Math"/>
                  <w:i/>
                </w:rPr>
              </w:ins>
            </m:ctrlPr>
          </m:sSubPr>
          <m:e>
            <m:r>
              <w:ins w:id="1602" w:author="ceres PC" w:date="2018-10-17T10:22:00Z">
                <w:rPr>
                  <w:rFonts w:ascii="Cambria Math" w:hAnsi="Cambria Math"/>
                  <w:rPrChange w:id="1603" w:author="L-B" w:date="2018-10-18T03:40:00Z">
                    <w:rPr>
                      <w:rFonts w:ascii="Cambria Math" w:hAnsi="Cambria Math"/>
                    </w:rPr>
                  </w:rPrChange>
                </w:rPr>
                <m:t>L</m:t>
              </w:ins>
            </m:r>
          </m:e>
          <m:sub>
            <m:r>
              <w:ins w:id="1604" w:author="ceres PC" w:date="2018-10-17T10:22:00Z">
                <w:rPr>
                  <w:rFonts w:ascii="Cambria Math" w:hAnsi="Cambria Math"/>
                  <w:rPrChange w:id="1605" w:author="L-B" w:date="2018-10-18T03:40:00Z">
                    <w:rPr>
                      <w:rFonts w:ascii="Cambria Math" w:hAnsi="Cambria Math"/>
                    </w:rPr>
                  </w:rPrChange>
                </w:rPr>
                <m:t>bgr</m:t>
              </w:ins>
            </m:r>
          </m:sub>
        </m:sSub>
      </m:oMath>
      <w:ins w:id="1606" w:author="ceres PC" w:date="2018-10-17T10:22:00Z">
        <w:r w:rsidR="00F640EC" w:rsidRPr="0088310C">
          <w:rPr>
            <w:rFonts w:eastAsiaTheme="minorEastAsia"/>
          </w:rPr>
          <w:tab/>
        </w:r>
        <w:r w:rsidR="00F640EC" w:rsidRPr="0088310C">
          <w:rPr>
            <w:rFonts w:eastAsiaTheme="minorEastAsia"/>
          </w:rPr>
          <w:tab/>
          <w:t xml:space="preserve">is the background luminance near the light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Change w:id="1607" w:author="L-B" w:date="2018-10-18T03:40:00Z">
                        <w:rPr>
                          <w:rFonts w:ascii="Cambria Math" w:eastAsiaTheme="minorEastAsia" w:hAnsi="Cambria Math"/>
                        </w:rPr>
                      </w:rPrChange>
                    </w:rPr>
                    <m:t>cd</m:t>
                  </m:r>
                </m:num>
                <m:den>
                  <m:sSup>
                    <m:sSupPr>
                      <m:ctrlPr>
                        <w:rPr>
                          <w:rFonts w:ascii="Cambria Math" w:eastAsiaTheme="minorEastAsia" w:hAnsi="Cambria Math"/>
                          <w:i/>
                        </w:rPr>
                      </m:ctrlPr>
                    </m:sSupPr>
                    <m:e>
                      <m:r>
                        <w:rPr>
                          <w:rFonts w:ascii="Cambria Math" w:eastAsiaTheme="minorEastAsia" w:hAnsi="Cambria Math"/>
                          <w:rPrChange w:id="1608" w:author="L-B" w:date="2018-10-18T03:40:00Z">
                            <w:rPr>
                              <w:rFonts w:ascii="Cambria Math" w:eastAsiaTheme="minorEastAsia" w:hAnsi="Cambria Math"/>
                            </w:rPr>
                          </w:rPrChange>
                        </w:rPr>
                        <m:t>m</m:t>
                      </m:r>
                    </m:e>
                    <m:sup>
                      <m:r>
                        <w:rPr>
                          <w:rFonts w:ascii="Cambria Math" w:eastAsiaTheme="minorEastAsia" w:hAnsi="Cambria Math"/>
                          <w:rPrChange w:id="1609" w:author="L-B" w:date="2018-10-18T03:40:00Z">
                            <w:rPr>
                              <w:rFonts w:ascii="Cambria Math" w:eastAsiaTheme="minorEastAsia" w:hAnsi="Cambria Math"/>
                            </w:rPr>
                          </w:rPrChange>
                        </w:rPr>
                        <m:t>2</m:t>
                      </m:r>
                    </m:sup>
                  </m:sSup>
                </m:den>
              </m:f>
            </m:e>
          </m:d>
        </m:oMath>
      </w:ins>
    </w:p>
    <w:p w14:paraId="2A5100C2" w14:textId="0F4CAFE8" w:rsidR="00F640EC" w:rsidRPr="0088310C" w:rsidRDefault="00F640EC" w:rsidP="00F640EC">
      <w:pPr>
        <w:pStyle w:val="BodyText"/>
        <w:rPr>
          <w:ins w:id="1610" w:author="ceres PC" w:date="2018-10-17T10:22:00Z"/>
          <w:rFonts w:eastAsiaTheme="minorEastAsia"/>
          <w:u w:val="single"/>
        </w:rPr>
      </w:pPr>
      <w:ins w:id="1611" w:author="ceres PC" w:date="2018-10-17T10:22:00Z">
        <w:r w:rsidRPr="0088310C">
          <w:rPr>
            <w:rFonts w:eastAsiaTheme="minorEastAsia"/>
            <w:u w:val="single"/>
          </w:rPr>
          <w:t>Remark</w:t>
        </w:r>
      </w:ins>
      <w:ins w:id="1612" w:author="L-B" w:date="2018-10-18T04:10:00Z">
        <w:r w:rsidR="00C41A72">
          <w:rPr>
            <w:rFonts w:eastAsiaTheme="minorEastAsia"/>
            <w:u w:val="single"/>
          </w:rPr>
          <w:t>s</w:t>
        </w:r>
      </w:ins>
      <w:ins w:id="1613" w:author="ceres PC" w:date="2018-10-17T10:22:00Z">
        <w:r w:rsidRPr="0088310C">
          <w:rPr>
            <w:rFonts w:eastAsiaTheme="minorEastAsia"/>
            <w:u w:val="single"/>
          </w:rPr>
          <w:t>:</w:t>
        </w:r>
      </w:ins>
    </w:p>
    <w:p w14:paraId="0096CAD1" w14:textId="794BD739" w:rsidR="00F640EC" w:rsidRDefault="00F640EC" w:rsidP="00F640EC">
      <w:pPr>
        <w:pStyle w:val="BodyText"/>
        <w:rPr>
          <w:ins w:id="1614" w:author="L-B" w:date="2018-10-18T04:05:00Z"/>
          <w:rFonts w:eastAsiaTheme="minorEastAsia"/>
        </w:rPr>
      </w:pPr>
      <w:ins w:id="1615" w:author="ceres PC" w:date="2018-10-17T10:22:00Z">
        <w:r w:rsidRPr="0088310C">
          <w:t xml:space="preserve">There is a difference of about 20% when the value is calculated from </w:t>
        </w:r>
        <w:r w:rsidRPr="0088310C">
          <w:rPr>
            <w:rPrChange w:id="1616" w:author="L-B" w:date="2018-10-18T03:40:00Z">
              <w:rPr/>
            </w:rPrChange>
          </w:rPr>
          <w:fldChar w:fldCharType="begin"/>
        </w:r>
        <w:r w:rsidRPr="0088310C">
          <w:instrText xml:space="preserve"> REF _Ref459807795 \h  \* MERGEFORMAT </w:instrText>
        </w:r>
      </w:ins>
      <w:r w:rsidRPr="0088310C">
        <w:rPr>
          <w:rPrChange w:id="1617" w:author="L-B" w:date="2018-10-18T03:40:00Z">
            <w:rPr/>
          </w:rPrChange>
        </w:rPr>
      </w:r>
      <w:ins w:id="1618" w:author="ceres PC" w:date="2018-10-17T10:22:00Z">
        <w:r w:rsidRPr="0088310C">
          <w:rPr>
            <w:rPrChange w:id="1619" w:author="L-B" w:date="2018-10-18T03:40:00Z">
              <w:rPr/>
            </w:rPrChange>
          </w:rPr>
          <w:fldChar w:fldCharType="separate"/>
        </w:r>
        <w:r w:rsidRPr="0088310C">
          <w:t xml:space="preserve">Equation </w:t>
        </w:r>
        <w:r w:rsidRPr="0088310C">
          <w:rPr>
            <w:noProof/>
          </w:rPr>
          <w:t>6</w:t>
        </w:r>
        <w:r w:rsidRPr="0088310C">
          <w:rPr>
            <w:rPrChange w:id="1620" w:author="L-B" w:date="2018-10-18T03:40:00Z">
              <w:rPr/>
            </w:rPrChange>
          </w:rPr>
          <w:fldChar w:fldCharType="end"/>
        </w:r>
        <w:r w:rsidRPr="0088310C">
          <w:t xml:space="preserve"> with </w:t>
        </w:r>
        <m:oMath>
          <m:sSub>
            <m:sSubPr>
              <m:ctrlPr>
                <w:rPr>
                  <w:rFonts w:ascii="Cambria Math" w:hAnsi="Cambria Math"/>
                  <w:i/>
                </w:rPr>
              </m:ctrlPr>
            </m:sSubPr>
            <m:e>
              <m:r>
                <w:rPr>
                  <w:rFonts w:ascii="Cambria Math" w:hAnsi="Cambria Math"/>
                  <w:rPrChange w:id="1621" w:author="L-B" w:date="2018-10-18T03:40:00Z">
                    <w:rPr>
                      <w:rFonts w:ascii="Cambria Math" w:hAnsi="Cambria Math"/>
                    </w:rPr>
                  </w:rPrChange>
                </w:rPr>
                <m:t>L</m:t>
              </m:r>
            </m:e>
            <m:sub>
              <m:r>
                <w:rPr>
                  <w:rFonts w:ascii="Cambria Math" w:hAnsi="Cambria Math"/>
                  <w:rPrChange w:id="1622" w:author="L-B" w:date="2018-10-18T03:40:00Z">
                    <w:rPr>
                      <w:rFonts w:ascii="Cambria Math" w:hAnsi="Cambria Math"/>
                    </w:rPr>
                  </w:rPrChange>
                </w:rPr>
                <m:t>bgr</m:t>
              </m:r>
            </m:sub>
          </m:sSub>
          <m:r>
            <w:rPr>
              <w:rFonts w:ascii="Cambria Math" w:hAnsi="Cambria Math"/>
              <w:rPrChange w:id="1623" w:author="L-B" w:date="2018-10-18T03:40:00Z">
                <w:rPr>
                  <w:rFonts w:ascii="Cambria Math" w:hAnsi="Cambria Math"/>
                </w:rPr>
              </w:rPrChange>
            </w:rPr>
            <m:t>=0</m:t>
          </m:r>
        </m:oMath>
        <w:r w:rsidRPr="0088310C">
          <w:t xml:space="preserve"> or drawn from </w:t>
        </w:r>
        <w:r w:rsidRPr="0088310C">
          <w:rPr>
            <w:rPrChange w:id="1624" w:author="L-B" w:date="2018-10-18T03:40:00Z">
              <w:rPr/>
            </w:rPrChange>
          </w:rPr>
          <w:fldChar w:fldCharType="begin"/>
        </w:r>
        <w:r w:rsidRPr="0088310C">
          <w:instrText xml:space="preserve"> REF _Ref476211290 \h </w:instrText>
        </w:r>
      </w:ins>
      <w:r w:rsidRPr="0088310C">
        <w:rPr>
          <w:rPrChange w:id="1625" w:author="L-B" w:date="2018-10-18T03:40:00Z">
            <w:rPr/>
          </w:rPrChange>
        </w:rPr>
      </w:r>
      <w:ins w:id="1626" w:author="ceres PC" w:date="2018-10-17T10:22:00Z">
        <w:r w:rsidRPr="0088310C">
          <w:rPr>
            <w:rPrChange w:id="1627" w:author="L-B" w:date="2018-10-18T03:40:00Z">
              <w:rPr/>
            </w:rPrChange>
          </w:rPr>
          <w:fldChar w:fldCharType="separate"/>
        </w:r>
        <w:r w:rsidRPr="0088310C">
          <w:t xml:space="preserve">Table </w:t>
        </w:r>
        <w:r w:rsidRPr="0088310C">
          <w:rPr>
            <w:noProof/>
          </w:rPr>
          <w:t>1</w:t>
        </w:r>
        <w:r w:rsidRPr="0088310C">
          <w:rPr>
            <w:rPrChange w:id="1628" w:author="L-B" w:date="2018-10-18T03:40:00Z">
              <w:rPr/>
            </w:rPrChange>
          </w:rPr>
          <w:fldChar w:fldCharType="end"/>
        </w:r>
        <w:r w:rsidRPr="0088310C">
          <w:t xml:space="preserve">. It is suggested that with no background illumination the value </w:t>
        </w:r>
        <m:oMath>
          <m:sSub>
            <m:sSubPr>
              <m:ctrlPr>
                <w:rPr>
                  <w:rFonts w:ascii="Cambria Math" w:hAnsi="Cambria Math"/>
                  <w:i/>
                </w:rPr>
              </m:ctrlPr>
            </m:sSubPr>
            <m:e>
              <m:r>
                <w:rPr>
                  <w:rFonts w:ascii="Cambria Math" w:hAnsi="Cambria Math"/>
                  <w:rPrChange w:id="1629" w:author="L-B" w:date="2018-10-18T03:40:00Z">
                    <w:rPr>
                      <w:rFonts w:ascii="Cambria Math" w:hAnsi="Cambria Math"/>
                    </w:rPr>
                  </w:rPrChange>
                </w:rPr>
                <m:t>E</m:t>
              </m:r>
            </m:e>
            <m:sub>
              <m:r>
                <w:rPr>
                  <w:rFonts w:ascii="Cambria Math" w:hAnsi="Cambria Math"/>
                  <w:rPrChange w:id="1630" w:author="L-B" w:date="2018-10-18T03:40:00Z">
                    <w:rPr>
                      <w:rFonts w:ascii="Cambria Math" w:hAnsi="Cambria Math"/>
                    </w:rPr>
                  </w:rPrChange>
                </w:rPr>
                <m:t>min</m:t>
              </m:r>
            </m:sub>
          </m:sSub>
          <m:r>
            <w:rPr>
              <w:rFonts w:ascii="Cambria Math" w:hAnsi="Cambria Math"/>
              <w:rPrChange w:id="1631" w:author="L-B" w:date="2018-10-18T03:40:00Z">
                <w:rPr>
                  <w:rFonts w:ascii="Cambria Math" w:hAnsi="Cambria Math"/>
                </w:rPr>
              </w:rPrChange>
            </w:rPr>
            <m:t>=2*</m:t>
          </m:r>
          <m:sSup>
            <m:sSupPr>
              <m:ctrlPr>
                <w:rPr>
                  <w:rFonts w:ascii="Cambria Math" w:hAnsi="Cambria Math"/>
                  <w:i/>
                </w:rPr>
              </m:ctrlPr>
            </m:sSupPr>
            <m:e>
              <m:r>
                <w:rPr>
                  <w:rFonts w:ascii="Cambria Math" w:hAnsi="Cambria Math"/>
                  <w:rPrChange w:id="1632" w:author="L-B" w:date="2018-10-18T03:40:00Z">
                    <w:rPr>
                      <w:rFonts w:ascii="Cambria Math" w:hAnsi="Cambria Math"/>
                    </w:rPr>
                  </w:rPrChange>
                </w:rPr>
                <m:t>10</m:t>
              </m:r>
            </m:e>
            <m:sup>
              <m:r>
                <w:rPr>
                  <w:rFonts w:ascii="Cambria Math" w:hAnsi="Cambria Math"/>
                  <w:rPrChange w:id="1633" w:author="L-B" w:date="2018-10-18T03:40:00Z">
                    <w:rPr>
                      <w:rFonts w:ascii="Cambria Math" w:hAnsi="Cambria Math"/>
                    </w:rPr>
                  </w:rPrChange>
                </w:rPr>
                <m:t>-7</m:t>
              </m:r>
            </m:sup>
          </m:sSup>
          <m:r>
            <w:rPr>
              <w:rFonts w:ascii="Cambria Math" w:hAnsi="Cambria Math"/>
              <w:rPrChange w:id="1634" w:author="L-B" w:date="2018-10-18T03:40:00Z">
                <w:rPr>
                  <w:rFonts w:ascii="Cambria Math" w:hAnsi="Cambria Math"/>
                </w:rPr>
              </w:rPrChange>
            </w:rPr>
            <m:t>lx</m:t>
          </m:r>
        </m:oMath>
        <w:r w:rsidRPr="0088310C">
          <w:t xml:space="preserve"> is used and if background illumination is considered and can be measured (</w:t>
        </w:r>
        <m:oMath>
          <m:sSub>
            <m:sSubPr>
              <m:ctrlPr>
                <w:rPr>
                  <w:rFonts w:ascii="Cambria Math" w:hAnsi="Cambria Math"/>
                  <w:i/>
                </w:rPr>
              </m:ctrlPr>
            </m:sSubPr>
            <m:e>
              <m:r>
                <w:rPr>
                  <w:rFonts w:ascii="Cambria Math" w:hAnsi="Cambria Math"/>
                  <w:rPrChange w:id="1635" w:author="L-B" w:date="2018-10-18T03:40:00Z">
                    <w:rPr>
                      <w:rFonts w:ascii="Cambria Math" w:hAnsi="Cambria Math"/>
                    </w:rPr>
                  </w:rPrChange>
                </w:rPr>
                <m:t>L</m:t>
              </m:r>
            </m:e>
            <m:sub>
              <m:r>
                <w:rPr>
                  <w:rFonts w:ascii="Cambria Math" w:hAnsi="Cambria Math"/>
                  <w:rPrChange w:id="1636" w:author="L-B" w:date="2018-10-18T03:40:00Z">
                    <w:rPr>
                      <w:rFonts w:ascii="Cambria Math" w:hAnsi="Cambria Math"/>
                    </w:rPr>
                  </w:rPrChange>
                </w:rPr>
                <m:t>bgr</m:t>
              </m:r>
            </m:sub>
          </m:sSub>
          <m:r>
            <w:rPr>
              <w:rFonts w:ascii="Cambria Math" w:hAnsi="Cambria Math"/>
              <w:rPrChange w:id="1637" w:author="L-B" w:date="2018-10-18T03:40:00Z">
                <w:rPr>
                  <w:rFonts w:ascii="Cambria Math" w:hAnsi="Cambria Math"/>
                </w:rPr>
              </w:rPrChange>
            </w:rPr>
            <m:t>&gt;0</m:t>
          </m:r>
        </m:oMath>
        <w:r w:rsidRPr="0088310C">
          <w:t xml:space="preserve">) </w:t>
        </w:r>
        <w:r w:rsidRPr="0088310C">
          <w:rPr>
            <w:rFonts w:eastAsiaTheme="minorEastAsia"/>
            <w:rPrChange w:id="1638" w:author="L-B" w:date="2018-10-18T03:40:00Z">
              <w:rPr>
                <w:rFonts w:eastAsiaTheme="minorEastAsia"/>
              </w:rPr>
            </w:rPrChange>
          </w:rPr>
          <w:fldChar w:fldCharType="begin"/>
        </w:r>
        <w:r w:rsidRPr="0088310C">
          <w:rPr>
            <w:rFonts w:eastAsiaTheme="minorEastAsia"/>
          </w:rPr>
          <w:instrText xml:space="preserve"> REF _Ref459807795 \h </w:instrText>
        </w:r>
      </w:ins>
      <w:r w:rsidRPr="0088310C">
        <w:rPr>
          <w:rFonts w:eastAsiaTheme="minorEastAsia"/>
          <w:rPrChange w:id="1639" w:author="L-B" w:date="2018-10-18T03:40:00Z">
            <w:rPr>
              <w:rFonts w:eastAsiaTheme="minorEastAsia"/>
            </w:rPr>
          </w:rPrChange>
        </w:rPr>
      </w:r>
      <w:ins w:id="1640" w:author="ceres PC" w:date="2018-10-17T10:22:00Z">
        <w:r w:rsidRPr="0088310C">
          <w:rPr>
            <w:rFonts w:eastAsiaTheme="minorEastAsia"/>
            <w:rPrChange w:id="1641" w:author="L-B" w:date="2018-10-18T03:40:00Z">
              <w:rPr>
                <w:rFonts w:eastAsiaTheme="minorEastAsia"/>
              </w:rPr>
            </w:rPrChange>
          </w:rPr>
          <w:fldChar w:fldCharType="separate"/>
        </w:r>
        <w:r w:rsidRPr="0088310C">
          <w:t xml:space="preserve">Equation </w:t>
        </w:r>
        <w:r w:rsidRPr="0088310C">
          <w:rPr>
            <w:noProof/>
          </w:rPr>
          <w:t>6</w:t>
        </w:r>
        <w:r w:rsidRPr="0088310C">
          <w:rPr>
            <w:rFonts w:eastAsiaTheme="minorEastAsia"/>
            <w:rPrChange w:id="1642" w:author="L-B" w:date="2018-10-18T03:40:00Z">
              <w:rPr>
                <w:rFonts w:eastAsiaTheme="minorEastAsia"/>
              </w:rPr>
            </w:rPrChange>
          </w:rPr>
          <w:fldChar w:fldCharType="end"/>
        </w:r>
        <w:r w:rsidRPr="0088310C">
          <w:rPr>
            <w:rFonts w:eastAsiaTheme="minorEastAsia"/>
          </w:rPr>
          <w:t>. If the illumination cannot be measured the values of table 1 should be used.</w:t>
        </w:r>
      </w:ins>
    </w:p>
    <w:p w14:paraId="6D8C9D4A" w14:textId="640DEE99" w:rsidR="00C41A72" w:rsidRDefault="00C41A72" w:rsidP="00F640EC">
      <w:pPr>
        <w:pStyle w:val="BodyText"/>
        <w:rPr>
          <w:ins w:id="1643" w:author="L-B" w:date="2018-10-18T03:59:00Z"/>
          <w:rFonts w:eastAsiaTheme="minorEastAsia"/>
        </w:rPr>
      </w:pPr>
      <w:ins w:id="1644" w:author="L-B" w:date="2018-10-18T04:05:00Z">
        <w:r>
          <w:rPr>
            <w:rFonts w:eastAsiaTheme="minorEastAsia"/>
          </w:rPr>
          <w:t xml:space="preserve">The chart below shows the minimum required </w:t>
        </w:r>
      </w:ins>
      <w:ins w:id="1645" w:author="L-B" w:date="2018-10-18T04:06:00Z">
        <w:r>
          <w:rPr>
            <w:rFonts w:eastAsiaTheme="minorEastAsia"/>
          </w:rPr>
          <w:t>illumination for different sky luminance values.</w:t>
        </w:r>
      </w:ins>
      <w:ins w:id="1646" w:author="L-B" w:date="2018-10-18T04:05:00Z">
        <w:r>
          <w:rPr>
            <w:rFonts w:eastAsiaTheme="minorEastAsia"/>
          </w:rPr>
          <w:t xml:space="preserve"> </w:t>
        </w:r>
      </w:ins>
    </w:p>
    <w:p w14:paraId="780BF06C" w14:textId="28792429" w:rsidR="00560EB2" w:rsidRDefault="00560EB2" w:rsidP="00F640EC">
      <w:pPr>
        <w:pStyle w:val="BodyText"/>
        <w:rPr>
          <w:ins w:id="1647" w:author="L-B" w:date="2018-10-18T03:59:00Z"/>
          <w:rFonts w:eastAsiaTheme="minorEastAsia"/>
        </w:rPr>
      </w:pPr>
      <w:ins w:id="1648" w:author="L-B" w:date="2018-10-18T04:04:00Z">
        <w:r>
          <w:rPr>
            <w:rFonts w:eastAsiaTheme="minorEastAsia"/>
            <w:noProof/>
          </w:rPr>
          <w:lastRenderedPageBreak/>
          <w:drawing>
            <wp:inline distT="0" distB="0" distL="0" distR="0" wp14:anchorId="77819A4F" wp14:editId="1B6C655B">
              <wp:extent cx="6096635" cy="5401310"/>
              <wp:effectExtent l="0" t="0" r="0" b="889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6635" cy="5401310"/>
                      </a:xfrm>
                      <a:prstGeom prst="rect">
                        <a:avLst/>
                      </a:prstGeom>
                      <a:noFill/>
                    </pic:spPr>
                  </pic:pic>
                </a:graphicData>
              </a:graphic>
            </wp:inline>
          </w:drawing>
        </w:r>
      </w:ins>
    </w:p>
    <w:p w14:paraId="5E86680C" w14:textId="77777777" w:rsidR="00560EB2" w:rsidRPr="0088310C" w:rsidRDefault="00560EB2" w:rsidP="00F640EC">
      <w:pPr>
        <w:pStyle w:val="BodyText"/>
        <w:rPr>
          <w:ins w:id="1649" w:author="ceres PC" w:date="2018-10-17T10:22:00Z"/>
          <w:rFonts w:eastAsiaTheme="minorEastAsia"/>
        </w:rPr>
      </w:pPr>
    </w:p>
    <w:p w14:paraId="33EF6EEF" w14:textId="77777777" w:rsidR="00F640EC" w:rsidRPr="0088310C" w:rsidRDefault="00F640EC">
      <w:pPr>
        <w:pStyle w:val="Heading3"/>
        <w:rPr>
          <w:ins w:id="1650" w:author="ceres PC" w:date="2018-10-17T10:22:00Z"/>
          <w:rPrChange w:id="1651" w:author="L-B" w:date="2018-10-18T03:40:00Z">
            <w:rPr>
              <w:ins w:id="1652" w:author="ceres PC" w:date="2018-10-17T10:22:00Z"/>
              <w:rFonts w:eastAsiaTheme="minorEastAsia"/>
            </w:rPr>
          </w:rPrChange>
        </w:rPr>
        <w:pPrChange w:id="1653" w:author="L-B" w:date="2018-10-18T04:26:00Z">
          <w:pPr>
            <w:pStyle w:val="Heading2"/>
          </w:pPr>
        </w:pPrChange>
      </w:pPr>
      <w:bookmarkStart w:id="1654" w:name="_Toc527537029"/>
      <w:ins w:id="1655" w:author="ceres PC" w:date="2018-10-17T10:22:00Z">
        <w:r w:rsidRPr="0088310C">
          <w:rPr>
            <w:rPrChange w:id="1656" w:author="L-B" w:date="2018-10-18T03:40:00Z">
              <w:rPr>
                <w:caps w:val="0"/>
                <w:smallCaps/>
              </w:rPr>
            </w:rPrChange>
          </w:rPr>
          <w:t>Measuring background luminance</w:t>
        </w:r>
        <w:bookmarkEnd w:id="1654"/>
      </w:ins>
    </w:p>
    <w:p w14:paraId="037F8F19" w14:textId="77777777" w:rsidR="00F640EC" w:rsidRPr="0088310C" w:rsidRDefault="00F640EC" w:rsidP="00F640EC">
      <w:pPr>
        <w:pStyle w:val="BodyText"/>
        <w:rPr>
          <w:ins w:id="1657" w:author="ceres PC" w:date="2018-10-17T10:22:00Z"/>
          <w:rFonts w:eastAsiaTheme="minorEastAsia"/>
        </w:rPr>
      </w:pPr>
      <w:ins w:id="1658" w:author="ceres PC" w:date="2018-10-17T10:22:00Z">
        <w:r w:rsidRPr="0088310C">
          <w:rPr>
            <w:rFonts w:eastAsiaTheme="minorEastAsia"/>
          </w:rPr>
          <w:t xml:space="preserve">The background luminance can be measured with a luminance meter. A luminance meter has an ocular where the object to be measured is marked by a circular </w:t>
        </w:r>
        <w:proofErr w:type="spellStart"/>
        <w:r w:rsidRPr="0088310C">
          <w:rPr>
            <w:rFonts w:eastAsiaTheme="minorEastAsia"/>
          </w:rPr>
          <w:t>reticle</w:t>
        </w:r>
        <w:proofErr w:type="spellEnd"/>
        <w:r w:rsidRPr="0088310C">
          <w:rPr>
            <w:rFonts w:eastAsiaTheme="minorEastAsia"/>
          </w:rPr>
          <w:t xml:space="preserve">. The luminance of the surface inside the </w:t>
        </w:r>
        <w:proofErr w:type="spellStart"/>
        <w:r w:rsidRPr="0088310C">
          <w:rPr>
            <w:rFonts w:eastAsiaTheme="minorEastAsia"/>
          </w:rPr>
          <w:t>reticle</w:t>
        </w:r>
        <w:proofErr w:type="spellEnd"/>
        <w:r w:rsidRPr="0088310C">
          <w:rPr>
            <w:rFonts w:eastAsiaTheme="minorEastAsia"/>
          </w:rPr>
          <w:t xml:space="preserve"> is measured.</w:t>
        </w:r>
      </w:ins>
    </w:p>
    <w:p w14:paraId="4FA16542" w14:textId="77777777" w:rsidR="00F640EC" w:rsidRPr="0088310C" w:rsidRDefault="00F640EC" w:rsidP="00F640EC">
      <w:pPr>
        <w:pStyle w:val="BodyText"/>
        <w:jc w:val="center"/>
        <w:rPr>
          <w:ins w:id="1659" w:author="ceres PC" w:date="2018-10-17T10:22:00Z"/>
        </w:rPr>
      </w:pPr>
      <w:ins w:id="1660" w:author="ceres PC" w:date="2018-10-17T10:22:00Z">
        <w:r w:rsidRPr="0088310C">
          <w:rPr>
            <w:noProof/>
            <w:lang w:eastAsia="en-IE"/>
            <w:rPrChange w:id="1661" w:author="L-B" w:date="2018-10-18T03:40:00Z">
              <w:rPr>
                <w:noProof/>
                <w:lang w:val="en-IE" w:eastAsia="en-IE"/>
              </w:rPr>
            </w:rPrChange>
          </w:rPr>
          <mc:AlternateContent>
            <mc:Choice Requires="wpg">
              <w:drawing>
                <wp:inline distT="0" distB="0" distL="0" distR="0" wp14:anchorId="31A845DA" wp14:editId="1F8C8C25">
                  <wp:extent cx="4320000" cy="1329943"/>
                  <wp:effectExtent l="0" t="0" r="4445" b="3810"/>
                  <wp:docPr id="89" name="Gruppieren 89"/>
                  <wp:cNvGraphicFramePr/>
                  <a:graphic xmlns:a="http://schemas.openxmlformats.org/drawingml/2006/main">
                    <a:graphicData uri="http://schemas.microsoft.com/office/word/2010/wordprocessingGroup">
                      <wpg:wgp>
                        <wpg:cNvGrpSpPr/>
                        <wpg:grpSpPr>
                          <a:xfrm>
                            <a:off x="0" y="0"/>
                            <a:ext cx="4320000" cy="1329943"/>
                            <a:chOff x="0" y="1"/>
                            <a:chExt cx="4320966" cy="1329004"/>
                          </a:xfrm>
                        </wpg:grpSpPr>
                        <pic:pic xmlns:pic="http://schemas.openxmlformats.org/drawingml/2006/picture">
                          <pic:nvPicPr>
                            <pic:cNvPr id="90" name="Grafik 90"/>
                            <pic:cNvPicPr preferRelativeResize="0">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1"/>
                              <a:ext cx="4320966" cy="1329004"/>
                            </a:xfrm>
                            <a:prstGeom prst="rect">
                              <a:avLst/>
                            </a:prstGeom>
                            <a:noFill/>
                            <a:ln>
                              <a:noFill/>
                            </a:ln>
                          </pic:spPr>
                        </pic:pic>
                        <wps:wsp>
                          <wps:cNvPr id="91" name="Ellipse 91"/>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Textfeld 92"/>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84069F" w14:textId="77777777" w:rsidR="00A64966" w:rsidRPr="00044B42" w:rsidRDefault="00A64966" w:rsidP="00F640EC">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94" name="Textfeld 94"/>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B02A4" w14:textId="77777777" w:rsidR="00A64966" w:rsidRPr="00044B42" w:rsidRDefault="00A64966" w:rsidP="00F640EC">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Textfeld 95"/>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1561CB" w14:textId="77777777" w:rsidR="00A64966" w:rsidRPr="00044B42" w:rsidRDefault="00A64966" w:rsidP="00F640EC">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1A845DA" id="Gruppieren 89" o:spid="_x0000_s1041" style="width:340.15pt;height:104.7pt;mso-position-horizontal-relative:char;mso-position-vertical-relative:line" coordorigin="" coordsize="43209,13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">
                  <v:shape id="Grafik 90" o:spid="_x0000_s1042" type="#_x0000_t75" style="position:absolute;width:43209;height:132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">
                    <v:imagedata r:id="rId27" o:title=""/>
                  </v:shape>
                  <v:oval id="Ellipse 91" o:spid="_x0000_s1043"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" filled="f" strokecolor="white [3212]" strokeweight=".5pt">
                    <v:stroke dashstyle="3 1"/>
                  </v:oval>
                  <v:shape id="Textfeld 92" o:spid="_x0000_s1044"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14:paraId="4A84069F" w14:textId="77777777" w:rsidR="00A64966" w:rsidRPr="00044B42" w:rsidRDefault="00A64966" w:rsidP="00F640EC">
                          <w:pPr>
                            <w:rPr>
                              <w:color w:val="FFFFFF" w:themeColor="background1"/>
                              <w:sz w:val="22"/>
                              <w:lang w:val="de-DE"/>
                            </w:rPr>
                          </w:pPr>
                          <w:r w:rsidRPr="00044B42">
                            <w:rPr>
                              <w:color w:val="FFFFFF" w:themeColor="background1"/>
                              <w:sz w:val="22"/>
                              <w:lang w:val="de-DE"/>
                            </w:rPr>
                            <w:t>reticle</w:t>
                          </w:r>
                        </w:p>
                      </w:txbxContent>
                    </v:textbox>
                  </v:shape>
                  <v:line id="Gerade Verbindung 27" o:spid="_x0000_s1045"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" strokecolor="white [3212]"/>
                  <v:shape id="Textfeld 94" o:spid="_x0000_s1046"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14:paraId="5ECB02A4" w14:textId="77777777" w:rsidR="00A64966" w:rsidRPr="00044B42" w:rsidRDefault="00A64966" w:rsidP="00F640EC">
                          <w:pPr>
                            <w:rPr>
                              <w:color w:val="FFFFFF" w:themeColor="background1"/>
                              <w:sz w:val="22"/>
                              <w:lang w:val="de-DE"/>
                            </w:rPr>
                          </w:pPr>
                          <w:r>
                            <w:rPr>
                              <w:color w:val="FFFFFF" w:themeColor="background1"/>
                              <w:sz w:val="22"/>
                              <w:lang w:val="de-DE"/>
                            </w:rPr>
                            <w:t>leading line</w:t>
                          </w:r>
                        </w:p>
                      </w:txbxContent>
                    </v:textbox>
                  </v:shape>
                  <v:shape id="Textfeld 95" o:spid="_x0000_s1047"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14:paraId="521561CB" w14:textId="77777777" w:rsidR="00A64966" w:rsidRPr="00044B42" w:rsidRDefault="00A64966" w:rsidP="00F640EC">
                          <w:pPr>
                            <w:rPr>
                              <w:color w:val="FFFFFF" w:themeColor="background1"/>
                              <w:sz w:val="22"/>
                              <w:lang w:val="de-DE"/>
                            </w:rPr>
                          </w:pPr>
                          <w:r>
                            <w:rPr>
                              <w:color w:val="FFFFFF" w:themeColor="background1"/>
                              <w:sz w:val="22"/>
                              <w:lang w:val="de-DE"/>
                            </w:rPr>
                            <w:t>halo</w:t>
                          </w:r>
                        </w:p>
                      </w:txbxContent>
                    </v:textbox>
                  </v:shape>
                  <w10:anchorlock/>
                </v:group>
              </w:pict>
            </mc:Fallback>
          </mc:AlternateContent>
        </w:r>
      </w:ins>
    </w:p>
    <w:p w14:paraId="7DB67123" w14:textId="4051BC6E" w:rsidR="00F640EC" w:rsidRPr="0088310C" w:rsidRDefault="00F640EC" w:rsidP="00F640EC">
      <w:pPr>
        <w:pStyle w:val="Caption"/>
        <w:rPr>
          <w:ins w:id="1662" w:author="ceres PC" w:date="2018-10-17T10:22:00Z"/>
        </w:rPr>
      </w:pPr>
      <w:bookmarkStart w:id="1663" w:name="_Toc527535380"/>
      <w:ins w:id="1664" w:author="ceres PC" w:date="2018-10-17T10:22:00Z">
        <w:r w:rsidRPr="0088310C">
          <w:t xml:space="preserve">Figure </w:t>
        </w:r>
        <w:r w:rsidRPr="0088310C">
          <w:rPr>
            <w:rPrChange w:id="1665" w:author="L-B" w:date="2018-10-18T03:40:00Z">
              <w:rPr/>
            </w:rPrChange>
          </w:rPr>
          <w:fldChar w:fldCharType="begin"/>
        </w:r>
        <w:r w:rsidRPr="0088310C">
          <w:instrText xml:space="preserve"> SEQ Figure \* ARABIC </w:instrText>
        </w:r>
        <w:r w:rsidRPr="0088310C">
          <w:rPr>
            <w:rPrChange w:id="1666" w:author="L-B" w:date="2018-10-18T03:40:00Z">
              <w:rPr/>
            </w:rPrChange>
          </w:rPr>
          <w:fldChar w:fldCharType="separate"/>
        </w:r>
        <w:r w:rsidRPr="0088310C">
          <w:rPr>
            <w:noProof/>
          </w:rPr>
          <w:t>4</w:t>
        </w:r>
        <w:r w:rsidRPr="0088310C">
          <w:rPr>
            <w:rPrChange w:id="1667" w:author="L-B" w:date="2018-10-18T03:40:00Z">
              <w:rPr/>
            </w:rPrChange>
          </w:rPr>
          <w:fldChar w:fldCharType="end"/>
        </w:r>
        <w:r w:rsidRPr="0088310C">
          <w:t xml:space="preserve"> Measuring background luminance</w:t>
        </w:r>
      </w:ins>
      <w:bookmarkEnd w:id="1663"/>
      <w:ins w:id="1668" w:author="L-B" w:date="2018-10-18T06:16:00Z">
        <w:r w:rsidR="002447B4">
          <w:t xml:space="preserve"> </w:t>
        </w:r>
        <w:r w:rsidR="002447B4" w:rsidRPr="002447B4">
          <w:rPr>
            <w:highlight w:val="yellow"/>
            <w:rPrChange w:id="1669" w:author="L-B" w:date="2018-10-18T06:16:00Z">
              <w:rPr/>
            </w:rPrChange>
          </w:rPr>
          <w:t>(restarted here)</w:t>
        </w:r>
      </w:ins>
    </w:p>
    <w:p w14:paraId="5B1F3596" w14:textId="77777777" w:rsidR="00F640EC" w:rsidRPr="0088310C" w:rsidRDefault="00F640EC" w:rsidP="00F640EC">
      <w:pPr>
        <w:pStyle w:val="BodyText"/>
        <w:rPr>
          <w:ins w:id="1670" w:author="ceres PC" w:date="2018-10-17T10:22:00Z"/>
        </w:rPr>
      </w:pPr>
    </w:p>
    <w:p w14:paraId="5757AEA8" w14:textId="7D130FE6" w:rsidR="00F640EC" w:rsidRPr="0088310C" w:rsidRDefault="00F640EC" w:rsidP="00F640EC">
      <w:pPr>
        <w:pStyle w:val="BodyText"/>
        <w:rPr>
          <w:ins w:id="1671" w:author="ceres PC" w:date="2018-10-17T10:22:00Z"/>
        </w:rPr>
      </w:pPr>
      <w:ins w:id="1672" w:author="ceres PC" w:date="2018-10-17T10:22:00Z">
        <w:r w:rsidRPr="0088310C">
          <w:t xml:space="preserve">Measurement procedure should </w:t>
        </w:r>
        <w:del w:id="1673" w:author="L-B" w:date="2018-10-18T04:25:00Z">
          <w:r w:rsidRPr="0088310C" w:rsidDel="00B90148">
            <w:delText>take into account</w:delText>
          </w:r>
        </w:del>
      </w:ins>
      <w:ins w:id="1674" w:author="L-B" w:date="2018-10-18T04:25:00Z">
        <w:r w:rsidR="00B90148" w:rsidRPr="0088310C">
          <w:t>consider</w:t>
        </w:r>
      </w:ins>
      <w:ins w:id="1675" w:author="ceres PC" w:date="2018-10-17T10:22:00Z">
        <w:r w:rsidRPr="0088310C">
          <w:t xml:space="preserve"> </w:t>
        </w:r>
        <w:commentRangeStart w:id="1676"/>
        <w:r w:rsidRPr="0088310C">
          <w:t>that</w:t>
        </w:r>
      </w:ins>
      <w:commentRangeEnd w:id="1676"/>
      <w:r w:rsidR="009063A1">
        <w:rPr>
          <w:rStyle w:val="CommentReference"/>
        </w:rPr>
        <w:commentReference w:id="1676"/>
      </w:r>
      <w:ins w:id="1677" w:author="L-B" w:date="2018-10-18T04:25:00Z">
        <w:r w:rsidR="00B90148">
          <w:t>:</w:t>
        </w:r>
      </w:ins>
    </w:p>
    <w:p w14:paraId="59D443D6" w14:textId="20ECE577" w:rsidR="00F640EC" w:rsidRPr="0088310C" w:rsidRDefault="00F640EC" w:rsidP="00F640EC">
      <w:pPr>
        <w:pStyle w:val="Bullet1"/>
        <w:rPr>
          <w:ins w:id="1678" w:author="ceres PC" w:date="2018-10-17T10:22:00Z"/>
          <w:lang w:val="en-GB"/>
          <w:rPrChange w:id="1679" w:author="L-B" w:date="2018-10-18T03:40:00Z">
            <w:rPr>
              <w:ins w:id="1680" w:author="ceres PC" w:date="2018-10-17T10:22:00Z"/>
            </w:rPr>
          </w:rPrChange>
        </w:rPr>
      </w:pPr>
      <w:ins w:id="1681" w:author="ceres PC" w:date="2018-10-17T10:22:00Z">
        <w:r w:rsidRPr="0088310C">
          <w:rPr>
            <w:lang w:val="en-GB"/>
            <w:rPrChange w:id="1682" w:author="L-B" w:date="2018-10-18T03:40:00Z">
              <w:rPr/>
            </w:rPrChange>
          </w:rPr>
          <w:t xml:space="preserve">the meteorological visibility should </w:t>
        </w:r>
      </w:ins>
      <w:ins w:id="1683" w:author="L-B" w:date="2018-10-18T06:16:00Z">
        <w:r w:rsidR="002447B4">
          <w:rPr>
            <w:lang w:val="en-GB"/>
          </w:rPr>
          <w:t xml:space="preserve">be </w:t>
        </w:r>
      </w:ins>
      <w:ins w:id="1684" w:author="L-B" w:date="2018-10-18T06:15:00Z">
        <w:r w:rsidR="002447B4">
          <w:rPr>
            <w:lang w:val="en-GB"/>
          </w:rPr>
          <w:t xml:space="preserve">greater than </w:t>
        </w:r>
      </w:ins>
      <w:ins w:id="1685" w:author="ceres PC" w:date="2018-10-17T10:22:00Z">
        <w:del w:id="1686" w:author="L-B" w:date="2018-10-18T06:15:00Z">
          <w:r w:rsidRPr="0088310C" w:rsidDel="002447B4">
            <w:rPr>
              <w:lang w:val="en-GB"/>
              <w:rPrChange w:id="1687" w:author="L-B" w:date="2018-10-18T03:40:00Z">
                <w:rPr/>
              </w:rPrChange>
            </w:rPr>
            <w:delText xml:space="preserve">have a medium value of </w:delText>
          </w:r>
        </w:del>
        <w:r w:rsidRPr="0088310C">
          <w:rPr>
            <w:lang w:val="en-GB"/>
            <w:rPrChange w:id="1688" w:author="L-B" w:date="2018-10-18T03:40:00Z">
              <w:rPr/>
            </w:rPrChange>
          </w:rPr>
          <w:t xml:space="preserve">4 </w:t>
        </w:r>
        <w:del w:id="1689" w:author="L-B" w:date="2018-10-18T06:15:00Z">
          <w:r w:rsidRPr="0088310C" w:rsidDel="002447B4">
            <w:rPr>
              <w:lang w:val="en-GB"/>
              <w:rPrChange w:id="1690" w:author="L-B" w:date="2018-10-18T03:40:00Z">
                <w:rPr/>
              </w:rPrChange>
            </w:rPr>
            <w:delText xml:space="preserve">to 10 </w:delText>
          </w:r>
        </w:del>
        <w:r w:rsidRPr="0088310C">
          <w:rPr>
            <w:lang w:val="en-GB"/>
            <w:rPrChange w:id="1691" w:author="L-B" w:date="2018-10-18T03:40:00Z">
              <w:rPr/>
            </w:rPrChange>
          </w:rPr>
          <w:t>M during measurement</w:t>
        </w:r>
      </w:ins>
      <w:ins w:id="1692" w:author="L-B" w:date="2018-10-18T04:25:00Z">
        <w:r w:rsidR="00B90148">
          <w:rPr>
            <w:lang w:val="en-GB"/>
          </w:rPr>
          <w:t>;</w:t>
        </w:r>
      </w:ins>
      <w:ins w:id="1693" w:author="ceres PC" w:date="2018-10-17T10:22:00Z">
        <w:del w:id="1694" w:author="L-B" w:date="2018-10-18T04:25:00Z">
          <w:r w:rsidRPr="0088310C" w:rsidDel="00B90148">
            <w:rPr>
              <w:lang w:val="en-GB"/>
              <w:rPrChange w:id="1695" w:author="L-B" w:date="2018-10-18T03:40:00Z">
                <w:rPr/>
              </w:rPrChange>
            </w:rPr>
            <w:delText>,</w:delText>
          </w:r>
        </w:del>
      </w:ins>
    </w:p>
    <w:p w14:paraId="13878B49" w14:textId="77777777" w:rsidR="002447B4" w:rsidRDefault="00F640EC" w:rsidP="00F640EC">
      <w:pPr>
        <w:pStyle w:val="Bullet1"/>
        <w:rPr>
          <w:ins w:id="1696" w:author="L-B" w:date="2018-10-18T06:17:00Z"/>
          <w:lang w:val="en-GB"/>
        </w:rPr>
      </w:pPr>
      <w:ins w:id="1697" w:author="ceres PC" w:date="2018-10-17T10:22:00Z">
        <w:r w:rsidRPr="0088310C">
          <w:rPr>
            <w:lang w:val="en-GB"/>
            <w:rPrChange w:id="1698" w:author="L-B" w:date="2018-10-18T03:40:00Z">
              <w:rPr/>
            </w:rPrChange>
          </w:rPr>
          <w:t>the measuring field (</w:t>
        </w:r>
        <w:proofErr w:type="spellStart"/>
        <w:r w:rsidRPr="0088310C">
          <w:rPr>
            <w:lang w:val="en-GB"/>
            <w:rPrChange w:id="1699" w:author="L-B" w:date="2018-10-18T03:40:00Z">
              <w:rPr/>
            </w:rPrChange>
          </w:rPr>
          <w:t>reticle</w:t>
        </w:r>
        <w:proofErr w:type="spellEnd"/>
        <w:r w:rsidRPr="0088310C">
          <w:rPr>
            <w:lang w:val="en-GB"/>
            <w:rPrChange w:id="1700" w:author="L-B" w:date="2018-10-18T03:40:00Z">
              <w:rPr/>
            </w:rPrChange>
          </w:rPr>
          <w:t>) should</w:t>
        </w:r>
      </w:ins>
      <w:ins w:id="1701" w:author="L-B" w:date="2018-10-18T06:17:00Z">
        <w:r w:rsidR="002447B4">
          <w:rPr>
            <w:lang w:val="en-GB"/>
          </w:rPr>
          <w:t>:</w:t>
        </w:r>
      </w:ins>
    </w:p>
    <w:p w14:paraId="3F3B5CA8" w14:textId="3C344045" w:rsidR="00F640EC" w:rsidRPr="0088310C" w:rsidRDefault="00F640EC" w:rsidP="002447B4">
      <w:pPr>
        <w:pStyle w:val="Bullet1"/>
        <w:numPr>
          <w:ilvl w:val="1"/>
          <w:numId w:val="1"/>
        </w:numPr>
        <w:rPr>
          <w:ins w:id="1702" w:author="ceres PC" w:date="2018-10-17T10:22:00Z"/>
          <w:lang w:val="en-GB"/>
          <w:rPrChange w:id="1703" w:author="L-B" w:date="2018-10-18T03:40:00Z">
            <w:rPr>
              <w:ins w:id="1704" w:author="ceres PC" w:date="2018-10-17T10:22:00Z"/>
            </w:rPr>
          </w:rPrChange>
        </w:rPr>
        <w:pPrChange w:id="1705" w:author="L-B" w:date="2018-10-18T06:17:00Z">
          <w:pPr>
            <w:pStyle w:val="Bullet1"/>
          </w:pPr>
        </w:pPrChange>
      </w:pPr>
      <w:ins w:id="1706" w:author="ceres PC" w:date="2018-10-17T10:22:00Z">
        <w:del w:id="1707" w:author="L-B" w:date="2018-10-18T06:17:00Z">
          <w:r w:rsidRPr="0088310C" w:rsidDel="002447B4">
            <w:rPr>
              <w:lang w:val="en-GB"/>
              <w:rPrChange w:id="1708" w:author="L-B" w:date="2018-10-18T03:40:00Z">
                <w:rPr/>
              </w:rPrChange>
            </w:rPr>
            <w:lastRenderedPageBreak/>
            <w:delText xml:space="preserve"> </w:delText>
          </w:r>
        </w:del>
        <w:r w:rsidRPr="0088310C">
          <w:rPr>
            <w:lang w:val="en-GB"/>
            <w:rPrChange w:id="1709" w:author="L-B" w:date="2018-10-18T03:40:00Z">
              <w:rPr/>
            </w:rPrChange>
          </w:rPr>
          <w:t>be placed nearby the signal light</w:t>
        </w:r>
      </w:ins>
      <w:ins w:id="1710" w:author="L-B" w:date="2018-10-18T04:25:00Z">
        <w:r w:rsidR="00B90148">
          <w:rPr>
            <w:lang w:val="en-GB"/>
          </w:rPr>
          <w:t>;</w:t>
        </w:r>
      </w:ins>
      <w:ins w:id="1711" w:author="ceres PC" w:date="2018-10-17T10:22:00Z">
        <w:del w:id="1712" w:author="L-B" w:date="2018-10-18T04:25:00Z">
          <w:r w:rsidRPr="0088310C" w:rsidDel="00B90148">
            <w:rPr>
              <w:lang w:val="en-GB"/>
              <w:rPrChange w:id="1713" w:author="L-B" w:date="2018-10-18T03:40:00Z">
                <w:rPr/>
              </w:rPrChange>
            </w:rPr>
            <w:delText>,</w:delText>
          </w:r>
        </w:del>
      </w:ins>
    </w:p>
    <w:p w14:paraId="635E72CB" w14:textId="42351492" w:rsidR="00F640EC" w:rsidRPr="0088310C" w:rsidDel="002447B4" w:rsidRDefault="00F640EC" w:rsidP="005103B7">
      <w:pPr>
        <w:pStyle w:val="Bullet1"/>
        <w:numPr>
          <w:ilvl w:val="1"/>
          <w:numId w:val="1"/>
        </w:numPr>
        <w:rPr>
          <w:ins w:id="1714" w:author="ceres PC" w:date="2018-10-17T10:22:00Z"/>
          <w:del w:id="1715" w:author="L-B" w:date="2018-10-18T06:18:00Z"/>
          <w:lang w:val="en-GB"/>
          <w:rPrChange w:id="1716" w:author="L-B" w:date="2018-10-18T03:40:00Z">
            <w:rPr>
              <w:ins w:id="1717" w:author="ceres PC" w:date="2018-10-17T10:22:00Z"/>
              <w:del w:id="1718" w:author="L-B" w:date="2018-10-18T06:18:00Z"/>
            </w:rPr>
          </w:rPrChange>
        </w:rPr>
        <w:pPrChange w:id="1719" w:author="L-B" w:date="2018-10-18T06:18:00Z">
          <w:pPr>
            <w:pStyle w:val="Bullet1"/>
          </w:pPr>
        </w:pPrChange>
      </w:pPr>
      <w:ins w:id="1720" w:author="ceres PC" w:date="2018-10-17T10:22:00Z">
        <w:del w:id="1721" w:author="L-B" w:date="2018-10-18T06:17:00Z">
          <w:r w:rsidRPr="002447B4" w:rsidDel="002447B4">
            <w:rPr>
              <w:lang w:val="en-GB"/>
              <w:rPrChange w:id="1722" w:author="L-B" w:date="2018-10-18T06:18:00Z">
                <w:rPr/>
              </w:rPrChange>
            </w:rPr>
            <w:delText>the measuring field (retic</w:delText>
          </w:r>
        </w:del>
        <w:del w:id="1723" w:author="L-B" w:date="2018-10-18T06:18:00Z">
          <w:r w:rsidRPr="002447B4" w:rsidDel="002447B4">
            <w:rPr>
              <w:lang w:val="en-GB"/>
              <w:rPrChange w:id="1724" w:author="L-B" w:date="2018-10-18T06:18:00Z">
                <w:rPr/>
              </w:rPrChange>
            </w:rPr>
            <w:delText xml:space="preserve">le) should </w:delText>
          </w:r>
        </w:del>
        <w:r w:rsidRPr="002447B4">
          <w:rPr>
            <w:lang w:val="en-GB"/>
            <w:rPrChange w:id="1725" w:author="L-B" w:date="2018-10-18T06:18:00Z">
              <w:rPr/>
            </w:rPrChange>
          </w:rPr>
          <w:t>not contain rival lights (point lights)</w:t>
        </w:r>
      </w:ins>
      <w:ins w:id="1726" w:author="L-B" w:date="2018-10-18T04:25:00Z">
        <w:r w:rsidR="00B90148" w:rsidRPr="002447B4">
          <w:rPr>
            <w:lang w:val="en-GB"/>
            <w:rPrChange w:id="1727" w:author="L-B" w:date="2018-10-18T06:18:00Z">
              <w:rPr>
                <w:lang w:val="en-GB"/>
              </w:rPr>
            </w:rPrChange>
          </w:rPr>
          <w:t>;</w:t>
        </w:r>
      </w:ins>
      <w:ins w:id="1728" w:author="L-B" w:date="2018-10-18T06:18:00Z">
        <w:r w:rsidR="002447B4" w:rsidRPr="002447B4">
          <w:rPr>
            <w:lang w:val="en-GB"/>
            <w:rPrChange w:id="1729" w:author="L-B" w:date="2018-10-18T06:18:00Z">
              <w:rPr>
                <w:lang w:val="en-GB"/>
              </w:rPr>
            </w:rPrChange>
          </w:rPr>
          <w:t xml:space="preserve"> </w:t>
        </w:r>
      </w:ins>
      <w:ins w:id="1730" w:author="ceres PC" w:date="2018-10-17T10:22:00Z">
        <w:del w:id="1731" w:author="L-B" w:date="2018-10-18T04:25:00Z">
          <w:r w:rsidRPr="002447B4" w:rsidDel="00B90148">
            <w:rPr>
              <w:lang w:val="en-GB"/>
              <w:rPrChange w:id="1732" w:author="L-B" w:date="2018-10-18T06:18:00Z">
                <w:rPr/>
              </w:rPrChange>
            </w:rPr>
            <w:delText>,</w:delText>
          </w:r>
        </w:del>
      </w:ins>
    </w:p>
    <w:p w14:paraId="2A5BC5F0" w14:textId="77777777" w:rsidR="002447B4" w:rsidRDefault="002447B4" w:rsidP="005103B7">
      <w:pPr>
        <w:pStyle w:val="Bullet1"/>
        <w:numPr>
          <w:ilvl w:val="1"/>
          <w:numId w:val="1"/>
        </w:numPr>
        <w:rPr>
          <w:ins w:id="1733" w:author="L-B" w:date="2018-10-18T06:18:00Z"/>
          <w:lang w:val="en-GB"/>
        </w:rPr>
      </w:pPr>
    </w:p>
    <w:p w14:paraId="3966C6D0" w14:textId="03669877" w:rsidR="00F640EC" w:rsidRPr="002447B4" w:rsidRDefault="00F640EC" w:rsidP="005103B7">
      <w:pPr>
        <w:pStyle w:val="Bullet1"/>
        <w:numPr>
          <w:ilvl w:val="1"/>
          <w:numId w:val="1"/>
        </w:numPr>
        <w:rPr>
          <w:ins w:id="1734" w:author="ceres PC" w:date="2018-10-17T10:22:00Z"/>
          <w:lang w:val="en-GB"/>
          <w:rPrChange w:id="1735" w:author="L-B" w:date="2018-10-18T06:18:00Z">
            <w:rPr>
              <w:ins w:id="1736" w:author="ceres PC" w:date="2018-10-17T10:22:00Z"/>
            </w:rPr>
          </w:rPrChange>
        </w:rPr>
        <w:pPrChange w:id="1737" w:author="L-B" w:date="2018-10-18T06:18:00Z">
          <w:pPr>
            <w:pStyle w:val="Bullet1"/>
          </w:pPr>
        </w:pPrChange>
      </w:pPr>
      <w:ins w:id="1738" w:author="ceres PC" w:date="2018-10-17T10:22:00Z">
        <w:del w:id="1739" w:author="L-B" w:date="2018-10-18T06:18:00Z">
          <w:r w:rsidRPr="002447B4" w:rsidDel="002447B4">
            <w:rPr>
              <w:lang w:val="en-GB"/>
              <w:rPrChange w:id="1740" w:author="L-B" w:date="2018-10-18T06:18:00Z">
                <w:rPr/>
              </w:rPrChange>
            </w:rPr>
            <w:delText xml:space="preserve">the measuring field (reticle) should </w:delText>
          </w:r>
        </w:del>
        <w:r w:rsidRPr="002447B4">
          <w:rPr>
            <w:lang w:val="en-GB"/>
            <w:rPrChange w:id="1741" w:author="L-B" w:date="2018-10-18T06:18:00Z">
              <w:rPr/>
            </w:rPrChange>
          </w:rPr>
          <w:t>be illuminated uniformly</w:t>
        </w:r>
      </w:ins>
      <w:ins w:id="1742" w:author="L-B" w:date="2018-10-18T04:26:00Z">
        <w:r w:rsidR="00F03F73" w:rsidRPr="002447B4">
          <w:rPr>
            <w:lang w:val="en-GB"/>
            <w:rPrChange w:id="1743" w:author="L-B" w:date="2018-10-18T06:18:00Z">
              <w:rPr>
                <w:lang w:val="en-GB"/>
              </w:rPr>
            </w:rPrChange>
          </w:rPr>
          <w:t>; and</w:t>
        </w:r>
      </w:ins>
    </w:p>
    <w:p w14:paraId="36E5F713" w14:textId="77777777" w:rsidR="00F640EC" w:rsidRPr="0088310C" w:rsidRDefault="00F640EC" w:rsidP="00F640EC">
      <w:pPr>
        <w:pStyle w:val="Bullet1"/>
        <w:rPr>
          <w:ins w:id="1744" w:author="ceres PC" w:date="2018-10-17T10:22:00Z"/>
          <w:lang w:val="en-GB"/>
          <w:rPrChange w:id="1745" w:author="L-B" w:date="2018-10-18T03:40:00Z">
            <w:rPr>
              <w:ins w:id="1746" w:author="ceres PC" w:date="2018-10-17T10:22:00Z"/>
            </w:rPr>
          </w:rPrChange>
        </w:rPr>
      </w:pPr>
      <w:ins w:id="1747" w:author="ceres PC" w:date="2018-10-17T10:22:00Z">
        <w:r w:rsidRPr="0088310C">
          <w:rPr>
            <w:lang w:val="en-GB"/>
            <w:rPrChange w:id="1748" w:author="L-B" w:date="2018-10-18T03:40:00Z">
              <w:rPr/>
            </w:rPrChange>
          </w:rPr>
          <w:t xml:space="preserve">the measurement distance should be near the minimum distance </w:t>
        </w:r>
        <m:oMath>
          <m:sSub>
            <m:sSubPr>
              <m:ctrlPr>
                <w:rPr>
                  <w:rFonts w:ascii="Cambria Math" w:hAnsi="Cambria Math"/>
                  <w:i/>
                  <w:lang w:val="en-GB"/>
                </w:rPr>
              </m:ctrlPr>
            </m:sSubPr>
            <m:e>
              <m:r>
                <w:rPr>
                  <w:rFonts w:ascii="Cambria Math" w:hAnsi="Cambria Math"/>
                  <w:lang w:val="en-GB"/>
                  <w:rPrChange w:id="1749" w:author="L-B" w:date="2018-10-18T03:40:00Z">
                    <w:rPr>
                      <w:rFonts w:ascii="Cambria Math" w:hAnsi="Cambria Math"/>
                    </w:rPr>
                  </w:rPrChange>
                </w:rPr>
                <m:t>D</m:t>
              </m:r>
            </m:e>
            <m:sub>
              <m:r>
                <w:rPr>
                  <w:rFonts w:ascii="Cambria Math" w:hAnsi="Cambria Math"/>
                  <w:lang w:val="en-GB"/>
                  <w:rPrChange w:id="1750" w:author="L-B" w:date="2018-10-18T03:40:00Z">
                    <w:rPr>
                      <w:rFonts w:ascii="Cambria Math" w:hAnsi="Cambria Math"/>
                    </w:rPr>
                  </w:rPrChange>
                </w:rPr>
                <m:t>min</m:t>
              </m:r>
            </m:sub>
          </m:sSub>
        </m:oMath>
        <w:r w:rsidRPr="0088310C">
          <w:rPr>
            <w:lang w:val="en-GB"/>
            <w:rPrChange w:id="1751" w:author="L-B" w:date="2018-10-18T03:40:00Z">
              <w:rPr/>
            </w:rPrChange>
          </w:rPr>
          <w:t xml:space="preserve"> . </w:t>
        </w:r>
      </w:ins>
    </w:p>
    <w:p w14:paraId="2F4461C1" w14:textId="77777777" w:rsidR="00F640EC" w:rsidRPr="0088310C" w:rsidRDefault="00F640EC" w:rsidP="00F640EC">
      <w:pPr>
        <w:pStyle w:val="Heading2"/>
        <w:rPr>
          <w:ins w:id="1752" w:author="ceres PC" w:date="2018-10-17T10:22:00Z"/>
        </w:rPr>
      </w:pPr>
      <w:bookmarkStart w:id="1753" w:name="_Toc527537030"/>
      <w:ins w:id="1754" w:author="ceres PC" w:date="2018-10-17T10:22:00Z">
        <w:r w:rsidRPr="0088310C">
          <w:t>Maximum illuminance at the eye of the observer</w:t>
        </w:r>
        <w:bookmarkEnd w:id="1753"/>
      </w:ins>
    </w:p>
    <w:p w14:paraId="6D66F863" w14:textId="4567DA4D" w:rsidR="00F640EC" w:rsidRPr="0088310C" w:rsidRDefault="00F640EC" w:rsidP="00F640EC">
      <w:pPr>
        <w:pStyle w:val="BodyText"/>
        <w:rPr>
          <w:ins w:id="1755" w:author="ceres PC" w:date="2018-10-17T10:22:00Z"/>
        </w:rPr>
      </w:pPr>
      <w:ins w:id="1756" w:author="ceres PC" w:date="2018-10-17T10:22:00Z">
        <w:r w:rsidRPr="0088310C">
          <w:t xml:space="preserve">The maximum illuminance </w:t>
        </w:r>
        <m:oMath>
          <m:sSub>
            <m:sSubPr>
              <m:ctrlPr>
                <w:rPr>
                  <w:rFonts w:ascii="Cambria Math" w:hAnsi="Cambria Math"/>
                  <w:i/>
                </w:rPr>
              </m:ctrlPr>
            </m:sSubPr>
            <m:e>
              <m:r>
                <w:rPr>
                  <w:rFonts w:ascii="Cambria Math" w:hAnsi="Cambria Math"/>
                  <w:rPrChange w:id="1757" w:author="L-B" w:date="2018-10-18T03:40:00Z">
                    <w:rPr>
                      <w:rFonts w:ascii="Cambria Math" w:hAnsi="Cambria Math"/>
                    </w:rPr>
                  </w:rPrChange>
                </w:rPr>
                <m:t>E</m:t>
              </m:r>
            </m:e>
            <m:sub>
              <m:r>
                <w:rPr>
                  <w:rFonts w:ascii="Cambria Math" w:hAnsi="Cambria Math"/>
                  <w:rPrChange w:id="1758" w:author="L-B" w:date="2018-10-18T03:40:00Z">
                    <w:rPr>
                      <w:rFonts w:ascii="Cambria Math" w:hAnsi="Cambria Math"/>
                    </w:rPr>
                  </w:rPrChange>
                </w:rPr>
                <m:t>max</m:t>
              </m:r>
            </m:sub>
          </m:sSub>
        </m:oMath>
        <w:r w:rsidRPr="0088310C">
          <w:t xml:space="preserve"> is defined in </w:t>
        </w:r>
        <w:r w:rsidRPr="0088310C">
          <w:rPr>
            <w:rPrChange w:id="1759" w:author="L-B" w:date="2018-10-18T03:40:00Z">
              <w:rPr/>
            </w:rPrChange>
          </w:rPr>
          <w:fldChar w:fldCharType="begin"/>
        </w:r>
        <w:r w:rsidRPr="0088310C">
          <w:instrText xml:space="preserve"> REF _Ref459811801 \h </w:instrText>
        </w:r>
      </w:ins>
      <w:r w:rsidRPr="0088310C">
        <w:rPr>
          <w:rPrChange w:id="1760" w:author="L-B" w:date="2018-10-18T03:40:00Z">
            <w:rPr/>
          </w:rPrChange>
        </w:rPr>
      </w:r>
      <w:ins w:id="1761" w:author="ceres PC" w:date="2018-10-17T10:22:00Z">
        <w:r w:rsidRPr="0088310C">
          <w:rPr>
            <w:rPrChange w:id="1762" w:author="L-B" w:date="2018-10-18T03:40:00Z">
              <w:rPr/>
            </w:rPrChange>
          </w:rPr>
          <w:fldChar w:fldCharType="separate"/>
        </w:r>
        <w:r w:rsidRPr="0088310C">
          <w:t xml:space="preserve">Table </w:t>
        </w:r>
        <w:r w:rsidRPr="0088310C">
          <w:rPr>
            <w:noProof/>
          </w:rPr>
          <w:t>2</w:t>
        </w:r>
        <w:r w:rsidRPr="0088310C">
          <w:rPr>
            <w:rPrChange w:id="1763" w:author="L-B" w:date="2018-10-18T03:40:00Z">
              <w:rPr/>
            </w:rPrChange>
          </w:rPr>
          <w:fldChar w:fldCharType="end"/>
        </w:r>
        <w:r w:rsidRPr="0088310C">
          <w:t xml:space="preserve"> with two values depending on background </w:t>
        </w:r>
        <w:del w:id="1764" w:author="L-B" w:date="2018-10-18T06:21:00Z">
          <w:r w:rsidRPr="0088310C" w:rsidDel="002447B4">
            <w:delText>il</w:delText>
          </w:r>
        </w:del>
        <w:r w:rsidRPr="0088310C">
          <w:t>lumina</w:t>
        </w:r>
      </w:ins>
      <w:ins w:id="1765" w:author="L-B" w:date="2018-10-18T06:21:00Z">
        <w:r w:rsidR="002447B4">
          <w:t>nce</w:t>
        </w:r>
      </w:ins>
      <w:ins w:id="1766" w:author="ceres PC" w:date="2018-10-17T10:22:00Z">
        <w:del w:id="1767" w:author="L-B" w:date="2018-10-18T06:21:00Z">
          <w:r w:rsidRPr="0088310C" w:rsidDel="002447B4">
            <w:delText>tion</w:delText>
          </w:r>
        </w:del>
        <w:r w:rsidRPr="0088310C">
          <w:t>.</w:t>
        </w:r>
      </w:ins>
    </w:p>
    <w:p w14:paraId="2253CE8D" w14:textId="77777777" w:rsidR="00F640EC" w:rsidRPr="0088310C" w:rsidRDefault="00F640EC" w:rsidP="00F640EC">
      <w:pPr>
        <w:pStyle w:val="Caption"/>
        <w:rPr>
          <w:ins w:id="1768" w:author="ceres PC" w:date="2018-10-17T10:22:00Z"/>
        </w:rPr>
      </w:pPr>
      <w:bookmarkStart w:id="1769" w:name="_Toc527535373"/>
      <w:ins w:id="1770" w:author="ceres PC" w:date="2018-10-17T10:22:00Z">
        <w:r w:rsidRPr="0088310C">
          <w:t xml:space="preserve">Table </w:t>
        </w:r>
        <w:r w:rsidRPr="0088310C">
          <w:rPr>
            <w:rPrChange w:id="1771" w:author="L-B" w:date="2018-10-18T03:40:00Z">
              <w:rPr/>
            </w:rPrChange>
          </w:rPr>
          <w:fldChar w:fldCharType="begin"/>
        </w:r>
        <w:r w:rsidRPr="0088310C">
          <w:instrText xml:space="preserve"> SEQ Table \* ARABIC </w:instrText>
        </w:r>
        <w:r w:rsidRPr="0088310C">
          <w:rPr>
            <w:rPrChange w:id="1772" w:author="L-B" w:date="2018-10-18T03:40:00Z">
              <w:rPr/>
            </w:rPrChange>
          </w:rPr>
          <w:fldChar w:fldCharType="separate"/>
        </w:r>
        <w:r w:rsidRPr="0088310C">
          <w:rPr>
            <w:noProof/>
          </w:rPr>
          <w:t>2</w:t>
        </w:r>
        <w:r w:rsidRPr="0088310C">
          <w:rPr>
            <w:rPrChange w:id="1773" w:author="L-B" w:date="2018-10-18T03:40:00Z">
              <w:rPr/>
            </w:rPrChange>
          </w:rPr>
          <w:fldChar w:fldCharType="end"/>
        </w:r>
        <w:r w:rsidRPr="0088310C">
          <w:t xml:space="preserve"> Maximum illuminance at the eye of the observer</w:t>
        </w:r>
        <w:bookmarkEnd w:id="1769"/>
      </w:ins>
    </w:p>
    <w:p w14:paraId="0427AFF3" w14:textId="77777777" w:rsidR="00F640EC" w:rsidRPr="0088310C" w:rsidRDefault="00F640EC" w:rsidP="00F640EC">
      <w:pPr>
        <w:rPr>
          <w:ins w:id="1774" w:author="ceres PC" w:date="2018-10-17T10:22:00Z"/>
        </w:rPr>
      </w:pPr>
    </w:p>
    <w:tbl>
      <w:tblPr>
        <w:tblStyle w:val="TableGrid"/>
        <w:tblW w:w="4395" w:type="dxa"/>
        <w:tblInd w:w="108" w:type="dxa"/>
        <w:tblLook w:val="04A0" w:firstRow="1" w:lastRow="0" w:firstColumn="1" w:lastColumn="0" w:noHBand="0" w:noVBand="1"/>
      </w:tblPr>
      <w:tblGrid>
        <w:gridCol w:w="2694"/>
        <w:gridCol w:w="1701"/>
      </w:tblGrid>
      <w:tr w:rsidR="00F640EC" w:rsidRPr="0088310C" w14:paraId="64B6574A" w14:textId="77777777" w:rsidTr="00B86A68">
        <w:trPr>
          <w:ins w:id="1775" w:author="ceres PC" w:date="2018-10-17T10:22:00Z"/>
        </w:trPr>
        <w:tc>
          <w:tcPr>
            <w:tcW w:w="2694" w:type="dxa"/>
          </w:tcPr>
          <w:p w14:paraId="01959DA7" w14:textId="1A8E90A8" w:rsidR="00F640EC" w:rsidRPr="0088310C" w:rsidRDefault="00F640EC" w:rsidP="00B86A68">
            <w:pPr>
              <w:pStyle w:val="BodyText"/>
              <w:rPr>
                <w:ins w:id="1776" w:author="ceres PC" w:date="2018-10-17T10:22:00Z"/>
              </w:rPr>
            </w:pPr>
            <w:ins w:id="1777" w:author="ceres PC" w:date="2018-10-17T10:22:00Z">
              <w:r w:rsidRPr="0088310C">
                <w:t xml:space="preserve">background </w:t>
              </w:r>
              <w:del w:id="1778" w:author="L-B" w:date="2018-10-18T06:21:00Z">
                <w:r w:rsidRPr="0088310C" w:rsidDel="002447B4">
                  <w:delText>il</w:delText>
                </w:r>
              </w:del>
              <w:r w:rsidRPr="0088310C">
                <w:t>lumi</w:t>
              </w:r>
            </w:ins>
            <w:ins w:id="1779" w:author="L-B" w:date="2018-10-18T06:20:00Z">
              <w:r w:rsidR="002447B4">
                <w:t>nance</w:t>
              </w:r>
            </w:ins>
            <w:ins w:id="1780" w:author="ceres PC" w:date="2018-10-17T10:22:00Z">
              <w:del w:id="1781" w:author="L-B" w:date="2018-10-18T06:20:00Z">
                <w:r w:rsidRPr="0088310C" w:rsidDel="002447B4">
                  <w:delText>nation</w:delText>
                </w:r>
              </w:del>
            </w:ins>
          </w:p>
        </w:tc>
        <w:tc>
          <w:tcPr>
            <w:tcW w:w="1701" w:type="dxa"/>
          </w:tcPr>
          <w:p w14:paraId="63CDAEC3" w14:textId="77777777" w:rsidR="00F640EC" w:rsidRPr="0088310C" w:rsidRDefault="00A64966" w:rsidP="00B86A68">
            <w:pPr>
              <w:pStyle w:val="BodyText"/>
              <w:jc w:val="center"/>
              <w:rPr>
                <w:ins w:id="1782" w:author="ceres PC" w:date="2018-10-17T10:22:00Z"/>
              </w:rPr>
            </w:pPr>
            <m:oMathPara>
              <m:oMathParaPr>
                <m:jc m:val="center"/>
              </m:oMathParaPr>
              <m:oMath>
                <m:sSub>
                  <m:sSubPr>
                    <m:ctrlPr>
                      <w:ins w:id="1783" w:author="ceres PC" w:date="2018-10-17T10:22:00Z">
                        <w:rPr>
                          <w:rFonts w:ascii="Cambria Math" w:hAnsi="Cambria Math"/>
                          <w:i/>
                        </w:rPr>
                      </w:ins>
                    </m:ctrlPr>
                  </m:sSubPr>
                  <m:e>
                    <m:r>
                      <w:ins w:id="1784" w:author="ceres PC" w:date="2018-10-17T10:22:00Z">
                        <w:rPr>
                          <w:rFonts w:ascii="Cambria Math" w:hAnsi="Cambria Math"/>
                          <w:rPrChange w:id="1785" w:author="L-B" w:date="2018-10-18T03:40:00Z">
                            <w:rPr>
                              <w:rFonts w:ascii="Cambria Math" w:hAnsi="Cambria Math"/>
                            </w:rPr>
                          </w:rPrChange>
                        </w:rPr>
                        <m:t>E</m:t>
                      </w:ins>
                    </m:r>
                  </m:e>
                  <m:sub>
                    <m:r>
                      <w:ins w:id="1786" w:author="ceres PC" w:date="2018-10-17T10:22:00Z">
                        <w:rPr>
                          <w:rFonts w:ascii="Cambria Math" w:hAnsi="Cambria Math"/>
                          <w:rPrChange w:id="1787" w:author="L-B" w:date="2018-10-18T03:40:00Z">
                            <w:rPr>
                              <w:rFonts w:ascii="Cambria Math" w:hAnsi="Cambria Math"/>
                            </w:rPr>
                          </w:rPrChange>
                        </w:rPr>
                        <m:t>max</m:t>
                      </w:ins>
                    </m:r>
                  </m:sub>
                </m:sSub>
                <m:d>
                  <m:dPr>
                    <m:begChr m:val="["/>
                    <m:endChr m:val="]"/>
                    <m:ctrlPr>
                      <w:ins w:id="1788" w:author="ceres PC" w:date="2018-10-17T10:22:00Z">
                        <w:rPr>
                          <w:rFonts w:ascii="Cambria Math" w:hAnsi="Cambria Math"/>
                          <w:i/>
                        </w:rPr>
                      </w:ins>
                    </m:ctrlPr>
                  </m:dPr>
                  <m:e>
                    <m:r>
                      <w:ins w:id="1789" w:author="ceres PC" w:date="2018-10-17T10:22:00Z">
                        <w:rPr>
                          <w:rFonts w:ascii="Cambria Math" w:hAnsi="Cambria Math"/>
                          <w:rPrChange w:id="1790" w:author="L-B" w:date="2018-10-18T03:40:00Z">
                            <w:rPr>
                              <w:rFonts w:ascii="Cambria Math" w:hAnsi="Cambria Math"/>
                            </w:rPr>
                          </w:rPrChange>
                        </w:rPr>
                        <m:t>lx</m:t>
                      </w:ins>
                    </m:r>
                  </m:e>
                </m:d>
              </m:oMath>
            </m:oMathPara>
          </w:p>
        </w:tc>
      </w:tr>
      <w:tr w:rsidR="00F640EC" w:rsidRPr="0088310C" w14:paraId="3124F7D0" w14:textId="77777777" w:rsidTr="00B86A68">
        <w:trPr>
          <w:ins w:id="1791" w:author="ceres PC" w:date="2018-10-17T10:22:00Z"/>
        </w:trPr>
        <w:tc>
          <w:tcPr>
            <w:tcW w:w="2694" w:type="dxa"/>
          </w:tcPr>
          <w:p w14:paraId="423F9F21" w14:textId="77777777" w:rsidR="00F640EC" w:rsidRPr="0088310C" w:rsidRDefault="00F640EC" w:rsidP="00B86A68">
            <w:pPr>
              <w:pStyle w:val="BodyText"/>
              <w:numPr>
                <w:ilvl w:val="0"/>
                <w:numId w:val="40"/>
              </w:numPr>
              <w:rPr>
                <w:ins w:id="1792" w:author="ceres PC" w:date="2018-10-17T10:22:00Z"/>
              </w:rPr>
            </w:pPr>
            <w:ins w:id="1793" w:author="ceres PC" w:date="2018-10-17T10:22:00Z">
              <w:r w:rsidRPr="0088310C">
                <w:t>none</w:t>
              </w:r>
            </w:ins>
          </w:p>
        </w:tc>
        <w:tc>
          <w:tcPr>
            <w:tcW w:w="1701" w:type="dxa"/>
          </w:tcPr>
          <w:p w14:paraId="1DC88863" w14:textId="77777777" w:rsidR="00F640EC" w:rsidRPr="0088310C" w:rsidRDefault="00F640EC" w:rsidP="00B86A68">
            <w:pPr>
              <w:pStyle w:val="BodyText"/>
              <w:jc w:val="center"/>
              <w:rPr>
                <w:ins w:id="1794" w:author="ceres PC" w:date="2018-10-17T10:22:00Z"/>
              </w:rPr>
            </w:pPr>
            <w:ins w:id="1795" w:author="ceres PC" w:date="2018-10-17T10:22:00Z">
              <w:r w:rsidRPr="0088310C">
                <w:t>0.01</w:t>
              </w:r>
            </w:ins>
          </w:p>
        </w:tc>
      </w:tr>
      <w:tr w:rsidR="00F640EC" w:rsidRPr="0088310C" w14:paraId="0CFFDC32" w14:textId="77777777" w:rsidTr="00B86A68">
        <w:trPr>
          <w:ins w:id="1796" w:author="ceres PC" w:date="2018-10-17T10:22:00Z"/>
        </w:trPr>
        <w:tc>
          <w:tcPr>
            <w:tcW w:w="2694" w:type="dxa"/>
          </w:tcPr>
          <w:p w14:paraId="7243A2BA" w14:textId="77777777" w:rsidR="00F640EC" w:rsidRPr="0088310C" w:rsidRDefault="00F640EC" w:rsidP="00B86A68">
            <w:pPr>
              <w:pStyle w:val="BodyText"/>
              <w:numPr>
                <w:ilvl w:val="0"/>
                <w:numId w:val="40"/>
              </w:numPr>
              <w:rPr>
                <w:ins w:id="1797" w:author="ceres PC" w:date="2018-10-17T10:22:00Z"/>
              </w:rPr>
            </w:pPr>
            <w:ins w:id="1798" w:author="ceres PC" w:date="2018-10-17T10:22:00Z">
              <w:r w:rsidRPr="0088310C">
                <w:t>present</w:t>
              </w:r>
            </w:ins>
          </w:p>
        </w:tc>
        <w:tc>
          <w:tcPr>
            <w:tcW w:w="1701" w:type="dxa"/>
          </w:tcPr>
          <w:p w14:paraId="27C6B44E" w14:textId="77777777" w:rsidR="00F640EC" w:rsidRPr="0088310C" w:rsidRDefault="00F640EC" w:rsidP="00B86A68">
            <w:pPr>
              <w:pStyle w:val="BodyText"/>
              <w:jc w:val="center"/>
              <w:rPr>
                <w:ins w:id="1799" w:author="ceres PC" w:date="2018-10-17T10:22:00Z"/>
              </w:rPr>
            </w:pPr>
            <w:ins w:id="1800" w:author="ceres PC" w:date="2018-10-17T10:22:00Z">
              <w:r w:rsidRPr="0088310C">
                <w:t>0.1</w:t>
              </w:r>
            </w:ins>
          </w:p>
        </w:tc>
      </w:tr>
    </w:tbl>
    <w:p w14:paraId="4EAF250F" w14:textId="77777777" w:rsidR="00F640EC" w:rsidRPr="0088310C" w:rsidRDefault="00F640EC" w:rsidP="00F640EC">
      <w:pPr>
        <w:pStyle w:val="BodyText"/>
        <w:rPr>
          <w:ins w:id="1801" w:author="ceres PC" w:date="2018-10-17T10:22:00Z"/>
        </w:rPr>
      </w:pPr>
    </w:p>
    <w:p w14:paraId="302D8173" w14:textId="77777777" w:rsidR="00F640EC" w:rsidRPr="0088310C" w:rsidRDefault="00F640EC" w:rsidP="00F640EC">
      <w:pPr>
        <w:pStyle w:val="Heading2"/>
        <w:rPr>
          <w:ins w:id="1802" w:author="ceres PC" w:date="2018-10-17T10:22:00Z"/>
        </w:rPr>
      </w:pPr>
      <w:bookmarkStart w:id="1803" w:name="_Toc527537031"/>
      <w:ins w:id="1804" w:author="ceres PC" w:date="2018-10-17T10:22:00Z">
        <w:r w:rsidRPr="0088310C">
          <w:t>Minimum meteorological visibility</w:t>
        </w:r>
        <w:bookmarkEnd w:id="1803"/>
      </w:ins>
    </w:p>
    <w:p w14:paraId="5CCBD9D0" w14:textId="77777777" w:rsidR="00F640EC" w:rsidRPr="0088310C" w:rsidRDefault="00F640EC" w:rsidP="00F640EC">
      <w:pPr>
        <w:pStyle w:val="Heading2separationline"/>
        <w:rPr>
          <w:ins w:id="1805" w:author="ceres PC" w:date="2018-10-17T10:22:00Z"/>
        </w:rPr>
      </w:pPr>
    </w:p>
    <w:p w14:paraId="136FF3E1" w14:textId="266A27E9" w:rsidR="00F640EC" w:rsidRPr="0088310C" w:rsidRDefault="00F640EC" w:rsidP="00F640EC">
      <w:pPr>
        <w:pStyle w:val="BodyText"/>
        <w:rPr>
          <w:ins w:id="1806" w:author="ceres PC" w:date="2018-10-17T10:22:00Z"/>
        </w:rPr>
      </w:pPr>
      <w:ins w:id="1807" w:author="ceres PC" w:date="2018-10-17T10:22:00Z">
        <w:r w:rsidRPr="0088310C">
          <w:t xml:space="preserve">The nominal range of a light is defined for a meteorological visibility of 10 nautical miles (18 520 m). However, in many regions this visibility </w:t>
        </w:r>
      </w:ins>
      <w:ins w:id="1808" w:author="L-B" w:date="2018-10-18T06:26:00Z">
        <w:r w:rsidR="005A62BF">
          <w:t>is a rare occurrence</w:t>
        </w:r>
      </w:ins>
      <w:ins w:id="1809" w:author="ceres PC" w:date="2018-10-17T10:22:00Z">
        <w:del w:id="1810" w:author="L-B" w:date="2018-10-18T06:25:00Z">
          <w:r w:rsidRPr="0088310C" w:rsidDel="005A62BF">
            <w:delText xml:space="preserve">does not occur </w:delText>
          </w:r>
        </w:del>
        <w:del w:id="1811" w:author="L-B" w:date="2018-10-18T06:26:00Z">
          <w:r w:rsidRPr="0088310C" w:rsidDel="005A62BF">
            <w:delText>for a long period</w:delText>
          </w:r>
        </w:del>
        <w:r w:rsidRPr="0088310C">
          <w:t xml:space="preserve">, so the light may </w:t>
        </w:r>
        <w:del w:id="1812" w:author="L-B" w:date="2018-10-18T06:27:00Z">
          <w:r w:rsidRPr="0088310C" w:rsidDel="005A62BF">
            <w:delText xml:space="preserve">be </w:delText>
          </w:r>
        </w:del>
        <w:r w:rsidRPr="0088310C">
          <w:t xml:space="preserve">not </w:t>
        </w:r>
      </w:ins>
      <w:ins w:id="1813" w:author="L-B" w:date="2018-10-18T06:27:00Z">
        <w:r w:rsidR="005A62BF">
          <w:t xml:space="preserve">always be </w:t>
        </w:r>
      </w:ins>
      <w:ins w:id="1814" w:author="ceres PC" w:date="2018-10-17T10:22:00Z">
        <w:r w:rsidRPr="0088310C">
          <w:t xml:space="preserve">visible at </w:t>
        </w:r>
      </w:ins>
      <w:ins w:id="1815" w:author="L-B" w:date="2018-10-18T06:27:00Z">
        <w:r w:rsidR="005A62BF">
          <w:t>the nominal range</w:t>
        </w:r>
      </w:ins>
      <w:ins w:id="1816" w:author="ceres PC" w:date="2018-10-17T10:22:00Z">
        <w:del w:id="1817" w:author="L-B" w:date="2018-10-18T06:27:00Z">
          <w:r w:rsidRPr="0088310C" w:rsidDel="005A62BF">
            <w:delText>maximum distance</w:delText>
          </w:r>
        </w:del>
        <w:r w:rsidRPr="0088310C">
          <w:t>.</w:t>
        </w:r>
      </w:ins>
    </w:p>
    <w:p w14:paraId="48EBC71E" w14:textId="4C0C4BC9" w:rsidR="00F640EC" w:rsidRPr="0088310C" w:rsidRDefault="00F640EC" w:rsidP="00F640EC">
      <w:pPr>
        <w:pStyle w:val="BodyText"/>
        <w:rPr>
          <w:ins w:id="1818" w:author="ceres PC" w:date="2018-10-17T10:22:00Z"/>
        </w:rPr>
      </w:pPr>
      <w:ins w:id="1819" w:author="ceres PC" w:date="2018-10-17T10:22:00Z">
        <w:r w:rsidRPr="0088310C">
          <w:t xml:space="preserve">To improve the visual performance of a light, it is recommended to </w:t>
        </w:r>
      </w:ins>
      <w:ins w:id="1820" w:author="L-B" w:date="2018-10-18T06:28:00Z">
        <w:r w:rsidR="007668F7">
          <w:t xml:space="preserve">select </w:t>
        </w:r>
      </w:ins>
      <w:ins w:id="1821" w:author="ceres PC" w:date="2018-10-17T10:22:00Z">
        <w:del w:id="1822" w:author="L-B" w:date="2018-10-18T06:28:00Z">
          <w:r w:rsidRPr="0088310C" w:rsidDel="007668F7">
            <w:delText xml:space="preserve">use </w:delText>
          </w:r>
        </w:del>
        <w:r w:rsidRPr="0088310C">
          <w:t xml:space="preserve">a </w:t>
        </w:r>
        <w:del w:id="1823" w:author="L-B" w:date="2018-10-18T06:28:00Z">
          <w:r w:rsidRPr="0088310C" w:rsidDel="007668F7">
            <w:delText xml:space="preserve">local conditions </w:delText>
          </w:r>
        </w:del>
        <w:r w:rsidRPr="0088310C">
          <w:t>visibility</w:t>
        </w:r>
      </w:ins>
      <w:ins w:id="1824" w:author="L-B" w:date="2018-10-18T06:28:00Z">
        <w:r w:rsidR="007668F7">
          <w:t xml:space="preserve"> </w:t>
        </w:r>
      </w:ins>
      <w:ins w:id="1825" w:author="L-B" w:date="2018-10-18T06:29:00Z">
        <w:r w:rsidR="007668F7">
          <w:t>value,</w:t>
        </w:r>
      </w:ins>
      <w:ins w:id="1826" w:author="ceres PC" w:date="2018-10-17T10:22:00Z">
        <w:r w:rsidRPr="0088310C">
          <w:t xml:space="preserve"> </w:t>
        </w:r>
        <m:oMath>
          <m:sSub>
            <m:sSubPr>
              <m:ctrlPr>
                <w:rPr>
                  <w:rFonts w:ascii="Cambria Math" w:hAnsi="Cambria Math"/>
                  <w:i/>
                </w:rPr>
              </m:ctrlPr>
            </m:sSubPr>
            <m:e>
              <m:r>
                <w:rPr>
                  <w:rFonts w:ascii="Cambria Math" w:hAnsi="Cambria Math"/>
                  <w:rPrChange w:id="1827" w:author="L-B" w:date="2018-10-18T03:40:00Z">
                    <w:rPr>
                      <w:rFonts w:ascii="Cambria Math" w:hAnsi="Cambria Math"/>
                    </w:rPr>
                  </w:rPrChange>
                </w:rPr>
                <m:t>V</m:t>
              </m:r>
            </m:e>
            <m:sub>
              <m:r>
                <w:rPr>
                  <w:rFonts w:ascii="Cambria Math" w:hAnsi="Cambria Math"/>
                  <w:rPrChange w:id="1828" w:author="L-B" w:date="2018-10-18T03:40:00Z">
                    <w:rPr>
                      <w:rFonts w:ascii="Cambria Math" w:hAnsi="Cambria Math"/>
                    </w:rPr>
                  </w:rPrChange>
                </w:rPr>
                <m:t>loc</m:t>
              </m:r>
            </m:sub>
          </m:sSub>
        </m:oMath>
        <w:r w:rsidRPr="0088310C">
          <w:t xml:space="preserve"> </w:t>
        </w:r>
      </w:ins>
      <w:ins w:id="1829" w:author="L-B" w:date="2018-10-18T06:29:00Z">
        <w:r w:rsidR="007668F7">
          <w:t xml:space="preserve">, </w:t>
        </w:r>
      </w:ins>
      <w:ins w:id="1830" w:author="L-B" w:date="2018-10-18T06:30:00Z">
        <w:r w:rsidR="007668F7">
          <w:t>based on local conditions</w:t>
        </w:r>
      </w:ins>
      <w:ins w:id="1831" w:author="L-B" w:date="2018-10-18T06:32:00Z">
        <w:r w:rsidR="007668F7">
          <w:t>,</w:t>
        </w:r>
      </w:ins>
      <w:ins w:id="1832" w:author="L-B" w:date="2018-10-18T06:30:00Z">
        <w:r w:rsidR="007668F7">
          <w:t xml:space="preserve"> </w:t>
        </w:r>
      </w:ins>
      <w:ins w:id="1833" w:author="ceres PC" w:date="2018-10-17T10:22:00Z">
        <w:r w:rsidRPr="0088310C">
          <w:t>for the intensity calculations, which may be lower than 10 M.</w:t>
        </w:r>
      </w:ins>
    </w:p>
    <w:p w14:paraId="105622AE" w14:textId="58AA695E" w:rsidR="00D36D9F" w:rsidRDefault="00F640EC" w:rsidP="00F640EC">
      <w:pPr>
        <w:pStyle w:val="BodyText"/>
        <w:rPr>
          <w:ins w:id="1834" w:author="L-B" w:date="2018-10-18T06:44:00Z"/>
        </w:rPr>
      </w:pPr>
      <w:ins w:id="1835" w:author="ceres PC" w:date="2018-10-17T10:22:00Z">
        <w:r w:rsidRPr="0088310C">
          <w:t xml:space="preserve">The competent authority should choose a percentile value from the historical meteorological data depending on the degree of risk associated with the light. For example, </w:t>
        </w:r>
      </w:ins>
      <w:ins w:id="1836" w:author="L-B" w:date="2018-10-18T06:42:00Z">
        <w:r w:rsidR="00D36D9F">
          <w:t xml:space="preserve">a light with a </w:t>
        </w:r>
      </w:ins>
      <w:ins w:id="1837" w:author="L-B" w:date="2018-10-18T06:44:00Z">
        <w:r w:rsidR="00D36D9F">
          <w:t>nominal r</w:t>
        </w:r>
      </w:ins>
      <w:ins w:id="1838" w:author="L-B" w:date="2018-10-18T06:42:00Z">
        <w:r w:rsidR="00D36D9F">
          <w:t xml:space="preserve">ange of 15 M </w:t>
        </w:r>
      </w:ins>
      <w:ins w:id="1839" w:author="L-B" w:date="2018-10-18T06:44:00Z">
        <w:r w:rsidR="00D36D9F">
          <w:t>is unlikely to be seen</w:t>
        </w:r>
      </w:ins>
      <w:ins w:id="1840" w:author="L-B" w:date="2018-10-18T06:47:00Z">
        <w:r w:rsidR="005304E7">
          <w:t xml:space="preserve"> at nominal range w</w:t>
        </w:r>
      </w:ins>
      <w:ins w:id="1841" w:author="L-B" w:date="2018-10-18T06:44:00Z">
        <w:r w:rsidR="00D36D9F">
          <w:t xml:space="preserve">ith a </w:t>
        </w:r>
      </w:ins>
      <w:ins w:id="1842" w:author="L-B" w:date="2018-10-18T06:45:00Z">
        <w:r w:rsidR="00D36D9F">
          <w:t xml:space="preserve">visibility of less than 10 M. The </w:t>
        </w:r>
      </w:ins>
      <w:ins w:id="1843" w:author="L-B" w:date="2018-10-18T06:50:00Z">
        <w:r w:rsidR="005304E7">
          <w:t>likelihood of the l</w:t>
        </w:r>
      </w:ins>
      <w:ins w:id="1844" w:author="L-B" w:date="2018-10-18T06:51:00Z">
        <w:r w:rsidR="005304E7">
          <w:t>ight</w:t>
        </w:r>
      </w:ins>
      <w:ins w:id="1845" w:author="L-B" w:date="2018-10-18T06:50:00Z">
        <w:r w:rsidR="005304E7">
          <w:t xml:space="preserve"> being s</w:t>
        </w:r>
      </w:ins>
      <w:ins w:id="1846" w:author="L-B" w:date="2018-10-18T06:45:00Z">
        <w:r w:rsidR="00D36D9F">
          <w:t xml:space="preserve">een will depend on </w:t>
        </w:r>
      </w:ins>
      <w:ins w:id="1847" w:author="L-B" w:date="2018-10-18T06:49:00Z">
        <w:r w:rsidR="005304E7">
          <w:t xml:space="preserve">distance and </w:t>
        </w:r>
      </w:ins>
      <w:ins w:id="1848" w:author="L-B" w:date="2018-10-18T06:45:00Z">
        <w:r w:rsidR="00D36D9F">
          <w:t>the statistical variation of v</w:t>
        </w:r>
      </w:ins>
      <w:ins w:id="1849" w:author="L-B" w:date="2018-10-18T06:47:00Z">
        <w:r w:rsidR="005304E7">
          <w:t xml:space="preserve">isibility </w:t>
        </w:r>
      </w:ins>
      <w:ins w:id="1850" w:author="L-B" w:date="2018-10-18T06:49:00Z">
        <w:r w:rsidR="005304E7">
          <w:t>for a g</w:t>
        </w:r>
      </w:ins>
      <w:ins w:id="1851" w:author="L-B" w:date="2018-10-18T06:50:00Z">
        <w:r w:rsidR="005304E7">
          <w:t>iven location in time</w:t>
        </w:r>
      </w:ins>
      <w:ins w:id="1852" w:author="L-B" w:date="2018-10-18T06:57:00Z">
        <w:r w:rsidR="00876C7D">
          <w:t>.</w:t>
        </w:r>
      </w:ins>
      <w:bookmarkStart w:id="1853" w:name="_GoBack"/>
      <w:bookmarkEnd w:id="1853"/>
    </w:p>
    <w:p w14:paraId="493BB257" w14:textId="77777777" w:rsidR="00D36D9F" w:rsidRDefault="00D36D9F" w:rsidP="00F640EC">
      <w:pPr>
        <w:pStyle w:val="BodyText"/>
        <w:rPr>
          <w:ins w:id="1854" w:author="L-B" w:date="2018-10-18T06:44:00Z"/>
        </w:rPr>
      </w:pPr>
    </w:p>
    <w:p w14:paraId="1842B593" w14:textId="10C0A30C" w:rsidR="00F640EC" w:rsidRPr="0088310C" w:rsidRDefault="00D36D9F" w:rsidP="00F640EC">
      <w:pPr>
        <w:pStyle w:val="BodyText"/>
        <w:rPr>
          <w:ins w:id="1855" w:author="ceres PC" w:date="2018-10-17T10:22:00Z"/>
        </w:rPr>
      </w:pPr>
      <w:ins w:id="1856" w:author="L-B" w:date="2018-10-18T06:42:00Z">
        <w:r>
          <w:t xml:space="preserve">with </w:t>
        </w:r>
      </w:ins>
      <w:ins w:id="1857" w:author="ceres PC" w:date="2018-10-17T10:22:00Z">
        <w:r w:rsidR="00F640EC" w:rsidRPr="0088310C">
          <w:t xml:space="preserve">a meteorological visibility of 18 M or greater for 90% of the time may be appropriate for a </w:t>
        </w:r>
        <w:del w:id="1858" w:author="L-B" w:date="2018-10-18T06:21:00Z">
          <w:r w:rsidR="00F640EC" w:rsidRPr="0088310C" w:rsidDel="002447B4">
            <w:delText>particular location</w:delText>
          </w:r>
        </w:del>
      </w:ins>
      <w:ins w:id="1859" w:author="L-B" w:date="2018-10-18T06:21:00Z">
        <w:r w:rsidR="002447B4" w:rsidRPr="0088310C">
          <w:t>location</w:t>
        </w:r>
      </w:ins>
      <w:ins w:id="1860" w:author="ceres PC" w:date="2018-10-17T10:22:00Z">
        <w:r w:rsidR="00F640EC" w:rsidRPr="0088310C">
          <w:t>. This may result in a light with a published nominal range of 19 M.</w:t>
        </w:r>
      </w:ins>
    </w:p>
    <w:p w14:paraId="523C7C8D" w14:textId="69A9EFD4" w:rsidR="00F640EC" w:rsidRPr="0088310C" w:rsidRDefault="00F640EC" w:rsidP="00F640EC">
      <w:pPr>
        <w:pStyle w:val="BodyText"/>
        <w:rPr>
          <w:ins w:id="1861" w:author="ceres PC" w:date="2018-10-17T10:22:00Z"/>
        </w:rPr>
      </w:pPr>
      <w:ins w:id="1862" w:author="ceres PC" w:date="2018-10-17T10:22:00Z">
        <w:r w:rsidRPr="0088310C">
          <w:t xml:space="preserve">At </w:t>
        </w:r>
        <w:del w:id="1863" w:author="L-B" w:date="2018-10-18T06:38:00Z">
          <w:r w:rsidRPr="0088310C" w:rsidDel="00D36D9F">
            <w:delText xml:space="preserve">another </w:delText>
          </w:r>
        </w:del>
        <w:r w:rsidRPr="0088310C">
          <w:t>location</w:t>
        </w:r>
      </w:ins>
      <w:ins w:id="1864" w:author="L-B" w:date="2018-10-18T06:38:00Z">
        <w:r w:rsidR="00D36D9F">
          <w:t>s</w:t>
        </w:r>
      </w:ins>
      <w:ins w:id="1865" w:author="ceres PC" w:date="2018-10-17T10:22:00Z">
        <w:r w:rsidRPr="0088310C">
          <w:t xml:space="preserve"> where navigation is more difficult (</w:t>
        </w:r>
      </w:ins>
      <w:ins w:id="1866" w:author="L-B" w:date="2018-10-18T06:38:00Z">
        <w:r w:rsidR="00D36D9F">
          <w:t xml:space="preserve">higher </w:t>
        </w:r>
      </w:ins>
      <w:ins w:id="1867" w:author="ceres PC" w:date="2018-10-17T10:22:00Z">
        <w:r w:rsidRPr="0088310C">
          <w:t>degree of risk</w:t>
        </w:r>
        <w:del w:id="1868" w:author="L-B" w:date="2018-10-18T06:38:00Z">
          <w:r w:rsidRPr="0088310C" w:rsidDel="00D36D9F">
            <w:delText xml:space="preserve"> is higher</w:delText>
          </w:r>
        </w:del>
        <w:r w:rsidRPr="0088310C">
          <w:t>) a meteorological visibility of 18 M or greater for 50% of the time might be more appropriate. This may result in a light with a published nominal range of 20 M.</w:t>
        </w:r>
      </w:ins>
    </w:p>
    <w:p w14:paraId="7583173E" w14:textId="6D0BC8BC" w:rsidR="00F640EC" w:rsidRPr="0088310C" w:rsidRDefault="00F640EC" w:rsidP="00F640EC">
      <w:pPr>
        <w:pStyle w:val="BodyText"/>
        <w:rPr>
          <w:ins w:id="1869" w:author="ceres PC" w:date="2018-10-17T10:22:00Z"/>
        </w:rPr>
      </w:pPr>
      <w:ins w:id="1870" w:author="ceres PC" w:date="2018-10-17T10:22:00Z">
        <w:r w:rsidRPr="0088310C">
          <w:t xml:space="preserve">An example for the relative frequency of the meteorological visibility is shown in </w:t>
        </w:r>
        <w:r w:rsidRPr="0088310C">
          <w:rPr>
            <w:rPrChange w:id="1871" w:author="L-B" w:date="2018-10-18T03:40:00Z">
              <w:rPr/>
            </w:rPrChange>
          </w:rPr>
          <w:fldChar w:fldCharType="begin"/>
        </w:r>
        <w:r w:rsidRPr="0088310C">
          <w:instrText xml:space="preserve"> REF _Ref491856729 \h  \* MERGEFORMAT </w:instrText>
        </w:r>
      </w:ins>
      <w:r w:rsidRPr="0088310C">
        <w:rPr>
          <w:rPrChange w:id="1872" w:author="L-B" w:date="2018-10-18T03:40:00Z">
            <w:rPr/>
          </w:rPrChange>
        </w:rPr>
      </w:r>
      <w:ins w:id="1873" w:author="ceres PC" w:date="2018-10-17T10:22:00Z">
        <w:r w:rsidRPr="0088310C">
          <w:rPr>
            <w:rPrChange w:id="1874" w:author="L-B" w:date="2018-10-18T03:40:00Z">
              <w:rPr/>
            </w:rPrChange>
          </w:rPr>
          <w:fldChar w:fldCharType="separate"/>
        </w:r>
        <w:r w:rsidRPr="0088310C">
          <w:t xml:space="preserve">Figure </w:t>
        </w:r>
        <w:r w:rsidRPr="0088310C">
          <w:rPr>
            <w:noProof/>
          </w:rPr>
          <w:t>5</w:t>
        </w:r>
        <w:r w:rsidRPr="0088310C">
          <w:rPr>
            <w:rPrChange w:id="1875" w:author="L-B" w:date="2018-10-18T03:40:00Z">
              <w:rPr/>
            </w:rPrChange>
          </w:rPr>
          <w:fldChar w:fldCharType="end"/>
        </w:r>
        <w:r w:rsidRPr="0088310C">
          <w:t xml:space="preserve">. It is based on meteorological historical data </w:t>
        </w:r>
        <w:r w:rsidRPr="0088310C">
          <w:rPr>
            <w:rPrChange w:id="1876" w:author="L-B" w:date="2018-10-18T03:40:00Z">
              <w:rPr/>
            </w:rPrChange>
          </w:rPr>
          <w:fldChar w:fldCharType="begin"/>
        </w:r>
        <w:r w:rsidRPr="0088310C">
          <w:instrText xml:space="preserve"> REF _Ref491860668 \r \h  \* MERGEFORMAT </w:instrText>
        </w:r>
      </w:ins>
      <w:r w:rsidRPr="0088310C">
        <w:rPr>
          <w:rPrChange w:id="1877" w:author="L-B" w:date="2018-10-18T03:40:00Z">
            <w:rPr/>
          </w:rPrChange>
        </w:rPr>
      </w:r>
      <w:ins w:id="1878" w:author="ceres PC" w:date="2018-10-17T10:22:00Z">
        <w:r w:rsidRPr="0088310C">
          <w:rPr>
            <w:rPrChange w:id="1879" w:author="L-B" w:date="2018-10-18T03:40:00Z">
              <w:rPr/>
            </w:rPrChange>
          </w:rPr>
          <w:fldChar w:fldCharType="separate"/>
        </w:r>
        <w:r w:rsidRPr="0088310C">
          <w:t>[5]</w:t>
        </w:r>
        <w:r w:rsidRPr="0088310C">
          <w:rPr>
            <w:rPrChange w:id="1880" w:author="L-B" w:date="2018-10-18T03:40:00Z">
              <w:rPr/>
            </w:rPrChange>
          </w:rPr>
          <w:fldChar w:fldCharType="end"/>
        </w:r>
        <w:r w:rsidRPr="0088310C">
          <w:t>. The meteorological visibility of 10 M or higher occurs approx</w:t>
        </w:r>
      </w:ins>
      <w:ins w:id="1881" w:author="L-B" w:date="2018-10-18T06:38:00Z">
        <w:r w:rsidR="00D36D9F">
          <w:t>imately</w:t>
        </w:r>
      </w:ins>
      <w:ins w:id="1882" w:author="ceres PC" w:date="2018-10-17T10:22:00Z">
        <w:del w:id="1883" w:author="L-B" w:date="2018-10-18T06:38:00Z">
          <w:r w:rsidRPr="0088310C" w:rsidDel="00D36D9F">
            <w:delText>.</w:delText>
          </w:r>
        </w:del>
        <w:r w:rsidRPr="0088310C">
          <w:t xml:space="preserve"> 50% of the time (Position 1 in the figure). Therefore</w:t>
        </w:r>
      </w:ins>
      <w:ins w:id="1884" w:author="L-B" w:date="2018-10-18T06:21:00Z">
        <w:r w:rsidR="002447B4">
          <w:t>,</w:t>
        </w:r>
      </w:ins>
      <w:ins w:id="1885" w:author="ceres PC" w:date="2018-10-17T10:22:00Z">
        <w:r w:rsidRPr="0088310C">
          <w:t xml:space="preserve"> a light, which is calculated with a minimum visibility of 10 M, is visible at </w:t>
        </w:r>
      </w:ins>
      <w:ins w:id="1886" w:author="L-B" w:date="2018-10-18T06:40:00Z">
        <w:r w:rsidR="00D36D9F">
          <w:t xml:space="preserve">a </w:t>
        </w:r>
      </w:ins>
      <w:ins w:id="1887" w:author="ceres PC" w:date="2018-10-17T10:22:00Z">
        <w:r w:rsidRPr="0088310C">
          <w:t>maximum distance</w:t>
        </w:r>
      </w:ins>
      <w:ins w:id="1888" w:author="L-B" w:date="2018-10-18T06:40:00Z">
        <w:r w:rsidR="00D36D9F">
          <w:t>,</w:t>
        </w:r>
      </w:ins>
      <w:ins w:id="1889" w:author="ceres PC" w:date="2018-10-17T10:22:00Z">
        <w:r w:rsidRPr="0088310C">
          <w:t xml:space="preserve"> </w:t>
        </w:r>
        <m:oMath>
          <m:sSub>
            <m:sSubPr>
              <m:ctrlPr>
                <w:rPr>
                  <w:rFonts w:ascii="Cambria Math" w:hAnsi="Cambria Math"/>
                  <w:i/>
                </w:rPr>
              </m:ctrlPr>
            </m:sSubPr>
            <m:e>
              <m:r>
                <w:rPr>
                  <w:rFonts w:ascii="Cambria Math" w:hAnsi="Cambria Math"/>
                  <w:rPrChange w:id="1890" w:author="L-B" w:date="2018-10-18T03:40:00Z">
                    <w:rPr>
                      <w:rFonts w:ascii="Cambria Math" w:hAnsi="Cambria Math"/>
                    </w:rPr>
                  </w:rPrChange>
                </w:rPr>
                <m:t>D</m:t>
              </m:r>
            </m:e>
            <m:sub>
              <m:r>
                <w:rPr>
                  <w:rFonts w:ascii="Cambria Math" w:hAnsi="Cambria Math"/>
                  <w:rPrChange w:id="1891" w:author="L-B" w:date="2018-10-18T03:40:00Z">
                    <w:rPr>
                      <w:rFonts w:ascii="Cambria Math" w:hAnsi="Cambria Math"/>
                    </w:rPr>
                  </w:rPrChange>
                </w:rPr>
                <m:t>max</m:t>
              </m:r>
            </m:sub>
          </m:sSub>
        </m:oMath>
        <w:r w:rsidRPr="0088310C">
          <w:t xml:space="preserve"> </w:t>
        </w:r>
      </w:ins>
      <w:ins w:id="1892" w:author="L-B" w:date="2018-10-18T06:40:00Z">
        <w:r w:rsidR="00D36D9F">
          <w:t xml:space="preserve">, </w:t>
        </w:r>
      </w:ins>
      <w:ins w:id="1893" w:author="ceres PC" w:date="2018-10-17T10:22:00Z">
        <w:del w:id="1894" w:author="L-B" w:date="2018-10-18T06:40:00Z">
          <w:r w:rsidRPr="0088310C" w:rsidDel="00D36D9F">
            <w:delText xml:space="preserve">for </w:delText>
          </w:r>
        </w:del>
        <w:r w:rsidRPr="0088310C">
          <w:t>only 50% of the time</w:t>
        </w:r>
        <w:del w:id="1895" w:author="L-B" w:date="2018-10-18T06:39:00Z">
          <w:r w:rsidRPr="0088310C" w:rsidDel="00D36D9F">
            <w:delText xml:space="preserve"> as well</w:delText>
          </w:r>
        </w:del>
        <w:r w:rsidRPr="0088310C">
          <w:t>.</w:t>
        </w:r>
      </w:ins>
    </w:p>
    <w:p w14:paraId="411FA68D" w14:textId="77777777" w:rsidR="00F640EC" w:rsidRPr="0088310C" w:rsidRDefault="00F640EC" w:rsidP="00F640EC">
      <w:pPr>
        <w:pStyle w:val="BodyText"/>
        <w:jc w:val="center"/>
        <w:rPr>
          <w:ins w:id="1896" w:author="ceres PC" w:date="2018-10-17T10:22:00Z"/>
        </w:rPr>
      </w:pPr>
      <w:ins w:id="1897" w:author="ceres PC" w:date="2018-10-17T10:22:00Z">
        <w:r w:rsidRPr="0088310C">
          <w:rPr>
            <w:noProof/>
            <w:lang w:eastAsia="en-IE"/>
            <w:rPrChange w:id="1898" w:author="L-B" w:date="2018-10-18T03:40:00Z">
              <w:rPr>
                <w:noProof/>
                <w:lang w:val="en-IE" w:eastAsia="en-IE"/>
              </w:rPr>
            </w:rPrChange>
          </w:rPr>
          <w:lastRenderedPageBreak/>
          <w:drawing>
            <wp:inline distT="0" distB="0" distL="0" distR="0" wp14:anchorId="6DE93A03" wp14:editId="27636560">
              <wp:extent cx="3600000" cy="4582800"/>
              <wp:effectExtent l="0" t="0" r="635" b="8255"/>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00000" cy="4582800"/>
                      </a:xfrm>
                      <a:prstGeom prst="rect">
                        <a:avLst/>
                      </a:prstGeom>
                      <a:noFill/>
                      <a:ln>
                        <a:noFill/>
                      </a:ln>
                    </pic:spPr>
                  </pic:pic>
                </a:graphicData>
              </a:graphic>
            </wp:inline>
          </w:drawing>
        </w:r>
      </w:ins>
    </w:p>
    <w:p w14:paraId="764540F7" w14:textId="77777777" w:rsidR="00F640EC" w:rsidRPr="0088310C" w:rsidRDefault="00F640EC" w:rsidP="00F640EC">
      <w:pPr>
        <w:pStyle w:val="Caption"/>
        <w:rPr>
          <w:ins w:id="1899" w:author="ceres PC" w:date="2018-10-17T10:22:00Z"/>
        </w:rPr>
      </w:pPr>
      <w:bookmarkStart w:id="1900" w:name="_Toc527535381"/>
      <w:ins w:id="1901" w:author="ceres PC" w:date="2018-10-17T10:22:00Z">
        <w:r w:rsidRPr="0088310C">
          <w:t xml:space="preserve">Figure </w:t>
        </w:r>
        <w:r w:rsidRPr="0088310C">
          <w:rPr>
            <w:rPrChange w:id="1902" w:author="L-B" w:date="2018-10-18T03:40:00Z">
              <w:rPr/>
            </w:rPrChange>
          </w:rPr>
          <w:fldChar w:fldCharType="begin"/>
        </w:r>
        <w:r w:rsidRPr="0088310C">
          <w:instrText xml:space="preserve"> SEQ Figure \* ARABIC </w:instrText>
        </w:r>
        <w:r w:rsidRPr="0088310C">
          <w:rPr>
            <w:rPrChange w:id="1903" w:author="L-B" w:date="2018-10-18T03:40:00Z">
              <w:rPr/>
            </w:rPrChange>
          </w:rPr>
          <w:fldChar w:fldCharType="separate"/>
        </w:r>
        <w:r w:rsidRPr="0088310C">
          <w:rPr>
            <w:noProof/>
          </w:rPr>
          <w:t>5</w:t>
        </w:r>
        <w:r w:rsidRPr="0088310C">
          <w:rPr>
            <w:rPrChange w:id="1904" w:author="L-B" w:date="2018-10-18T03:40:00Z">
              <w:rPr/>
            </w:rPrChange>
          </w:rPr>
          <w:fldChar w:fldCharType="end"/>
        </w:r>
        <w:r w:rsidRPr="0088310C">
          <w:t xml:space="preserve"> Relative frequency of meteorological visibility (Example</w:t>
        </w:r>
        <w:proofErr w:type="gramStart"/>
        <w:r w:rsidRPr="0088310C">
          <w:t>1 )</w:t>
        </w:r>
        <w:bookmarkEnd w:id="1900"/>
        <w:proofErr w:type="gramEnd"/>
      </w:ins>
    </w:p>
    <w:p w14:paraId="59DA4A73" w14:textId="77777777" w:rsidR="00F640EC" w:rsidRPr="0088310C" w:rsidRDefault="00F640EC" w:rsidP="00F640EC">
      <w:pPr>
        <w:rPr>
          <w:ins w:id="1905" w:author="ceres PC" w:date="2018-10-17T10:22:00Z"/>
        </w:rPr>
      </w:pPr>
    </w:p>
    <w:p w14:paraId="26670E65" w14:textId="77777777" w:rsidR="00F640EC" w:rsidRPr="0088310C" w:rsidRDefault="00F640EC" w:rsidP="00F640EC">
      <w:pPr>
        <w:pStyle w:val="BodyText"/>
        <w:rPr>
          <w:ins w:id="1906" w:author="ceres PC" w:date="2018-10-17T10:22:00Z"/>
          <w:rFonts w:eastAsiaTheme="minorEastAsia"/>
        </w:rPr>
      </w:pPr>
      <w:ins w:id="1907" w:author="ceres PC" w:date="2018-10-17T10:22:00Z">
        <w:r w:rsidRPr="0088310C">
          <w:t xml:space="preserve">To improve this the minimum visibility </w:t>
        </w:r>
        <m:oMath>
          <m:sSub>
            <m:sSubPr>
              <m:ctrlPr>
                <w:rPr>
                  <w:rFonts w:ascii="Cambria Math" w:hAnsi="Cambria Math"/>
                  <w:i/>
                </w:rPr>
              </m:ctrlPr>
            </m:sSubPr>
            <m:e>
              <m:r>
                <w:rPr>
                  <w:rFonts w:ascii="Cambria Math" w:hAnsi="Cambria Math"/>
                  <w:rPrChange w:id="1908" w:author="L-B" w:date="2018-10-18T03:40:00Z">
                    <w:rPr>
                      <w:rFonts w:ascii="Cambria Math" w:hAnsi="Cambria Math"/>
                    </w:rPr>
                  </w:rPrChange>
                </w:rPr>
                <m:t>V</m:t>
              </m:r>
            </m:e>
            <m:sub>
              <m:r>
                <w:rPr>
                  <w:rFonts w:ascii="Cambria Math" w:hAnsi="Cambria Math"/>
                  <w:rPrChange w:id="1909" w:author="L-B" w:date="2018-10-18T03:40:00Z">
                    <w:rPr>
                      <w:rFonts w:ascii="Cambria Math" w:hAnsi="Cambria Math"/>
                    </w:rPr>
                  </w:rPrChange>
                </w:rPr>
                <m:t>min</m:t>
              </m:r>
            </m:sub>
          </m:sSub>
        </m:oMath>
        <w:r w:rsidRPr="0088310C">
          <w:t xml:space="preserve"> for intensity calculation is lowered. If the light should be visible for 75% of the time  </w:t>
        </w:r>
        <m:oMath>
          <m:sSub>
            <m:sSubPr>
              <m:ctrlPr>
                <w:rPr>
                  <w:rFonts w:ascii="Cambria Math" w:hAnsi="Cambria Math"/>
                  <w:i/>
                </w:rPr>
              </m:ctrlPr>
            </m:sSubPr>
            <m:e>
              <m:r>
                <w:rPr>
                  <w:rFonts w:ascii="Cambria Math" w:hAnsi="Cambria Math"/>
                  <w:rPrChange w:id="1910" w:author="L-B" w:date="2018-10-18T03:40:00Z">
                    <w:rPr>
                      <w:rFonts w:ascii="Cambria Math" w:hAnsi="Cambria Math"/>
                    </w:rPr>
                  </w:rPrChange>
                </w:rPr>
                <m:t>V</m:t>
              </m:r>
            </m:e>
            <m:sub>
              <m:r>
                <w:rPr>
                  <w:rFonts w:ascii="Cambria Math" w:hAnsi="Cambria Math"/>
                  <w:rPrChange w:id="1911" w:author="L-B" w:date="2018-10-18T03:40:00Z">
                    <w:rPr>
                      <w:rFonts w:ascii="Cambria Math" w:hAnsi="Cambria Math"/>
                    </w:rPr>
                  </w:rPrChange>
                </w:rPr>
                <m:t>min</m:t>
              </m:r>
            </m:sub>
          </m:sSub>
        </m:oMath>
        <w:r w:rsidRPr="0088310C">
          <w:t xml:space="preserve"> should be approx. 4.3 M (pos. 2) and for 85% </w:t>
        </w:r>
        <m:oMath>
          <m:sSub>
            <m:sSubPr>
              <m:ctrlPr>
                <w:rPr>
                  <w:rFonts w:ascii="Cambria Math" w:hAnsi="Cambria Math"/>
                  <w:i/>
                </w:rPr>
              </m:ctrlPr>
            </m:sSubPr>
            <m:e>
              <m:r>
                <w:rPr>
                  <w:rFonts w:ascii="Cambria Math" w:hAnsi="Cambria Math"/>
                  <w:rPrChange w:id="1912" w:author="L-B" w:date="2018-10-18T03:40:00Z">
                    <w:rPr>
                      <w:rFonts w:ascii="Cambria Math" w:hAnsi="Cambria Math"/>
                    </w:rPr>
                  </w:rPrChange>
                </w:rPr>
                <m:t>V</m:t>
              </m:r>
            </m:e>
            <m:sub>
              <m:r>
                <w:rPr>
                  <w:rFonts w:ascii="Cambria Math" w:hAnsi="Cambria Math"/>
                  <w:rPrChange w:id="1913" w:author="L-B" w:date="2018-10-18T03:40:00Z">
                    <w:rPr>
                      <w:rFonts w:ascii="Cambria Math" w:hAnsi="Cambria Math"/>
                    </w:rPr>
                  </w:rPrChange>
                </w:rPr>
                <m:t>min</m:t>
              </m:r>
            </m:sub>
          </m:sSub>
        </m:oMath>
        <w:r w:rsidRPr="0088310C">
          <w:rPr>
            <w:rFonts w:eastAsiaTheme="minorEastAsia"/>
          </w:rPr>
          <w:t xml:space="preserve"> is approx. 2.3 M (pos. 3).</w:t>
        </w:r>
      </w:ins>
    </w:p>
    <w:p w14:paraId="5AA012C1" w14:textId="77777777" w:rsidR="00F640EC" w:rsidRPr="0088310C" w:rsidRDefault="00F640EC" w:rsidP="00F640EC">
      <w:pPr>
        <w:pStyle w:val="Caption"/>
        <w:keepNext/>
        <w:rPr>
          <w:ins w:id="1914" w:author="ceres PC" w:date="2018-10-17T10:22:00Z"/>
        </w:rPr>
      </w:pPr>
      <w:bookmarkStart w:id="1915" w:name="_Toc527535374"/>
      <w:ins w:id="1916" w:author="ceres PC" w:date="2018-10-17T10:22:00Z">
        <w:r w:rsidRPr="0088310C">
          <w:t xml:space="preserve">Table </w:t>
        </w:r>
        <w:r w:rsidRPr="0088310C">
          <w:rPr>
            <w:rPrChange w:id="1917" w:author="L-B" w:date="2018-10-18T03:40:00Z">
              <w:rPr/>
            </w:rPrChange>
          </w:rPr>
          <w:fldChar w:fldCharType="begin"/>
        </w:r>
        <w:r w:rsidRPr="0088310C">
          <w:instrText xml:space="preserve"> SEQ Table \* ARABIC </w:instrText>
        </w:r>
        <w:r w:rsidRPr="0088310C">
          <w:rPr>
            <w:rPrChange w:id="1918" w:author="L-B" w:date="2018-10-18T03:40:00Z">
              <w:rPr/>
            </w:rPrChange>
          </w:rPr>
          <w:fldChar w:fldCharType="separate"/>
        </w:r>
        <w:r w:rsidRPr="0088310C">
          <w:rPr>
            <w:noProof/>
          </w:rPr>
          <w:t>3</w:t>
        </w:r>
        <w:r w:rsidRPr="0088310C">
          <w:rPr>
            <w:rPrChange w:id="1919" w:author="L-B" w:date="2018-10-18T03:40:00Z">
              <w:rPr/>
            </w:rPrChange>
          </w:rPr>
          <w:fldChar w:fldCharType="end"/>
        </w:r>
        <w:r w:rsidRPr="0088310C">
          <w:t xml:space="preserve"> Relative frequency of meteorological visibility (Example 2)</w:t>
        </w:r>
        <w:bookmarkEnd w:id="1915"/>
      </w:ins>
    </w:p>
    <w:p w14:paraId="49FC5CB1" w14:textId="77777777" w:rsidR="00F640EC" w:rsidRPr="0088310C" w:rsidRDefault="00F640EC" w:rsidP="00F640EC">
      <w:pPr>
        <w:rPr>
          <w:ins w:id="1920" w:author="ceres PC" w:date="2018-10-17T10:22:00Z"/>
        </w:rPr>
      </w:pPr>
    </w:p>
    <w:tbl>
      <w:tblPr>
        <w:tblStyle w:val="TableGrid"/>
        <w:tblW w:w="0" w:type="auto"/>
        <w:tblLook w:val="04A0" w:firstRow="1" w:lastRow="0" w:firstColumn="1" w:lastColumn="0" w:noHBand="0" w:noVBand="1"/>
      </w:tblPr>
      <w:tblGrid>
        <w:gridCol w:w="3397"/>
        <w:gridCol w:w="3399"/>
        <w:gridCol w:w="3399"/>
      </w:tblGrid>
      <w:tr w:rsidR="00F640EC" w:rsidRPr="0088310C" w14:paraId="59C4C8DD" w14:textId="77777777" w:rsidTr="00B86A68">
        <w:trPr>
          <w:ins w:id="1921" w:author="ceres PC" w:date="2018-10-17T10:22:00Z"/>
        </w:trPr>
        <w:tc>
          <w:tcPr>
            <w:tcW w:w="10421" w:type="dxa"/>
            <w:gridSpan w:val="3"/>
          </w:tcPr>
          <w:p w14:paraId="717CBF53" w14:textId="77777777" w:rsidR="00F640EC" w:rsidRPr="0088310C" w:rsidRDefault="00F640EC" w:rsidP="00B86A68">
            <w:pPr>
              <w:pStyle w:val="BodyText"/>
              <w:rPr>
                <w:ins w:id="1922" w:author="ceres PC" w:date="2018-10-17T10:22:00Z"/>
              </w:rPr>
            </w:pPr>
            <w:ins w:id="1923" w:author="ceres PC" w:date="2018-10-17T10:22:00Z">
              <w:r w:rsidRPr="0088310C">
                <w:t xml:space="preserve">Visibility (Spain) </w:t>
              </w:r>
            </w:ins>
          </w:p>
        </w:tc>
      </w:tr>
      <w:tr w:rsidR="00F640EC" w:rsidRPr="0088310C" w14:paraId="1F4AC147" w14:textId="77777777" w:rsidTr="00B86A68">
        <w:trPr>
          <w:trHeight w:val="255"/>
          <w:ins w:id="1924" w:author="ceres PC" w:date="2018-10-17T10:22:00Z"/>
        </w:trPr>
        <w:tc>
          <w:tcPr>
            <w:tcW w:w="3473" w:type="dxa"/>
            <w:noWrap/>
            <w:hideMark/>
          </w:tcPr>
          <w:p w14:paraId="6D5AADE9" w14:textId="77777777" w:rsidR="00F640EC" w:rsidRPr="0088310C" w:rsidRDefault="00F640EC" w:rsidP="00B86A68">
            <w:pPr>
              <w:pStyle w:val="BodyText"/>
              <w:jc w:val="center"/>
              <w:rPr>
                <w:ins w:id="1925" w:author="ceres PC" w:date="2018-10-17T10:22:00Z"/>
              </w:rPr>
            </w:pPr>
            <w:ins w:id="1926" w:author="ceres PC" w:date="2018-10-17T10:22:00Z">
              <w:r w:rsidRPr="0088310C">
                <w:t>PLACE</w:t>
              </w:r>
            </w:ins>
          </w:p>
        </w:tc>
        <w:tc>
          <w:tcPr>
            <w:tcW w:w="3474" w:type="dxa"/>
            <w:noWrap/>
            <w:hideMark/>
          </w:tcPr>
          <w:p w14:paraId="4ACEA580" w14:textId="77777777" w:rsidR="00F640EC" w:rsidRPr="0088310C" w:rsidRDefault="00F640EC" w:rsidP="00B86A68">
            <w:pPr>
              <w:pStyle w:val="BodyText"/>
              <w:jc w:val="center"/>
              <w:rPr>
                <w:ins w:id="1927" w:author="ceres PC" w:date="2018-10-17T10:22:00Z"/>
              </w:rPr>
            </w:pPr>
            <w:ins w:id="1928" w:author="ceres PC" w:date="2018-10-17T10:22:00Z">
              <w:r w:rsidRPr="0088310C">
                <w:t>&gt;70% days per year (M)</w:t>
              </w:r>
            </w:ins>
          </w:p>
        </w:tc>
        <w:tc>
          <w:tcPr>
            <w:tcW w:w="3474" w:type="dxa"/>
            <w:noWrap/>
            <w:hideMark/>
          </w:tcPr>
          <w:p w14:paraId="74B00207" w14:textId="77777777" w:rsidR="00F640EC" w:rsidRPr="0088310C" w:rsidRDefault="00F640EC" w:rsidP="00B86A68">
            <w:pPr>
              <w:pStyle w:val="BodyText"/>
              <w:jc w:val="center"/>
              <w:rPr>
                <w:ins w:id="1929" w:author="ceres PC" w:date="2018-10-17T10:22:00Z"/>
              </w:rPr>
            </w:pPr>
            <w:ins w:id="1930" w:author="ceres PC" w:date="2018-10-17T10:22:00Z">
              <w:r w:rsidRPr="0088310C">
                <w:t>&gt;90% days per year (M)</w:t>
              </w:r>
            </w:ins>
          </w:p>
        </w:tc>
      </w:tr>
      <w:tr w:rsidR="00F640EC" w:rsidRPr="0088310C" w14:paraId="0472A01B" w14:textId="77777777" w:rsidTr="00B86A68">
        <w:trPr>
          <w:trHeight w:val="255"/>
          <w:ins w:id="1931" w:author="ceres PC" w:date="2018-10-17T10:22:00Z"/>
        </w:trPr>
        <w:tc>
          <w:tcPr>
            <w:tcW w:w="3473" w:type="dxa"/>
            <w:noWrap/>
            <w:hideMark/>
          </w:tcPr>
          <w:p w14:paraId="11E588A7" w14:textId="77777777" w:rsidR="00F640EC" w:rsidRPr="0088310C" w:rsidRDefault="00F640EC" w:rsidP="00B86A68">
            <w:pPr>
              <w:pStyle w:val="BodyText"/>
              <w:jc w:val="center"/>
              <w:rPr>
                <w:ins w:id="1932" w:author="ceres PC" w:date="2018-10-17T10:22:00Z"/>
              </w:rPr>
            </w:pPr>
            <w:proofErr w:type="spellStart"/>
            <w:ins w:id="1933" w:author="ceres PC" w:date="2018-10-17T10:22:00Z">
              <w:r w:rsidRPr="0088310C">
                <w:t>Cantabric</w:t>
              </w:r>
              <w:proofErr w:type="spellEnd"/>
              <w:r w:rsidRPr="0088310C">
                <w:t xml:space="preserve"> coast and Galicia</w:t>
              </w:r>
            </w:ins>
          </w:p>
        </w:tc>
        <w:tc>
          <w:tcPr>
            <w:tcW w:w="3474" w:type="dxa"/>
            <w:noWrap/>
            <w:hideMark/>
          </w:tcPr>
          <w:p w14:paraId="2DB82990" w14:textId="77777777" w:rsidR="00F640EC" w:rsidRPr="0088310C" w:rsidRDefault="00F640EC" w:rsidP="00B86A68">
            <w:pPr>
              <w:pStyle w:val="BodyText"/>
              <w:jc w:val="center"/>
              <w:rPr>
                <w:ins w:id="1934" w:author="ceres PC" w:date="2018-10-17T10:22:00Z"/>
              </w:rPr>
            </w:pPr>
            <w:ins w:id="1935" w:author="ceres PC" w:date="2018-10-17T10:22:00Z">
              <w:r w:rsidRPr="0088310C">
                <w:t>6.2</w:t>
              </w:r>
            </w:ins>
          </w:p>
        </w:tc>
        <w:tc>
          <w:tcPr>
            <w:tcW w:w="3474" w:type="dxa"/>
            <w:noWrap/>
            <w:hideMark/>
          </w:tcPr>
          <w:p w14:paraId="0D1F4A50" w14:textId="77777777" w:rsidR="00F640EC" w:rsidRPr="0088310C" w:rsidRDefault="00F640EC" w:rsidP="00B86A68">
            <w:pPr>
              <w:pStyle w:val="BodyText"/>
              <w:jc w:val="center"/>
              <w:rPr>
                <w:ins w:id="1936" w:author="ceres PC" w:date="2018-10-17T10:22:00Z"/>
              </w:rPr>
            </w:pPr>
            <w:ins w:id="1937" w:author="ceres PC" w:date="2018-10-17T10:22:00Z">
              <w:r w:rsidRPr="0088310C">
                <w:t>3.9</w:t>
              </w:r>
            </w:ins>
          </w:p>
        </w:tc>
      </w:tr>
      <w:tr w:rsidR="00F640EC" w:rsidRPr="0088310C" w14:paraId="10CBBD27" w14:textId="77777777" w:rsidTr="00B86A68">
        <w:trPr>
          <w:trHeight w:val="255"/>
          <w:ins w:id="1938" w:author="ceres PC" w:date="2018-10-17T10:22:00Z"/>
        </w:trPr>
        <w:tc>
          <w:tcPr>
            <w:tcW w:w="3473" w:type="dxa"/>
            <w:noWrap/>
            <w:hideMark/>
          </w:tcPr>
          <w:p w14:paraId="3C74D266" w14:textId="77777777" w:rsidR="00F640EC" w:rsidRPr="0088310C" w:rsidRDefault="00F640EC" w:rsidP="00B86A68">
            <w:pPr>
              <w:pStyle w:val="BodyText"/>
              <w:jc w:val="center"/>
              <w:rPr>
                <w:ins w:id="1939" w:author="ceres PC" w:date="2018-10-17T10:22:00Z"/>
              </w:rPr>
            </w:pPr>
            <w:ins w:id="1940" w:author="ceres PC" w:date="2018-10-17T10:22:00Z">
              <w:r w:rsidRPr="0088310C">
                <w:t>Huelva - Cadiz</w:t>
              </w:r>
            </w:ins>
          </w:p>
        </w:tc>
        <w:tc>
          <w:tcPr>
            <w:tcW w:w="3474" w:type="dxa"/>
            <w:noWrap/>
            <w:hideMark/>
          </w:tcPr>
          <w:p w14:paraId="68B85B6F" w14:textId="77777777" w:rsidR="00F640EC" w:rsidRPr="0088310C" w:rsidRDefault="00F640EC" w:rsidP="00B86A68">
            <w:pPr>
              <w:pStyle w:val="BodyText"/>
              <w:jc w:val="center"/>
              <w:rPr>
                <w:ins w:id="1941" w:author="ceres PC" w:date="2018-10-17T10:22:00Z"/>
              </w:rPr>
            </w:pPr>
            <w:ins w:id="1942" w:author="ceres PC" w:date="2018-10-17T10:22:00Z">
              <w:r w:rsidRPr="0088310C">
                <w:t>7.5</w:t>
              </w:r>
            </w:ins>
          </w:p>
        </w:tc>
        <w:tc>
          <w:tcPr>
            <w:tcW w:w="3474" w:type="dxa"/>
            <w:noWrap/>
            <w:hideMark/>
          </w:tcPr>
          <w:p w14:paraId="03989D00" w14:textId="77777777" w:rsidR="00F640EC" w:rsidRPr="0088310C" w:rsidRDefault="00F640EC" w:rsidP="00B86A68">
            <w:pPr>
              <w:pStyle w:val="BodyText"/>
              <w:jc w:val="center"/>
              <w:rPr>
                <w:ins w:id="1943" w:author="ceres PC" w:date="2018-10-17T10:22:00Z"/>
              </w:rPr>
            </w:pPr>
            <w:ins w:id="1944" w:author="ceres PC" w:date="2018-10-17T10:22:00Z">
              <w:r w:rsidRPr="0088310C">
                <w:t>5.2</w:t>
              </w:r>
            </w:ins>
          </w:p>
        </w:tc>
      </w:tr>
      <w:tr w:rsidR="00F640EC" w:rsidRPr="0088310C" w14:paraId="476B965D" w14:textId="77777777" w:rsidTr="00B86A68">
        <w:trPr>
          <w:trHeight w:val="255"/>
          <w:ins w:id="1945" w:author="ceres PC" w:date="2018-10-17T10:22:00Z"/>
        </w:trPr>
        <w:tc>
          <w:tcPr>
            <w:tcW w:w="3473" w:type="dxa"/>
            <w:noWrap/>
            <w:hideMark/>
          </w:tcPr>
          <w:p w14:paraId="732444D3" w14:textId="77777777" w:rsidR="00F640EC" w:rsidRPr="0088310C" w:rsidRDefault="00F640EC" w:rsidP="00B86A68">
            <w:pPr>
              <w:pStyle w:val="BodyText"/>
              <w:jc w:val="center"/>
              <w:rPr>
                <w:ins w:id="1946" w:author="ceres PC" w:date="2018-10-17T10:22:00Z"/>
              </w:rPr>
            </w:pPr>
            <w:ins w:id="1947" w:author="ceres PC" w:date="2018-10-17T10:22:00Z">
              <w:r w:rsidRPr="0088310C">
                <w:t>Ceuta</w:t>
              </w:r>
            </w:ins>
          </w:p>
        </w:tc>
        <w:tc>
          <w:tcPr>
            <w:tcW w:w="3474" w:type="dxa"/>
            <w:noWrap/>
            <w:hideMark/>
          </w:tcPr>
          <w:p w14:paraId="517153AE" w14:textId="77777777" w:rsidR="00F640EC" w:rsidRPr="0088310C" w:rsidRDefault="00F640EC" w:rsidP="00B86A68">
            <w:pPr>
              <w:pStyle w:val="BodyText"/>
              <w:jc w:val="center"/>
              <w:rPr>
                <w:ins w:id="1948" w:author="ceres PC" w:date="2018-10-17T10:22:00Z"/>
              </w:rPr>
            </w:pPr>
            <w:ins w:id="1949" w:author="ceres PC" w:date="2018-10-17T10:22:00Z">
              <w:r w:rsidRPr="0088310C">
                <w:t>5.8</w:t>
              </w:r>
            </w:ins>
          </w:p>
        </w:tc>
        <w:tc>
          <w:tcPr>
            <w:tcW w:w="3474" w:type="dxa"/>
            <w:noWrap/>
            <w:hideMark/>
          </w:tcPr>
          <w:p w14:paraId="03A40BF6" w14:textId="77777777" w:rsidR="00F640EC" w:rsidRPr="0088310C" w:rsidRDefault="00F640EC" w:rsidP="00B86A68">
            <w:pPr>
              <w:pStyle w:val="BodyText"/>
              <w:jc w:val="center"/>
              <w:rPr>
                <w:ins w:id="1950" w:author="ceres PC" w:date="2018-10-17T10:22:00Z"/>
              </w:rPr>
            </w:pPr>
            <w:ins w:id="1951" w:author="ceres PC" w:date="2018-10-17T10:22:00Z">
              <w:r w:rsidRPr="0088310C">
                <w:t>3.8</w:t>
              </w:r>
            </w:ins>
          </w:p>
        </w:tc>
      </w:tr>
      <w:tr w:rsidR="00F640EC" w:rsidRPr="0088310C" w14:paraId="1DADD726" w14:textId="77777777" w:rsidTr="00B86A68">
        <w:trPr>
          <w:trHeight w:val="255"/>
          <w:ins w:id="1952" w:author="ceres PC" w:date="2018-10-17T10:22:00Z"/>
        </w:trPr>
        <w:tc>
          <w:tcPr>
            <w:tcW w:w="3473" w:type="dxa"/>
            <w:noWrap/>
            <w:hideMark/>
          </w:tcPr>
          <w:p w14:paraId="057437E5" w14:textId="77777777" w:rsidR="00F640EC" w:rsidRPr="0088310C" w:rsidRDefault="00F640EC" w:rsidP="00B86A68">
            <w:pPr>
              <w:pStyle w:val="BodyText"/>
              <w:jc w:val="center"/>
              <w:rPr>
                <w:ins w:id="1953" w:author="ceres PC" w:date="2018-10-17T10:22:00Z"/>
                <w:rPrChange w:id="1954" w:author="L-B" w:date="2018-10-18T03:40:00Z">
                  <w:rPr>
                    <w:ins w:id="1955" w:author="ceres PC" w:date="2018-10-17T10:22:00Z"/>
                    <w:lang w:val="en-US"/>
                  </w:rPr>
                </w:rPrChange>
              </w:rPr>
            </w:pPr>
            <w:ins w:id="1956" w:author="ceres PC" w:date="2018-10-17T10:22:00Z">
              <w:r w:rsidRPr="0088310C">
                <w:rPr>
                  <w:rPrChange w:id="1957" w:author="L-B" w:date="2018-10-18T03:40:00Z">
                    <w:rPr>
                      <w:lang w:val="en-US"/>
                    </w:rPr>
                  </w:rPrChange>
                </w:rPr>
                <w:t xml:space="preserve">Mediterranean coast- and </w:t>
              </w:r>
              <w:proofErr w:type="spellStart"/>
              <w:r w:rsidRPr="0088310C">
                <w:rPr>
                  <w:rPrChange w:id="1958" w:author="L-B" w:date="2018-10-18T03:40:00Z">
                    <w:rPr>
                      <w:lang w:val="en-US"/>
                    </w:rPr>
                  </w:rPrChange>
                </w:rPr>
                <w:t>Balear</w:t>
              </w:r>
              <w:proofErr w:type="spellEnd"/>
              <w:r w:rsidRPr="0088310C">
                <w:rPr>
                  <w:rPrChange w:id="1959" w:author="L-B" w:date="2018-10-18T03:40:00Z">
                    <w:rPr>
                      <w:lang w:val="en-US"/>
                    </w:rPr>
                  </w:rPrChange>
                </w:rPr>
                <w:t xml:space="preserve"> islands</w:t>
              </w:r>
            </w:ins>
          </w:p>
        </w:tc>
        <w:tc>
          <w:tcPr>
            <w:tcW w:w="3474" w:type="dxa"/>
            <w:noWrap/>
            <w:hideMark/>
          </w:tcPr>
          <w:p w14:paraId="5690F1F4" w14:textId="77777777" w:rsidR="00F640EC" w:rsidRPr="0088310C" w:rsidRDefault="00F640EC" w:rsidP="00B86A68">
            <w:pPr>
              <w:pStyle w:val="BodyText"/>
              <w:jc w:val="center"/>
              <w:rPr>
                <w:ins w:id="1960" w:author="ceres PC" w:date="2018-10-17T10:22:00Z"/>
              </w:rPr>
            </w:pPr>
            <w:ins w:id="1961" w:author="ceres PC" w:date="2018-10-17T10:22:00Z">
              <w:r w:rsidRPr="0088310C">
                <w:t>8.2</w:t>
              </w:r>
            </w:ins>
          </w:p>
        </w:tc>
        <w:tc>
          <w:tcPr>
            <w:tcW w:w="3474" w:type="dxa"/>
            <w:noWrap/>
            <w:hideMark/>
          </w:tcPr>
          <w:p w14:paraId="119F0C76" w14:textId="77777777" w:rsidR="00F640EC" w:rsidRPr="0088310C" w:rsidRDefault="00F640EC" w:rsidP="00B86A68">
            <w:pPr>
              <w:pStyle w:val="BodyText"/>
              <w:jc w:val="center"/>
              <w:rPr>
                <w:ins w:id="1962" w:author="ceres PC" w:date="2018-10-17T10:22:00Z"/>
              </w:rPr>
            </w:pPr>
            <w:ins w:id="1963" w:author="ceres PC" w:date="2018-10-17T10:22:00Z">
              <w:r w:rsidRPr="0088310C">
                <w:t>5.8</w:t>
              </w:r>
            </w:ins>
          </w:p>
        </w:tc>
      </w:tr>
      <w:tr w:rsidR="00F640EC" w:rsidRPr="0088310C" w14:paraId="0BB893AF" w14:textId="77777777" w:rsidTr="00B86A68">
        <w:trPr>
          <w:trHeight w:val="270"/>
          <w:ins w:id="1964" w:author="ceres PC" w:date="2018-10-17T10:22:00Z"/>
        </w:trPr>
        <w:tc>
          <w:tcPr>
            <w:tcW w:w="3473" w:type="dxa"/>
            <w:noWrap/>
            <w:hideMark/>
          </w:tcPr>
          <w:p w14:paraId="31237CD6" w14:textId="77777777" w:rsidR="00F640EC" w:rsidRPr="0088310C" w:rsidRDefault="00F640EC" w:rsidP="00B86A68">
            <w:pPr>
              <w:pStyle w:val="BodyText"/>
              <w:jc w:val="center"/>
              <w:rPr>
                <w:ins w:id="1965" w:author="ceres PC" w:date="2018-10-17T10:22:00Z"/>
              </w:rPr>
            </w:pPr>
            <w:proofErr w:type="gramStart"/>
            <w:ins w:id="1966" w:author="ceres PC" w:date="2018-10-17T10:22:00Z">
              <w:r w:rsidRPr="0088310C">
                <w:t>Canary islands</w:t>
              </w:r>
              <w:proofErr w:type="gramEnd"/>
            </w:ins>
          </w:p>
        </w:tc>
        <w:tc>
          <w:tcPr>
            <w:tcW w:w="3474" w:type="dxa"/>
            <w:noWrap/>
            <w:hideMark/>
          </w:tcPr>
          <w:p w14:paraId="3978E1C7" w14:textId="77777777" w:rsidR="00F640EC" w:rsidRPr="0088310C" w:rsidRDefault="00F640EC" w:rsidP="00B86A68">
            <w:pPr>
              <w:pStyle w:val="BodyText"/>
              <w:jc w:val="center"/>
              <w:rPr>
                <w:ins w:id="1967" w:author="ceres PC" w:date="2018-10-17T10:22:00Z"/>
              </w:rPr>
            </w:pPr>
            <w:ins w:id="1968" w:author="ceres PC" w:date="2018-10-17T10:22:00Z">
              <w:r w:rsidRPr="0088310C">
                <w:t>11.7</w:t>
              </w:r>
            </w:ins>
          </w:p>
        </w:tc>
        <w:tc>
          <w:tcPr>
            <w:tcW w:w="3474" w:type="dxa"/>
            <w:noWrap/>
            <w:hideMark/>
          </w:tcPr>
          <w:p w14:paraId="6D7A666F" w14:textId="77777777" w:rsidR="00F640EC" w:rsidRPr="0088310C" w:rsidRDefault="00F640EC" w:rsidP="00B86A68">
            <w:pPr>
              <w:pStyle w:val="BodyText"/>
              <w:jc w:val="center"/>
              <w:rPr>
                <w:ins w:id="1969" w:author="ceres PC" w:date="2018-10-17T10:22:00Z"/>
              </w:rPr>
            </w:pPr>
            <w:ins w:id="1970" w:author="ceres PC" w:date="2018-10-17T10:22:00Z">
              <w:r w:rsidRPr="0088310C">
                <w:t>8.5</w:t>
              </w:r>
            </w:ins>
          </w:p>
        </w:tc>
      </w:tr>
    </w:tbl>
    <w:p w14:paraId="43064EA8" w14:textId="77777777" w:rsidR="00F640EC" w:rsidRPr="0088310C" w:rsidRDefault="00F640EC" w:rsidP="00F640EC">
      <w:pPr>
        <w:pStyle w:val="BodyText"/>
        <w:rPr>
          <w:ins w:id="1971" w:author="ceres PC" w:date="2018-10-17T10:22:00Z"/>
        </w:rPr>
      </w:pPr>
    </w:p>
    <w:p w14:paraId="640451B4" w14:textId="77777777" w:rsidR="00F640EC" w:rsidRPr="0088310C" w:rsidRDefault="00F640EC" w:rsidP="00F640EC">
      <w:pPr>
        <w:pStyle w:val="Heading2"/>
        <w:rPr>
          <w:ins w:id="1972" w:author="ceres PC" w:date="2018-10-17T10:22:00Z"/>
        </w:rPr>
      </w:pPr>
      <w:bookmarkStart w:id="1973" w:name="_Toc527537032"/>
      <w:ins w:id="1974" w:author="ceres PC" w:date="2018-10-17T10:22:00Z">
        <w:r w:rsidRPr="0088310C">
          <w:t>Maximum meteorological visibility</w:t>
        </w:r>
        <w:bookmarkEnd w:id="1973"/>
      </w:ins>
    </w:p>
    <w:p w14:paraId="14BF5BF5" w14:textId="77777777" w:rsidR="00F640EC" w:rsidRPr="0088310C" w:rsidRDefault="00F640EC" w:rsidP="00F640EC">
      <w:pPr>
        <w:pStyle w:val="Heading2separationline"/>
        <w:rPr>
          <w:ins w:id="1975" w:author="ceres PC" w:date="2018-10-17T10:22:00Z"/>
        </w:rPr>
      </w:pPr>
    </w:p>
    <w:p w14:paraId="0C377942" w14:textId="77777777" w:rsidR="00F640EC" w:rsidRPr="0088310C" w:rsidRDefault="00F640EC" w:rsidP="00F640EC">
      <w:pPr>
        <w:pStyle w:val="BodyText"/>
        <w:rPr>
          <w:ins w:id="1976" w:author="ceres PC" w:date="2018-10-17T10:22:00Z"/>
        </w:rPr>
      </w:pPr>
      <w:ins w:id="1977" w:author="ceres PC" w:date="2018-10-17T10:22:00Z">
        <w:r w:rsidRPr="0088310C">
          <w:t>The maximum visibility is used to estimate glare from a near position. In a ‘worst case scenario’ this calculation should be done for a very good meteorological visibility.</w:t>
        </w:r>
      </w:ins>
    </w:p>
    <w:p w14:paraId="473395BE" w14:textId="77777777" w:rsidR="00F640EC" w:rsidRPr="0088310C" w:rsidRDefault="00A64966" w:rsidP="00F640EC">
      <w:pPr>
        <w:pStyle w:val="BodyText"/>
        <w:rPr>
          <w:ins w:id="1978" w:author="ceres PC" w:date="2018-10-17T10:22:00Z"/>
          <w:rFonts w:eastAsiaTheme="minorEastAsia"/>
        </w:rPr>
      </w:pPr>
      <m:oMath>
        <m:sSub>
          <m:sSubPr>
            <m:ctrlPr>
              <w:ins w:id="1979" w:author="ceres PC" w:date="2018-10-17T10:22:00Z">
                <w:rPr>
                  <w:rFonts w:ascii="Cambria Math" w:hAnsi="Cambria Math"/>
                  <w:i/>
                </w:rPr>
              </w:ins>
            </m:ctrlPr>
          </m:sSubPr>
          <m:e>
            <m:r>
              <w:ins w:id="1980" w:author="ceres PC" w:date="2018-10-17T10:22:00Z">
                <w:rPr>
                  <w:rFonts w:ascii="Cambria Math" w:hAnsi="Cambria Math"/>
                  <w:rPrChange w:id="1981" w:author="L-B" w:date="2018-10-18T03:40:00Z">
                    <w:rPr>
                      <w:rFonts w:ascii="Cambria Math" w:hAnsi="Cambria Math"/>
                    </w:rPr>
                  </w:rPrChange>
                </w:rPr>
                <m:t>V</m:t>
              </w:ins>
            </m:r>
          </m:e>
          <m:sub>
            <m:r>
              <w:ins w:id="1982" w:author="ceres PC" w:date="2018-10-17T10:22:00Z">
                <w:rPr>
                  <w:rFonts w:ascii="Cambria Math" w:hAnsi="Cambria Math"/>
                  <w:rPrChange w:id="1983" w:author="L-B" w:date="2018-10-18T03:40:00Z">
                    <w:rPr>
                      <w:rFonts w:ascii="Cambria Math" w:hAnsi="Cambria Math"/>
                    </w:rPr>
                  </w:rPrChange>
                </w:rPr>
                <m:t>max</m:t>
              </w:ins>
            </m:r>
          </m:sub>
        </m:sSub>
        <m:r>
          <w:ins w:id="1984" w:author="ceres PC" w:date="2018-10-17T10:22:00Z">
            <w:rPr>
              <w:rFonts w:ascii="Cambria Math" w:hAnsi="Cambria Math"/>
              <w:rPrChange w:id="1985" w:author="L-B" w:date="2018-10-18T03:40:00Z">
                <w:rPr>
                  <w:rFonts w:ascii="Cambria Math" w:hAnsi="Cambria Math"/>
                </w:rPr>
              </w:rPrChange>
            </w:rPr>
            <m:t>=20 M (=37040 m)</m:t>
          </w:ins>
        </m:r>
      </m:oMath>
      <w:ins w:id="1986" w:author="ceres PC" w:date="2018-10-17T10:22:00Z">
        <w:r w:rsidR="00F640EC" w:rsidRPr="0088310C">
          <w:rPr>
            <w:rFonts w:eastAsiaTheme="minorEastAsia"/>
          </w:rPr>
          <w:t xml:space="preserve"> is the preferred value for this </w:t>
        </w:r>
        <w:proofErr w:type="gramStart"/>
        <w:r w:rsidR="00F640EC" w:rsidRPr="0088310C">
          <w:rPr>
            <w:rFonts w:eastAsiaTheme="minorEastAsia"/>
          </w:rPr>
          <w:t>purpose.</w:t>
        </w:r>
        <w:proofErr w:type="gramEnd"/>
      </w:ins>
    </w:p>
    <w:p w14:paraId="21047FC7" w14:textId="180CD1D6" w:rsidR="00F640EC" w:rsidRPr="0088310C" w:rsidRDefault="00F640EC" w:rsidP="00F640EC">
      <w:pPr>
        <w:pStyle w:val="BodyText"/>
        <w:rPr>
          <w:ins w:id="1987" w:author="ceres PC" w:date="2018-10-17T10:45:00Z"/>
          <w:rFonts w:eastAsiaTheme="minorEastAsia"/>
        </w:rPr>
      </w:pPr>
      <w:ins w:id="1988" w:author="ceres PC" w:date="2018-10-17T10:22:00Z">
        <w:r w:rsidRPr="0088310C">
          <w:rPr>
            <w:rFonts w:eastAsiaTheme="minorEastAsia"/>
          </w:rPr>
          <w:lastRenderedPageBreak/>
          <w:t>Some administrations use ‘infinity’ instead (</w:t>
        </w:r>
        <m:oMath>
          <m:sSub>
            <m:sSubPr>
              <m:ctrlPr>
                <w:rPr>
                  <w:rFonts w:ascii="Cambria Math" w:eastAsiaTheme="minorEastAsia" w:hAnsi="Cambria Math"/>
                  <w:i/>
                </w:rPr>
              </m:ctrlPr>
            </m:sSubPr>
            <m:e>
              <m:r>
                <w:rPr>
                  <w:rFonts w:ascii="Cambria Math" w:eastAsiaTheme="minorEastAsia" w:hAnsi="Cambria Math"/>
                  <w:rPrChange w:id="1989" w:author="L-B" w:date="2018-10-18T03:40:00Z">
                    <w:rPr>
                      <w:rFonts w:ascii="Cambria Math" w:eastAsiaTheme="minorEastAsia" w:hAnsi="Cambria Math"/>
                    </w:rPr>
                  </w:rPrChange>
                </w:rPr>
                <m:t>V</m:t>
              </m:r>
            </m:e>
            <m:sub>
              <m:r>
                <w:rPr>
                  <w:rFonts w:ascii="Cambria Math" w:eastAsiaTheme="minorEastAsia" w:hAnsi="Cambria Math"/>
                  <w:rPrChange w:id="1990" w:author="L-B" w:date="2018-10-18T03:40:00Z">
                    <w:rPr>
                      <w:rFonts w:ascii="Cambria Math" w:eastAsiaTheme="minorEastAsia" w:hAnsi="Cambria Math"/>
                    </w:rPr>
                  </w:rPrChange>
                </w:rPr>
                <m:t>max</m:t>
              </m:r>
            </m:sub>
          </m:sSub>
          <m:r>
            <w:rPr>
              <w:rFonts w:ascii="Cambria Math" w:eastAsiaTheme="minorEastAsia" w:hAnsi="Cambria Math"/>
              <w:rPrChange w:id="1991" w:author="L-B" w:date="2018-10-18T03:40:00Z">
                <w:rPr>
                  <w:rFonts w:ascii="Cambria Math" w:eastAsiaTheme="minorEastAsia" w:hAnsi="Cambria Math"/>
                </w:rPr>
              </w:rPrChange>
            </w:rPr>
            <m:t>=∞</m:t>
          </m:r>
        </m:oMath>
        <w:r w:rsidRPr="0088310C">
          <w:rPr>
            <w:rFonts w:eastAsiaTheme="minorEastAsia"/>
          </w:rPr>
          <w:t xml:space="preserve">). In this case Allard’s law cannot be used, but </w:t>
        </w:r>
        <m:oMath>
          <m:r>
            <w:rPr>
              <w:rFonts w:ascii="Cambria Math" w:eastAsiaTheme="minorEastAsia" w:hAnsi="Cambria Math"/>
              <w:rPrChange w:id="1992" w:author="L-B" w:date="2018-10-18T03:40:00Z">
                <w:rPr>
                  <w:rFonts w:ascii="Cambria Math" w:eastAsiaTheme="minorEastAsia" w:hAnsi="Cambria Math"/>
                </w:rPr>
              </w:rPrChange>
            </w:rPr>
            <m:t>E</m:t>
          </m:r>
          <m:d>
            <m:dPr>
              <m:ctrlPr>
                <w:rPr>
                  <w:rFonts w:ascii="Cambria Math" w:eastAsiaTheme="minorEastAsia" w:hAnsi="Cambria Math"/>
                  <w:i/>
                </w:rPr>
              </m:ctrlPr>
            </m:dPr>
            <m:e>
              <m:r>
                <w:rPr>
                  <w:rFonts w:ascii="Cambria Math" w:eastAsiaTheme="minorEastAsia" w:hAnsi="Cambria Math"/>
                  <w:rPrChange w:id="1993" w:author="L-B" w:date="2018-10-18T03:40:00Z">
                    <w:rPr>
                      <w:rFonts w:ascii="Cambria Math" w:eastAsiaTheme="minorEastAsia" w:hAnsi="Cambria Math"/>
                    </w:rPr>
                  </w:rPrChange>
                </w:rPr>
                <m:t>d</m:t>
              </m:r>
            </m:e>
          </m:d>
          <m:r>
            <w:rPr>
              <w:rFonts w:ascii="Cambria Math" w:eastAsiaTheme="minorEastAsia" w:hAnsi="Cambria Math"/>
              <w:rPrChange w:id="1994" w:author="L-B" w:date="2018-10-18T03:40:00Z">
                <w:rPr>
                  <w:rFonts w:ascii="Cambria Math" w:eastAsiaTheme="minorEastAsia" w:hAnsi="Cambria Math"/>
                </w:rPr>
              </w:rPrChange>
            </w:rPr>
            <m:t>=</m:t>
          </m:r>
          <m:f>
            <m:fPr>
              <m:ctrlPr>
                <w:rPr>
                  <w:rFonts w:ascii="Cambria Math" w:eastAsiaTheme="minorEastAsia" w:hAnsi="Cambria Math"/>
                  <w:i/>
                </w:rPr>
              </m:ctrlPr>
            </m:fPr>
            <m:num>
              <m:r>
                <w:rPr>
                  <w:rFonts w:ascii="Cambria Math" w:eastAsiaTheme="minorEastAsia" w:hAnsi="Cambria Math"/>
                  <w:rPrChange w:id="1995" w:author="L-B" w:date="2018-10-18T03:40:00Z">
                    <w:rPr>
                      <w:rFonts w:ascii="Cambria Math" w:eastAsiaTheme="minorEastAsia" w:hAnsi="Cambria Math"/>
                    </w:rPr>
                  </w:rPrChange>
                </w:rPr>
                <m:t>I</m:t>
              </m:r>
            </m:num>
            <m:den>
              <m:sSup>
                <m:sSupPr>
                  <m:ctrlPr>
                    <w:rPr>
                      <w:rFonts w:ascii="Cambria Math" w:eastAsiaTheme="minorEastAsia" w:hAnsi="Cambria Math"/>
                      <w:i/>
                    </w:rPr>
                  </m:ctrlPr>
                </m:sSupPr>
                <m:e>
                  <m:r>
                    <w:rPr>
                      <w:rFonts w:ascii="Cambria Math" w:eastAsiaTheme="minorEastAsia" w:hAnsi="Cambria Math"/>
                      <w:rPrChange w:id="1996" w:author="L-B" w:date="2018-10-18T03:40:00Z">
                        <w:rPr>
                          <w:rFonts w:ascii="Cambria Math" w:eastAsiaTheme="minorEastAsia" w:hAnsi="Cambria Math"/>
                        </w:rPr>
                      </w:rPrChange>
                    </w:rPr>
                    <m:t>d</m:t>
                  </m:r>
                </m:e>
                <m:sup>
                  <m:r>
                    <w:rPr>
                      <w:rFonts w:ascii="Cambria Math" w:eastAsiaTheme="minorEastAsia" w:hAnsi="Cambria Math"/>
                      <w:rPrChange w:id="1997" w:author="L-B" w:date="2018-10-18T03:40:00Z">
                        <w:rPr>
                          <w:rFonts w:ascii="Cambria Math" w:eastAsiaTheme="minorEastAsia" w:hAnsi="Cambria Math"/>
                        </w:rPr>
                      </w:rPrChange>
                    </w:rPr>
                    <m:t>2</m:t>
                  </m:r>
                </m:sup>
              </m:sSup>
            </m:den>
          </m:f>
        </m:oMath>
        <w:r w:rsidRPr="0088310C">
          <w:rPr>
            <w:rFonts w:eastAsiaTheme="minorEastAsia"/>
          </w:rPr>
          <w:t>.</w:t>
        </w:r>
      </w:ins>
    </w:p>
    <w:p w14:paraId="3EDAB2BE" w14:textId="23C5AD77" w:rsidR="00431104" w:rsidRPr="0088310C" w:rsidRDefault="00431104" w:rsidP="00431104">
      <w:pPr>
        <w:pStyle w:val="Heading2"/>
        <w:rPr>
          <w:ins w:id="1998" w:author="ceres PC" w:date="2018-10-17T10:46:00Z"/>
        </w:rPr>
      </w:pPr>
      <w:bookmarkStart w:id="1999" w:name="_Toc527537033"/>
      <w:ins w:id="2000" w:author="ceres PC" w:date="2018-10-17T10:46:00Z">
        <w:r w:rsidRPr="0088310C">
          <w:t>Service condition factor</w:t>
        </w:r>
        <w:bookmarkEnd w:id="1999"/>
      </w:ins>
    </w:p>
    <w:p w14:paraId="719C7902" w14:textId="3E47FE7D" w:rsidR="00431104" w:rsidRPr="0088310C" w:rsidRDefault="00431104" w:rsidP="00431104">
      <w:pPr>
        <w:pStyle w:val="Heading2separationline"/>
        <w:rPr>
          <w:ins w:id="2001" w:author="ceres PC" w:date="2018-10-17T10:46:00Z"/>
        </w:rPr>
      </w:pPr>
    </w:p>
    <w:p w14:paraId="6AFACFEF" w14:textId="62773F50" w:rsidR="00431104" w:rsidRPr="0088310C" w:rsidRDefault="00C63ECD" w:rsidP="00431104">
      <w:pPr>
        <w:pStyle w:val="BodyText"/>
        <w:rPr>
          <w:ins w:id="2002" w:author="ceres PC" w:date="2018-10-17T10:46:00Z"/>
        </w:rPr>
      </w:pPr>
      <w:ins w:id="2003" w:author="L-B" w:date="2018-10-18T06:03:00Z">
        <w:r>
          <w:t>Alwyn</w:t>
        </w:r>
      </w:ins>
      <w:ins w:id="2004" w:author="L-B" w:date="2018-10-18T06:05:00Z">
        <w:r>
          <w:t xml:space="preserve"> + Dave</w:t>
        </w:r>
      </w:ins>
      <w:ins w:id="2005" w:author="ceres PC" w:date="2018-10-17T10:46:00Z">
        <w:del w:id="2006" w:author="L-B" w:date="2018-10-18T06:03:00Z">
          <w:r w:rsidR="00431104" w:rsidRPr="0088310C" w:rsidDel="00C63ECD">
            <w:delText>...</w:delText>
          </w:r>
        </w:del>
      </w:ins>
    </w:p>
    <w:p w14:paraId="7EE2BF00" w14:textId="0526C0EB" w:rsidR="00431104" w:rsidRPr="0088310C" w:rsidRDefault="00B544D2" w:rsidP="00431104">
      <w:pPr>
        <w:pStyle w:val="Heading2"/>
        <w:rPr>
          <w:ins w:id="2007" w:author="ceres PC" w:date="2018-10-17T10:47:00Z"/>
        </w:rPr>
      </w:pPr>
      <w:bookmarkStart w:id="2008" w:name="_Toc527537034"/>
      <w:ins w:id="2009" w:author="ceres PC" w:date="2018-10-17T10:47:00Z">
        <w:r w:rsidRPr="0088310C">
          <w:t>Flash profil</w:t>
        </w:r>
      </w:ins>
      <w:bookmarkEnd w:id="2008"/>
      <w:ins w:id="2010" w:author="ceres PC" w:date="2018-10-17T11:01:00Z">
        <w:r w:rsidR="00BE5405" w:rsidRPr="0088310C">
          <w:t>e</w:t>
        </w:r>
      </w:ins>
    </w:p>
    <w:p w14:paraId="06634B07" w14:textId="1438DE06" w:rsidR="00B544D2" w:rsidRPr="0088310C" w:rsidRDefault="00B544D2" w:rsidP="00B544D2">
      <w:pPr>
        <w:pStyle w:val="Heading2separationline"/>
        <w:rPr>
          <w:ins w:id="2011" w:author="ceres PC" w:date="2018-10-17T10:47:00Z"/>
        </w:rPr>
      </w:pPr>
    </w:p>
    <w:p w14:paraId="64AA3829" w14:textId="5291C585" w:rsidR="00B544D2" w:rsidRPr="0088310C" w:rsidRDefault="00C63ECD" w:rsidP="00B544D2">
      <w:pPr>
        <w:pStyle w:val="BodyText"/>
        <w:rPr>
          <w:ins w:id="2012" w:author="ceres PC" w:date="2018-10-17T10:47:00Z"/>
        </w:rPr>
      </w:pPr>
      <w:ins w:id="2013" w:author="L-B" w:date="2018-10-18T06:03:00Z">
        <w:r>
          <w:t>Alwyn + Dave</w:t>
        </w:r>
      </w:ins>
      <w:ins w:id="2014" w:author="ceres PC" w:date="2018-10-17T10:47:00Z">
        <w:del w:id="2015" w:author="L-B" w:date="2018-10-18T06:03:00Z">
          <w:r w:rsidR="00B544D2" w:rsidRPr="0088310C" w:rsidDel="00C63ECD">
            <w:delText>...</w:delText>
          </w:r>
        </w:del>
      </w:ins>
    </w:p>
    <w:p w14:paraId="14C01928" w14:textId="42870CB3" w:rsidR="00B544D2" w:rsidRPr="0088310C" w:rsidRDefault="00B544D2" w:rsidP="00B544D2">
      <w:pPr>
        <w:pStyle w:val="Heading2"/>
        <w:rPr>
          <w:ins w:id="2016" w:author="ceres PC" w:date="2018-10-17T10:47:00Z"/>
        </w:rPr>
      </w:pPr>
      <w:bookmarkStart w:id="2017" w:name="_Toc527537035"/>
      <w:ins w:id="2018" w:author="ceres PC" w:date="2018-10-17T10:47:00Z">
        <w:r w:rsidRPr="0088310C">
          <w:t>Glazing and Astragals</w:t>
        </w:r>
        <w:bookmarkEnd w:id="2017"/>
      </w:ins>
    </w:p>
    <w:p w14:paraId="51FEFB87" w14:textId="419AE384" w:rsidR="00B544D2" w:rsidRPr="0088310C" w:rsidRDefault="00B544D2" w:rsidP="00B544D2">
      <w:pPr>
        <w:pStyle w:val="Heading2separationline"/>
        <w:rPr>
          <w:ins w:id="2019" w:author="ceres PC" w:date="2018-10-17T10:47:00Z"/>
        </w:rPr>
      </w:pPr>
    </w:p>
    <w:p w14:paraId="6E171139" w14:textId="4E778DCC" w:rsidR="00B544D2" w:rsidRPr="0088310C" w:rsidRDefault="00C63ECD">
      <w:pPr>
        <w:pStyle w:val="BodyText"/>
        <w:rPr>
          <w:ins w:id="2020" w:author="ceres PC" w:date="2018-10-17T10:22:00Z"/>
        </w:rPr>
      </w:pPr>
      <w:ins w:id="2021" w:author="L-B" w:date="2018-10-18T06:03:00Z">
        <w:r>
          <w:t>Alwyn</w:t>
        </w:r>
      </w:ins>
      <w:ins w:id="2022" w:author="ceres PC" w:date="2018-10-17T10:47:00Z">
        <w:del w:id="2023" w:author="L-B" w:date="2018-10-18T06:03:00Z">
          <w:r w:rsidR="00B544D2" w:rsidRPr="0088310C" w:rsidDel="00C63ECD">
            <w:delText>...</w:delText>
          </w:r>
        </w:del>
      </w:ins>
    </w:p>
    <w:p w14:paraId="44A6C265" w14:textId="77777777" w:rsidR="00F640EC" w:rsidRPr="0088310C" w:rsidRDefault="00F640EC" w:rsidP="00F640EC">
      <w:pPr>
        <w:pStyle w:val="Heading1"/>
        <w:rPr>
          <w:ins w:id="2024" w:author="ceres PC" w:date="2018-10-17T10:22:00Z"/>
        </w:rPr>
      </w:pPr>
      <w:bookmarkStart w:id="2025" w:name="_Toc527537036"/>
      <w:ins w:id="2026" w:author="ceres PC" w:date="2018-10-17T10:22:00Z">
        <w:r w:rsidRPr="0088310C">
          <w:t>Rival lights</w:t>
        </w:r>
        <w:bookmarkEnd w:id="2025"/>
      </w:ins>
    </w:p>
    <w:p w14:paraId="4C7C7302" w14:textId="77777777" w:rsidR="00F640EC" w:rsidRPr="0088310C" w:rsidRDefault="00F640EC" w:rsidP="00F640EC">
      <w:pPr>
        <w:pStyle w:val="Heading1separatationline"/>
        <w:rPr>
          <w:ins w:id="2027" w:author="ceres PC" w:date="2018-10-17T10:22:00Z"/>
        </w:rPr>
      </w:pPr>
    </w:p>
    <w:p w14:paraId="5D54F728" w14:textId="6CB6C985" w:rsidR="00F640EC" w:rsidRPr="0088310C" w:rsidRDefault="00F640EC" w:rsidP="00F640EC">
      <w:pPr>
        <w:pStyle w:val="BodyText"/>
        <w:rPr>
          <w:ins w:id="2028" w:author="ceres PC" w:date="2018-10-17T10:22:00Z"/>
        </w:rPr>
      </w:pPr>
      <w:ins w:id="2029" w:author="ceres PC" w:date="2018-10-17T10:22:00Z">
        <w:r w:rsidRPr="0088310C">
          <w:t xml:space="preserve">With the calculation described in chapter </w:t>
        </w:r>
        <w:r w:rsidRPr="0088310C">
          <w:rPr>
            <w:rPrChange w:id="2030" w:author="L-B" w:date="2018-10-18T03:40:00Z">
              <w:rPr/>
            </w:rPrChange>
          </w:rPr>
          <w:fldChar w:fldCharType="begin"/>
        </w:r>
        <w:r w:rsidRPr="0088310C">
          <w:instrText xml:space="preserve"> REF _Ref459894613 \r \h  \* MERGEFORMAT </w:instrText>
        </w:r>
      </w:ins>
      <w:r w:rsidRPr="0088310C">
        <w:rPr>
          <w:rPrChange w:id="2031" w:author="L-B" w:date="2018-10-18T03:40:00Z">
            <w:rPr/>
          </w:rPrChange>
        </w:rPr>
      </w:r>
      <w:ins w:id="2032" w:author="ceres PC" w:date="2018-10-17T10:22:00Z">
        <w:r w:rsidRPr="0088310C">
          <w:rPr>
            <w:rPrChange w:id="2033" w:author="L-B" w:date="2018-10-18T03:40:00Z">
              <w:rPr/>
            </w:rPrChange>
          </w:rPr>
          <w:fldChar w:fldCharType="separate"/>
        </w:r>
        <w:r w:rsidRPr="0088310C">
          <w:t>2</w:t>
        </w:r>
        <w:r w:rsidRPr="0088310C">
          <w:rPr>
            <w:rPrChange w:id="2034" w:author="L-B" w:date="2018-10-18T03:40:00Z">
              <w:rPr/>
            </w:rPrChange>
          </w:rPr>
          <w:fldChar w:fldCharType="end"/>
        </w:r>
        <w:r w:rsidRPr="0088310C">
          <w:t xml:space="preserve"> and </w:t>
        </w:r>
        <w:r w:rsidRPr="0088310C">
          <w:rPr>
            <w:rPrChange w:id="2035" w:author="L-B" w:date="2018-10-18T03:40:00Z">
              <w:rPr/>
            </w:rPrChange>
          </w:rPr>
          <w:fldChar w:fldCharType="begin"/>
        </w:r>
        <w:r w:rsidRPr="0088310C">
          <w:instrText xml:space="preserve"> REF _Ref459894615 \r \h  \* MERGEFORMAT </w:instrText>
        </w:r>
      </w:ins>
      <w:r w:rsidRPr="0088310C">
        <w:rPr>
          <w:rPrChange w:id="2036" w:author="L-B" w:date="2018-10-18T03:40:00Z">
            <w:rPr/>
          </w:rPrChange>
        </w:rPr>
      </w:r>
      <w:ins w:id="2037" w:author="ceres PC" w:date="2018-10-17T10:22:00Z">
        <w:r w:rsidRPr="0088310C">
          <w:rPr>
            <w:rPrChange w:id="2038" w:author="L-B" w:date="2018-10-18T03:40:00Z">
              <w:rPr/>
            </w:rPrChange>
          </w:rPr>
          <w:fldChar w:fldCharType="separate"/>
        </w:r>
        <w:r w:rsidRPr="0088310C">
          <w:t>3</w:t>
        </w:r>
        <w:r w:rsidRPr="0088310C">
          <w:rPr>
            <w:rPrChange w:id="2039" w:author="L-B" w:date="2018-10-18T03:40:00Z">
              <w:rPr/>
            </w:rPrChange>
          </w:rPr>
          <w:fldChar w:fldCharType="end"/>
        </w:r>
        <w:r w:rsidRPr="0088310C">
          <w:t xml:space="preserve">, an intensity </w:t>
        </w:r>
        <m:oMath>
          <m:sSub>
            <m:sSubPr>
              <m:ctrlPr>
                <w:rPr>
                  <w:rFonts w:ascii="Cambria Math" w:hAnsi="Cambria Math"/>
                  <w:i/>
                </w:rPr>
              </m:ctrlPr>
            </m:sSubPr>
            <m:e>
              <m:r>
                <w:rPr>
                  <w:rFonts w:ascii="Cambria Math" w:hAnsi="Cambria Math"/>
                  <w:rPrChange w:id="2040" w:author="L-B" w:date="2018-10-18T03:40:00Z">
                    <w:rPr>
                      <w:rFonts w:ascii="Cambria Math" w:hAnsi="Cambria Math"/>
                    </w:rPr>
                  </w:rPrChange>
                </w:rPr>
                <m:t>I</m:t>
              </m:r>
            </m:e>
            <m:sub>
              <m:r>
                <w:rPr>
                  <w:rFonts w:ascii="Cambria Math" w:hAnsi="Cambria Math"/>
                  <w:rPrChange w:id="2041" w:author="L-B" w:date="2018-10-18T03:40:00Z">
                    <w:rPr>
                      <w:rFonts w:ascii="Cambria Math" w:hAnsi="Cambria Math"/>
                    </w:rPr>
                  </w:rPrChange>
                </w:rPr>
                <m:t>dsg</m:t>
              </m:r>
            </m:sub>
          </m:sSub>
        </m:oMath>
        <w:r w:rsidRPr="0088310C">
          <w:t xml:space="preserve"> for the marine signal light is determined. However, there may be other lights (rival lights) </w:t>
        </w:r>
        <w:del w:id="2042" w:author="L-B" w:date="2018-10-18T05:53:00Z">
          <w:r w:rsidRPr="0088310C" w:rsidDel="004E66C4">
            <w:delText>in the vicinity of</w:delText>
          </w:r>
        </w:del>
      </w:ins>
      <w:ins w:id="2043" w:author="L-B" w:date="2018-10-18T05:53:00Z">
        <w:r w:rsidR="004E66C4" w:rsidRPr="0088310C">
          <w:t>near</w:t>
        </w:r>
      </w:ins>
      <w:ins w:id="2044" w:author="ceres PC" w:date="2018-10-17T10:22:00Z">
        <w:r w:rsidRPr="0088310C">
          <w:t xml:space="preserve"> the marine signal light, showing the same or a higher intensity.</w:t>
        </w:r>
      </w:ins>
    </w:p>
    <w:p w14:paraId="1F9A94CC" w14:textId="77777777" w:rsidR="00F640EC" w:rsidRPr="0088310C" w:rsidRDefault="00F640EC" w:rsidP="00F640EC">
      <w:pPr>
        <w:pStyle w:val="BodyText"/>
        <w:rPr>
          <w:ins w:id="2045" w:author="ceres PC" w:date="2018-10-17T10:22:00Z"/>
        </w:rPr>
      </w:pPr>
      <w:ins w:id="2046" w:author="ceres PC" w:date="2018-10-17T10:22:00Z">
        <w:r w:rsidRPr="0088310C">
          <w:t>This may influence the recognition of the marine signal light.</w:t>
        </w:r>
      </w:ins>
    </w:p>
    <w:p w14:paraId="084B12BB" w14:textId="77777777" w:rsidR="00F640EC" w:rsidRPr="0088310C" w:rsidRDefault="00F640EC" w:rsidP="00F640EC">
      <w:pPr>
        <w:pStyle w:val="BodyText"/>
        <w:rPr>
          <w:ins w:id="2047" w:author="ceres PC" w:date="2018-10-17T10:22:00Z"/>
        </w:rPr>
      </w:pPr>
      <w:ins w:id="2048" w:author="ceres PC" w:date="2018-10-17T10:22:00Z">
        <w:r w:rsidRPr="0088310C">
          <w:t>Rival lights may be:</w:t>
        </w:r>
      </w:ins>
    </w:p>
    <w:p w14:paraId="431A4163" w14:textId="77777777" w:rsidR="00F640EC" w:rsidRPr="0088310C" w:rsidRDefault="00F640EC" w:rsidP="00F640EC">
      <w:pPr>
        <w:pStyle w:val="Bullet1"/>
        <w:rPr>
          <w:ins w:id="2049" w:author="ceres PC" w:date="2018-10-17T10:22:00Z"/>
          <w:lang w:val="en-GB"/>
          <w:rPrChange w:id="2050" w:author="L-B" w:date="2018-10-18T03:40:00Z">
            <w:rPr>
              <w:ins w:id="2051" w:author="ceres PC" w:date="2018-10-17T10:22:00Z"/>
            </w:rPr>
          </w:rPrChange>
        </w:rPr>
      </w:pPr>
      <w:ins w:id="2052" w:author="ceres PC" w:date="2018-10-17T10:22:00Z">
        <w:r w:rsidRPr="0088310C">
          <w:rPr>
            <w:lang w:val="en-GB"/>
            <w:rPrChange w:id="2053" w:author="L-B" w:date="2018-10-18T03:40:00Z">
              <w:rPr/>
            </w:rPrChange>
          </w:rPr>
          <w:t>illumination of ports, roads and buildings,</w:t>
        </w:r>
      </w:ins>
    </w:p>
    <w:p w14:paraId="614B484E" w14:textId="77777777" w:rsidR="00F640EC" w:rsidRPr="0088310C" w:rsidRDefault="00F640EC" w:rsidP="00F640EC">
      <w:pPr>
        <w:pStyle w:val="Bullet1"/>
        <w:rPr>
          <w:ins w:id="2054" w:author="ceres PC" w:date="2018-10-17T10:22:00Z"/>
          <w:lang w:val="en-GB"/>
          <w:rPrChange w:id="2055" w:author="L-B" w:date="2018-10-18T03:40:00Z">
            <w:rPr>
              <w:ins w:id="2056" w:author="ceres PC" w:date="2018-10-17T10:22:00Z"/>
            </w:rPr>
          </w:rPrChange>
        </w:rPr>
      </w:pPr>
      <w:ins w:id="2057" w:author="ceres PC" w:date="2018-10-17T10:22:00Z">
        <w:r w:rsidRPr="0088310C">
          <w:rPr>
            <w:lang w:val="en-GB"/>
            <w:rPrChange w:id="2058" w:author="L-B" w:date="2018-10-18T03:40:00Z">
              <w:rPr/>
            </w:rPrChange>
          </w:rPr>
          <w:t>navigation lights on vessels,</w:t>
        </w:r>
      </w:ins>
    </w:p>
    <w:p w14:paraId="2021D445" w14:textId="77777777" w:rsidR="00F640EC" w:rsidRPr="0088310C" w:rsidRDefault="00F640EC" w:rsidP="00F640EC">
      <w:pPr>
        <w:pStyle w:val="Bullet1"/>
        <w:rPr>
          <w:ins w:id="2059" w:author="ceres PC" w:date="2018-10-17T10:22:00Z"/>
          <w:lang w:val="en-GB"/>
          <w:rPrChange w:id="2060" w:author="L-B" w:date="2018-10-18T03:40:00Z">
            <w:rPr>
              <w:ins w:id="2061" w:author="ceres PC" w:date="2018-10-17T10:22:00Z"/>
            </w:rPr>
          </w:rPrChange>
        </w:rPr>
      </w:pPr>
      <w:ins w:id="2062" w:author="ceres PC" w:date="2018-10-17T10:22:00Z">
        <w:r w:rsidRPr="0088310C">
          <w:rPr>
            <w:lang w:val="en-GB"/>
            <w:rPrChange w:id="2063" w:author="L-B" w:date="2018-10-18T03:40:00Z">
              <w:rPr/>
            </w:rPrChange>
          </w:rPr>
          <w:t>aeronautical lights,</w:t>
        </w:r>
      </w:ins>
    </w:p>
    <w:p w14:paraId="4CD91F2D" w14:textId="77777777" w:rsidR="00F640EC" w:rsidRPr="0088310C" w:rsidRDefault="00F640EC" w:rsidP="00F640EC">
      <w:pPr>
        <w:pStyle w:val="Bullet1"/>
        <w:rPr>
          <w:ins w:id="2064" w:author="ceres PC" w:date="2018-10-17T10:22:00Z"/>
          <w:lang w:val="en-GB"/>
          <w:rPrChange w:id="2065" w:author="L-B" w:date="2018-10-18T03:40:00Z">
            <w:rPr>
              <w:ins w:id="2066" w:author="ceres PC" w:date="2018-10-17T10:22:00Z"/>
            </w:rPr>
          </w:rPrChange>
        </w:rPr>
      </w:pPr>
      <w:ins w:id="2067" w:author="ceres PC" w:date="2018-10-17T10:22:00Z">
        <w:r w:rsidRPr="0088310C">
          <w:rPr>
            <w:lang w:val="en-GB"/>
            <w:rPrChange w:id="2068" w:author="L-B" w:date="2018-10-18T03:40:00Z">
              <w:rPr/>
            </w:rPrChange>
          </w:rPr>
          <w:t>road traffic lights,</w:t>
        </w:r>
      </w:ins>
    </w:p>
    <w:p w14:paraId="408DDF75" w14:textId="77777777" w:rsidR="00F640EC" w:rsidRPr="0088310C" w:rsidRDefault="00F640EC" w:rsidP="00F640EC">
      <w:pPr>
        <w:pStyle w:val="Bullet1"/>
        <w:rPr>
          <w:ins w:id="2069" w:author="ceres PC" w:date="2018-10-17T10:22:00Z"/>
          <w:lang w:val="en-GB"/>
          <w:rPrChange w:id="2070" w:author="L-B" w:date="2018-10-18T03:40:00Z">
            <w:rPr>
              <w:ins w:id="2071" w:author="ceres PC" w:date="2018-10-17T10:22:00Z"/>
            </w:rPr>
          </w:rPrChange>
        </w:rPr>
      </w:pPr>
      <w:ins w:id="2072" w:author="ceres PC" w:date="2018-10-17T10:22:00Z">
        <w:r w:rsidRPr="0088310C">
          <w:rPr>
            <w:lang w:val="en-GB"/>
            <w:rPrChange w:id="2073" w:author="L-B" w:date="2018-10-18T03:40:00Z">
              <w:rPr/>
            </w:rPrChange>
          </w:rPr>
          <w:t>other marine signal lights.</w:t>
        </w:r>
      </w:ins>
    </w:p>
    <w:p w14:paraId="1DC26ABD" w14:textId="77777777" w:rsidR="00F640EC" w:rsidRPr="0088310C" w:rsidRDefault="00F640EC" w:rsidP="00F640EC">
      <w:pPr>
        <w:pStyle w:val="Heading2"/>
        <w:rPr>
          <w:ins w:id="2074" w:author="ceres PC" w:date="2018-10-17T10:22:00Z"/>
        </w:rPr>
      </w:pPr>
      <w:bookmarkStart w:id="2075" w:name="_Toc527537037"/>
      <w:ins w:id="2076" w:author="ceres PC" w:date="2018-10-17T10:22:00Z">
        <w:r w:rsidRPr="0088310C">
          <w:t>Illumination of areas, roads and buildings</w:t>
        </w:r>
        <w:bookmarkEnd w:id="2075"/>
      </w:ins>
    </w:p>
    <w:p w14:paraId="4685A954" w14:textId="77777777" w:rsidR="00F640EC" w:rsidRPr="0088310C" w:rsidRDefault="00F640EC" w:rsidP="00F640EC">
      <w:pPr>
        <w:pStyle w:val="BodyText"/>
        <w:rPr>
          <w:ins w:id="2077" w:author="ceres PC" w:date="2018-10-17T10:22:00Z"/>
        </w:rPr>
      </w:pPr>
      <w:ins w:id="2078" w:author="ceres PC" w:date="2018-10-17T10:22:00Z">
        <w:r w:rsidRPr="0088310C">
          <w:t>These lights should have a light cone (luminous intensity distribution) which covers the illuminated surface only. When done properly, there will be no direct light into the direction of the waterway. Only scattered light should be visible, which is added to the background illumination (halo).</w:t>
        </w:r>
      </w:ins>
    </w:p>
    <w:p w14:paraId="10BDDF19" w14:textId="77777777" w:rsidR="00F640EC" w:rsidRPr="0088310C" w:rsidRDefault="00F640EC" w:rsidP="00F640EC">
      <w:pPr>
        <w:pStyle w:val="BodyText"/>
        <w:rPr>
          <w:ins w:id="2079" w:author="ceres PC" w:date="2018-10-17T10:22:00Z"/>
        </w:rPr>
      </w:pPr>
      <w:ins w:id="2080" w:author="ceres PC" w:date="2018-10-17T10:22:00Z">
        <w:r w:rsidRPr="0088310C">
          <w:t>However, in many situations there will be some direct light pointing into the direction of the waterway and interfering with a marine signal light (</w:t>
        </w:r>
        <w:r w:rsidRPr="0088310C">
          <w:rPr>
            <w:rPrChange w:id="2081" w:author="L-B" w:date="2018-10-18T03:40:00Z">
              <w:rPr/>
            </w:rPrChange>
          </w:rPr>
          <w:fldChar w:fldCharType="begin"/>
        </w:r>
        <w:r w:rsidRPr="0088310C">
          <w:instrText xml:space="preserve"> REF _Ref460228305 \h  \* MERGEFORMAT </w:instrText>
        </w:r>
      </w:ins>
      <w:r w:rsidRPr="0088310C">
        <w:rPr>
          <w:rPrChange w:id="2082" w:author="L-B" w:date="2018-10-18T03:40:00Z">
            <w:rPr/>
          </w:rPrChange>
        </w:rPr>
      </w:r>
      <w:ins w:id="2083" w:author="ceres PC" w:date="2018-10-17T10:22:00Z">
        <w:r w:rsidRPr="0088310C">
          <w:rPr>
            <w:rPrChange w:id="2084" w:author="L-B" w:date="2018-10-18T03:40:00Z">
              <w:rPr/>
            </w:rPrChange>
          </w:rPr>
          <w:fldChar w:fldCharType="separate"/>
        </w:r>
        <w:r w:rsidRPr="0088310C">
          <w:t xml:space="preserve">Figure </w:t>
        </w:r>
        <w:r w:rsidRPr="0088310C">
          <w:rPr>
            <w:noProof/>
          </w:rPr>
          <w:t>6</w:t>
        </w:r>
        <w:r w:rsidRPr="0088310C">
          <w:rPr>
            <w:rPrChange w:id="2085" w:author="L-B" w:date="2018-10-18T03:40:00Z">
              <w:rPr/>
            </w:rPrChange>
          </w:rPr>
          <w:fldChar w:fldCharType="end"/>
        </w:r>
        <w:r w:rsidRPr="0088310C">
          <w:t>).</w:t>
        </w:r>
      </w:ins>
    </w:p>
    <w:p w14:paraId="5F2484EB" w14:textId="77777777" w:rsidR="00F640EC" w:rsidRPr="0088310C" w:rsidRDefault="00F640EC" w:rsidP="00F640EC">
      <w:pPr>
        <w:pStyle w:val="BodyText"/>
        <w:rPr>
          <w:ins w:id="2086" w:author="ceres PC" w:date="2018-10-17T10:22:00Z"/>
        </w:rPr>
      </w:pPr>
    </w:p>
    <w:p w14:paraId="170C061D" w14:textId="77777777" w:rsidR="00F640EC" w:rsidRPr="0088310C" w:rsidRDefault="00F640EC" w:rsidP="00F640EC">
      <w:pPr>
        <w:pStyle w:val="BodyText"/>
        <w:jc w:val="center"/>
        <w:rPr>
          <w:ins w:id="2087" w:author="ceres PC" w:date="2018-10-17T10:22:00Z"/>
        </w:rPr>
      </w:pPr>
      <w:ins w:id="2088" w:author="ceres PC" w:date="2018-10-17T10:22:00Z">
        <w:r w:rsidRPr="0088310C">
          <w:rPr>
            <w:noProof/>
            <w:lang w:eastAsia="en-IE"/>
            <w:rPrChange w:id="2089" w:author="L-B" w:date="2018-10-18T03:40:00Z">
              <w:rPr>
                <w:noProof/>
                <w:lang w:val="en-IE" w:eastAsia="en-IE"/>
              </w:rPr>
            </w:rPrChange>
          </w:rPr>
          <w:drawing>
            <wp:inline distT="0" distB="0" distL="0" distR="0" wp14:anchorId="2B34D716" wp14:editId="252C3E36">
              <wp:extent cx="4320000" cy="1224000"/>
              <wp:effectExtent l="0" t="0" r="0" b="0"/>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ins>
    </w:p>
    <w:p w14:paraId="435338BD" w14:textId="77777777" w:rsidR="00F640EC" w:rsidRPr="0088310C" w:rsidRDefault="00F640EC" w:rsidP="00F640EC">
      <w:pPr>
        <w:pStyle w:val="Caption"/>
        <w:rPr>
          <w:ins w:id="2090" w:author="ceres PC" w:date="2018-10-17T10:22:00Z"/>
        </w:rPr>
      </w:pPr>
      <w:bookmarkStart w:id="2091" w:name="_Toc527535382"/>
      <w:ins w:id="2092" w:author="ceres PC" w:date="2018-10-17T10:22:00Z">
        <w:r w:rsidRPr="0088310C">
          <w:t xml:space="preserve">Figure </w:t>
        </w:r>
        <w:r w:rsidRPr="0088310C">
          <w:rPr>
            <w:rPrChange w:id="2093" w:author="L-B" w:date="2018-10-18T03:40:00Z">
              <w:rPr/>
            </w:rPrChange>
          </w:rPr>
          <w:fldChar w:fldCharType="begin"/>
        </w:r>
        <w:r w:rsidRPr="0088310C">
          <w:instrText xml:space="preserve"> SEQ Figure \* ARABIC </w:instrText>
        </w:r>
        <w:r w:rsidRPr="0088310C">
          <w:rPr>
            <w:rPrChange w:id="2094" w:author="L-B" w:date="2018-10-18T03:40:00Z">
              <w:rPr/>
            </w:rPrChange>
          </w:rPr>
          <w:fldChar w:fldCharType="separate"/>
        </w:r>
        <w:r w:rsidRPr="0088310C">
          <w:rPr>
            <w:noProof/>
          </w:rPr>
          <w:t>6</w:t>
        </w:r>
        <w:r w:rsidRPr="0088310C">
          <w:rPr>
            <w:rPrChange w:id="2095" w:author="L-B" w:date="2018-10-18T03:40:00Z">
              <w:rPr/>
            </w:rPrChange>
          </w:rPr>
          <w:fldChar w:fldCharType="end"/>
        </w:r>
        <w:r w:rsidRPr="0088310C">
          <w:t xml:space="preserve"> A rival light</w:t>
        </w:r>
        <w:bookmarkEnd w:id="2091"/>
        <w:r w:rsidRPr="0088310C">
          <w:t xml:space="preserve"> </w:t>
        </w:r>
      </w:ins>
    </w:p>
    <w:p w14:paraId="6AB478F5" w14:textId="77777777" w:rsidR="00F640EC" w:rsidRPr="0088310C" w:rsidRDefault="00F640EC" w:rsidP="00F640EC">
      <w:pPr>
        <w:pStyle w:val="BodyText"/>
        <w:rPr>
          <w:ins w:id="2096" w:author="ceres PC" w:date="2018-10-17T10:22:00Z"/>
        </w:rPr>
      </w:pPr>
    </w:p>
    <w:p w14:paraId="28914817" w14:textId="77777777" w:rsidR="00F640EC" w:rsidRPr="0088310C" w:rsidRDefault="00F640EC" w:rsidP="00F640EC">
      <w:pPr>
        <w:pStyle w:val="BodyText"/>
        <w:rPr>
          <w:ins w:id="2097" w:author="ceres PC" w:date="2018-10-17T10:22:00Z"/>
        </w:rPr>
      </w:pPr>
      <w:ins w:id="2098" w:author="ceres PC" w:date="2018-10-17T10:22:00Z">
        <w:r w:rsidRPr="0088310C">
          <w:t xml:space="preserve">In that case the operator of the illumination equipment should be </w:t>
        </w:r>
        <w:proofErr w:type="gramStart"/>
        <w:r w:rsidRPr="0088310C">
          <w:t>contacted</w:t>
        </w:r>
        <w:proofErr w:type="gramEnd"/>
        <w:r w:rsidRPr="0088310C">
          <w:t xml:space="preserve"> and measures should be taken to remove the direct light.</w:t>
        </w:r>
      </w:ins>
    </w:p>
    <w:p w14:paraId="68876236" w14:textId="77777777" w:rsidR="00F640EC" w:rsidRPr="0088310C" w:rsidRDefault="00F640EC" w:rsidP="00F640EC">
      <w:pPr>
        <w:pStyle w:val="BodyText"/>
        <w:rPr>
          <w:ins w:id="2099" w:author="ceres PC" w:date="2018-10-17T10:22:00Z"/>
        </w:rPr>
      </w:pPr>
      <w:ins w:id="2100" w:author="ceres PC" w:date="2018-10-17T10:22:00Z">
        <w:r w:rsidRPr="0088310C">
          <w:t xml:space="preserve">This can be done either by rotating the lantern to move the light cone away from the waterway or by </w:t>
        </w:r>
        <w:proofErr w:type="gramStart"/>
        <w:r w:rsidRPr="0088310C">
          <w:t>introducing  cut</w:t>
        </w:r>
        <w:proofErr w:type="gramEnd"/>
        <w:r w:rsidRPr="0088310C">
          <w:t>-off-screens (</w:t>
        </w:r>
        <w:r w:rsidRPr="0088310C">
          <w:rPr>
            <w:rPrChange w:id="2101" w:author="L-B" w:date="2018-10-18T03:40:00Z">
              <w:rPr/>
            </w:rPrChange>
          </w:rPr>
          <w:fldChar w:fldCharType="begin"/>
        </w:r>
        <w:r w:rsidRPr="0088310C">
          <w:instrText xml:space="preserve"> REF _Ref460230031 \h  \* MERGEFORMAT </w:instrText>
        </w:r>
      </w:ins>
      <w:r w:rsidRPr="0088310C">
        <w:rPr>
          <w:rPrChange w:id="2102" w:author="L-B" w:date="2018-10-18T03:40:00Z">
            <w:rPr/>
          </w:rPrChange>
        </w:rPr>
      </w:r>
      <w:ins w:id="2103" w:author="ceres PC" w:date="2018-10-17T10:22:00Z">
        <w:r w:rsidRPr="0088310C">
          <w:rPr>
            <w:rPrChange w:id="2104" w:author="L-B" w:date="2018-10-18T03:40:00Z">
              <w:rPr/>
            </w:rPrChange>
          </w:rPr>
          <w:fldChar w:fldCharType="separate"/>
        </w:r>
        <w:r w:rsidRPr="0088310C">
          <w:t xml:space="preserve">Figure </w:t>
        </w:r>
        <w:r w:rsidRPr="0088310C">
          <w:rPr>
            <w:noProof/>
          </w:rPr>
          <w:t>7</w:t>
        </w:r>
        <w:r w:rsidRPr="0088310C">
          <w:rPr>
            <w:rPrChange w:id="2105" w:author="L-B" w:date="2018-10-18T03:40:00Z">
              <w:rPr/>
            </w:rPrChange>
          </w:rPr>
          <w:fldChar w:fldCharType="end"/>
        </w:r>
        <w:r w:rsidRPr="0088310C">
          <w:t xml:space="preserve">). </w:t>
        </w:r>
      </w:ins>
    </w:p>
    <w:p w14:paraId="2CCF92E0" w14:textId="77777777" w:rsidR="00F640EC" w:rsidRPr="0088310C" w:rsidRDefault="00F640EC" w:rsidP="00F640EC">
      <w:pPr>
        <w:pStyle w:val="BodyText"/>
        <w:jc w:val="center"/>
        <w:rPr>
          <w:ins w:id="2106" w:author="ceres PC" w:date="2018-10-17T10:22:00Z"/>
        </w:rPr>
      </w:pPr>
      <w:ins w:id="2107" w:author="ceres PC" w:date="2018-10-17T10:22:00Z">
        <w:r w:rsidRPr="0088310C">
          <w:rPr>
            <w:noProof/>
            <w:lang w:eastAsia="en-IE"/>
            <w:rPrChange w:id="2108" w:author="L-B" w:date="2018-10-18T03:40:00Z">
              <w:rPr>
                <w:noProof/>
                <w:lang w:val="en-IE" w:eastAsia="en-IE"/>
              </w:rPr>
            </w:rPrChange>
          </w:rPr>
          <w:lastRenderedPageBreak/>
          <w:drawing>
            <wp:inline distT="0" distB="0" distL="0" distR="0" wp14:anchorId="2D5B6194" wp14:editId="25BB3AF1">
              <wp:extent cx="4320000" cy="1274400"/>
              <wp:effectExtent l="0" t="0" r="0" b="2540"/>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ins>
    </w:p>
    <w:p w14:paraId="32426C60" w14:textId="77777777" w:rsidR="00F640EC" w:rsidRPr="0088310C" w:rsidRDefault="00F640EC" w:rsidP="00F640EC">
      <w:pPr>
        <w:pStyle w:val="Caption"/>
        <w:rPr>
          <w:ins w:id="2109" w:author="ceres PC" w:date="2018-10-17T10:22:00Z"/>
        </w:rPr>
      </w:pPr>
      <w:bookmarkStart w:id="2110" w:name="_Toc527535383"/>
      <w:ins w:id="2111" w:author="ceres PC" w:date="2018-10-17T10:22:00Z">
        <w:r w:rsidRPr="0088310C">
          <w:t xml:space="preserve">Figure </w:t>
        </w:r>
        <w:r w:rsidRPr="0088310C">
          <w:rPr>
            <w:rPrChange w:id="2112" w:author="L-B" w:date="2018-10-18T03:40:00Z">
              <w:rPr/>
            </w:rPrChange>
          </w:rPr>
          <w:fldChar w:fldCharType="begin"/>
        </w:r>
        <w:r w:rsidRPr="0088310C">
          <w:instrText xml:space="preserve"> SEQ Figure \* ARABIC </w:instrText>
        </w:r>
        <w:r w:rsidRPr="0088310C">
          <w:rPr>
            <w:rPrChange w:id="2113" w:author="L-B" w:date="2018-10-18T03:40:00Z">
              <w:rPr/>
            </w:rPrChange>
          </w:rPr>
          <w:fldChar w:fldCharType="separate"/>
        </w:r>
        <w:r w:rsidRPr="0088310C">
          <w:rPr>
            <w:noProof/>
          </w:rPr>
          <w:t>7</w:t>
        </w:r>
        <w:r w:rsidRPr="0088310C">
          <w:rPr>
            <w:rPrChange w:id="2114" w:author="L-B" w:date="2018-10-18T03:40:00Z">
              <w:rPr/>
            </w:rPrChange>
          </w:rPr>
          <w:fldChar w:fldCharType="end"/>
        </w:r>
        <w:r w:rsidRPr="0088310C">
          <w:t xml:space="preserve"> Using a cut-off-screen to remove direct light</w:t>
        </w:r>
        <w:bookmarkEnd w:id="2110"/>
      </w:ins>
    </w:p>
    <w:p w14:paraId="39445FEA" w14:textId="77777777" w:rsidR="00F640EC" w:rsidRPr="0088310C" w:rsidRDefault="00F640EC" w:rsidP="00F640EC">
      <w:pPr>
        <w:pStyle w:val="BodyText"/>
        <w:rPr>
          <w:ins w:id="2115" w:author="ceres PC" w:date="2018-10-17T10:22:00Z"/>
        </w:rPr>
      </w:pPr>
    </w:p>
    <w:p w14:paraId="0F2060F6" w14:textId="77777777" w:rsidR="00F640EC" w:rsidRPr="0088310C" w:rsidRDefault="00F640EC" w:rsidP="00F640EC">
      <w:pPr>
        <w:pStyle w:val="Heading2"/>
        <w:rPr>
          <w:ins w:id="2116" w:author="ceres PC" w:date="2018-10-17T10:22:00Z"/>
        </w:rPr>
      </w:pPr>
      <w:bookmarkStart w:id="2117" w:name="_Toc527537038"/>
      <w:ins w:id="2118" w:author="ceres PC" w:date="2018-10-17T10:22:00Z">
        <w:r w:rsidRPr="0088310C">
          <w:t>Navigation lights on vessels</w:t>
        </w:r>
        <w:bookmarkEnd w:id="2117"/>
      </w:ins>
    </w:p>
    <w:p w14:paraId="683485BF" w14:textId="77777777" w:rsidR="00F640EC" w:rsidRPr="0088310C" w:rsidRDefault="00F640EC" w:rsidP="00F640EC">
      <w:pPr>
        <w:pStyle w:val="Heading2separationline"/>
        <w:rPr>
          <w:ins w:id="2119" w:author="ceres PC" w:date="2018-10-17T10:22:00Z"/>
        </w:rPr>
      </w:pPr>
    </w:p>
    <w:p w14:paraId="41FBDC0F" w14:textId="77777777" w:rsidR="00F640EC" w:rsidRPr="0088310C" w:rsidRDefault="00F640EC" w:rsidP="00F640EC">
      <w:pPr>
        <w:pStyle w:val="BodyText"/>
        <w:rPr>
          <w:ins w:id="2120" w:author="ceres PC" w:date="2018-10-17T10:22:00Z"/>
        </w:rPr>
      </w:pPr>
      <w:ins w:id="2121" w:author="ceres PC" w:date="2018-10-17T10:22:00Z">
        <w:r w:rsidRPr="0088310C">
          <w:t xml:space="preserve">The navigation lights on vessels are defined by IMO COLREGs, Rule 22 and Annex I </w:t>
        </w:r>
        <w:r w:rsidRPr="0088310C">
          <w:rPr>
            <w:rPrChange w:id="2122" w:author="L-B" w:date="2018-10-18T03:40:00Z">
              <w:rPr/>
            </w:rPrChange>
          </w:rPr>
          <w:fldChar w:fldCharType="begin"/>
        </w:r>
        <w:r w:rsidRPr="0088310C">
          <w:instrText xml:space="preserve"> REF _Ref460586314 \r \h  \* MERGEFORMAT </w:instrText>
        </w:r>
      </w:ins>
      <w:r w:rsidRPr="0088310C">
        <w:rPr>
          <w:rPrChange w:id="2123" w:author="L-B" w:date="2018-10-18T03:40:00Z">
            <w:rPr/>
          </w:rPrChange>
        </w:rPr>
      </w:r>
      <w:ins w:id="2124" w:author="ceres PC" w:date="2018-10-17T10:22:00Z">
        <w:r w:rsidRPr="0088310C">
          <w:rPr>
            <w:rPrChange w:id="2125" w:author="L-B" w:date="2018-10-18T03:40:00Z">
              <w:rPr/>
            </w:rPrChange>
          </w:rPr>
          <w:fldChar w:fldCharType="separate"/>
        </w:r>
        <w:r w:rsidRPr="0088310C">
          <w:t>[6]</w:t>
        </w:r>
        <w:r w:rsidRPr="0088310C">
          <w:rPr>
            <w:rPrChange w:id="2126" w:author="L-B" w:date="2018-10-18T03:40:00Z">
              <w:rPr/>
            </w:rPrChange>
          </w:rPr>
          <w:fldChar w:fldCharType="end"/>
        </w:r>
        <w:r w:rsidRPr="0088310C">
          <w:t>. In many situations navigation lights (on a vessel) and marine signal lights (lighthouse, beacon, buoy) may be easily distinguished by the flash characters, as navigation lights normally are steady burning lights and signal lights are flashing.</w:t>
        </w:r>
      </w:ins>
    </w:p>
    <w:p w14:paraId="763605F6" w14:textId="77777777" w:rsidR="00F640EC" w:rsidRPr="0088310C" w:rsidRDefault="00F640EC" w:rsidP="00F640EC">
      <w:pPr>
        <w:pStyle w:val="BodyText"/>
        <w:rPr>
          <w:ins w:id="2127" w:author="ceres PC" w:date="2018-10-17T10:22:00Z"/>
        </w:rPr>
      </w:pPr>
      <w:ins w:id="2128" w:author="ceres PC" w:date="2018-10-17T10:22:00Z">
        <w:r w:rsidRPr="0088310C">
          <w:t xml:space="preserve">However, this is not always true and therefore it makes sense to look at the intensities of the navigation lights and harmonize them with the signal lights. </w:t>
        </w:r>
      </w:ins>
    </w:p>
    <w:p w14:paraId="118F9865" w14:textId="77777777" w:rsidR="00F640EC" w:rsidRPr="0088310C" w:rsidRDefault="00F640EC" w:rsidP="00F640EC">
      <w:pPr>
        <w:pStyle w:val="BodyText"/>
        <w:rPr>
          <w:ins w:id="2129" w:author="ceres PC" w:date="2018-10-17T10:22:00Z"/>
        </w:rPr>
      </w:pPr>
      <w:ins w:id="2130" w:author="ceres PC" w:date="2018-10-17T10:22:00Z">
        <w:r w:rsidRPr="0088310C">
          <w:t>The top light of a navigation light is the most intense light on a vessel and its luminous intensity is linked to the length of a vessel.</w:t>
        </w:r>
      </w:ins>
    </w:p>
    <w:p w14:paraId="4CD60F11" w14:textId="77777777" w:rsidR="00F640EC" w:rsidRPr="0088310C" w:rsidRDefault="00F640EC" w:rsidP="00F640EC">
      <w:pPr>
        <w:pStyle w:val="Caption"/>
        <w:rPr>
          <w:ins w:id="2131" w:author="ceres PC" w:date="2018-10-17T10:22:00Z"/>
        </w:rPr>
      </w:pPr>
      <w:bookmarkStart w:id="2132" w:name="_Toc527535375"/>
      <w:ins w:id="2133" w:author="ceres PC" w:date="2018-10-17T10:22:00Z">
        <w:r w:rsidRPr="0088310C">
          <w:t xml:space="preserve">Table </w:t>
        </w:r>
        <w:r w:rsidRPr="0088310C">
          <w:rPr>
            <w:rPrChange w:id="2134" w:author="L-B" w:date="2018-10-18T03:40:00Z">
              <w:rPr/>
            </w:rPrChange>
          </w:rPr>
          <w:fldChar w:fldCharType="begin"/>
        </w:r>
        <w:r w:rsidRPr="0088310C">
          <w:instrText xml:space="preserve"> SEQ Table \* ARABIC </w:instrText>
        </w:r>
        <w:r w:rsidRPr="0088310C">
          <w:rPr>
            <w:rPrChange w:id="2135" w:author="L-B" w:date="2018-10-18T03:40:00Z">
              <w:rPr/>
            </w:rPrChange>
          </w:rPr>
          <w:fldChar w:fldCharType="separate"/>
        </w:r>
        <w:r w:rsidRPr="0088310C">
          <w:rPr>
            <w:noProof/>
          </w:rPr>
          <w:t>4</w:t>
        </w:r>
        <w:r w:rsidRPr="0088310C">
          <w:rPr>
            <w:rPrChange w:id="2136" w:author="L-B" w:date="2018-10-18T03:40:00Z">
              <w:rPr/>
            </w:rPrChange>
          </w:rPr>
          <w:fldChar w:fldCharType="end"/>
        </w:r>
        <w:r w:rsidRPr="0088310C">
          <w:t xml:space="preserve"> Luminous intensity of navigation lights on vessels</w:t>
        </w:r>
        <w:bookmarkEnd w:id="2132"/>
      </w:ins>
    </w:p>
    <w:p w14:paraId="4B0CD7BE" w14:textId="77777777" w:rsidR="00F640EC" w:rsidRPr="0088310C" w:rsidRDefault="00F640EC" w:rsidP="00F640EC">
      <w:pPr>
        <w:rPr>
          <w:ins w:id="2137" w:author="ceres PC" w:date="2018-10-17T10:22:00Z"/>
        </w:rPr>
      </w:pPr>
    </w:p>
    <w:tbl>
      <w:tblPr>
        <w:tblStyle w:val="TableGrid"/>
        <w:tblW w:w="8930" w:type="dxa"/>
        <w:tblInd w:w="108" w:type="dxa"/>
        <w:tblLook w:val="04A0" w:firstRow="1" w:lastRow="0" w:firstColumn="1" w:lastColumn="0" w:noHBand="0" w:noVBand="1"/>
      </w:tblPr>
      <w:tblGrid>
        <w:gridCol w:w="2127"/>
        <w:gridCol w:w="3543"/>
        <w:gridCol w:w="3260"/>
      </w:tblGrid>
      <w:tr w:rsidR="00F640EC" w:rsidRPr="0088310C" w14:paraId="22F3C9B1" w14:textId="77777777" w:rsidTr="00B86A68">
        <w:trPr>
          <w:ins w:id="2138" w:author="ceres PC" w:date="2018-10-17T10:22:00Z"/>
        </w:trPr>
        <w:tc>
          <w:tcPr>
            <w:tcW w:w="2127" w:type="dxa"/>
          </w:tcPr>
          <w:p w14:paraId="46BD6253" w14:textId="77777777" w:rsidR="00F640EC" w:rsidRPr="0088310C" w:rsidRDefault="00F640EC" w:rsidP="00B86A68">
            <w:pPr>
              <w:pStyle w:val="BodyText"/>
              <w:jc w:val="center"/>
              <w:rPr>
                <w:ins w:id="2139" w:author="ceres PC" w:date="2018-10-17T10:22:00Z"/>
              </w:rPr>
            </w:pPr>
            <w:ins w:id="2140" w:author="ceres PC" w:date="2018-10-17T10:22:00Z">
              <w:r w:rsidRPr="0088310C">
                <w:t>length of a vessel</w:t>
              </w:r>
            </w:ins>
          </w:p>
        </w:tc>
        <w:tc>
          <w:tcPr>
            <w:tcW w:w="3543" w:type="dxa"/>
          </w:tcPr>
          <w:p w14:paraId="6A71DCDF" w14:textId="77777777" w:rsidR="00F640EC" w:rsidRPr="0088310C" w:rsidRDefault="00F640EC" w:rsidP="00B86A68">
            <w:pPr>
              <w:pStyle w:val="BodyText"/>
              <w:jc w:val="center"/>
              <w:rPr>
                <w:ins w:id="2141" w:author="ceres PC" w:date="2018-10-17T10:22:00Z"/>
              </w:rPr>
            </w:pPr>
            <w:ins w:id="2142" w:author="ceres PC" w:date="2018-10-17T10:22:00Z">
              <w:r w:rsidRPr="0088310C">
                <w:t>luminous intensity (white, top)</w:t>
              </w:r>
            </w:ins>
          </w:p>
        </w:tc>
        <w:tc>
          <w:tcPr>
            <w:tcW w:w="3260" w:type="dxa"/>
          </w:tcPr>
          <w:p w14:paraId="2D33453C" w14:textId="77777777" w:rsidR="00F640EC" w:rsidRPr="0088310C" w:rsidRDefault="00F640EC" w:rsidP="00B86A68">
            <w:pPr>
              <w:pStyle w:val="BodyText"/>
              <w:jc w:val="center"/>
              <w:rPr>
                <w:ins w:id="2143" w:author="ceres PC" w:date="2018-10-17T10:22:00Z"/>
              </w:rPr>
            </w:pPr>
            <w:ins w:id="2144" w:author="ceres PC" w:date="2018-10-17T10:22:00Z">
              <w:r w:rsidRPr="0088310C">
                <w:t>luminous intensity (green, red)</w:t>
              </w:r>
            </w:ins>
          </w:p>
        </w:tc>
      </w:tr>
      <w:tr w:rsidR="00F640EC" w:rsidRPr="0088310C" w14:paraId="48735D60" w14:textId="77777777" w:rsidTr="00B86A68">
        <w:trPr>
          <w:ins w:id="2145" w:author="ceres PC" w:date="2018-10-17T10:22:00Z"/>
        </w:trPr>
        <w:tc>
          <w:tcPr>
            <w:tcW w:w="2127" w:type="dxa"/>
          </w:tcPr>
          <w:p w14:paraId="7D8D5C4B" w14:textId="77777777" w:rsidR="00F640EC" w:rsidRPr="0088310C" w:rsidRDefault="00F640EC" w:rsidP="00B86A68">
            <w:pPr>
              <w:pStyle w:val="BodyText"/>
              <w:jc w:val="center"/>
              <w:rPr>
                <w:ins w:id="2146" w:author="ceres PC" w:date="2018-10-17T10:22:00Z"/>
              </w:rPr>
            </w:pPr>
            <w:ins w:id="2147" w:author="ceres PC" w:date="2018-10-17T10:22:00Z">
              <w:r w:rsidRPr="0088310C">
                <w:t>L &lt; 12 m</w:t>
              </w:r>
            </w:ins>
          </w:p>
        </w:tc>
        <w:tc>
          <w:tcPr>
            <w:tcW w:w="3543" w:type="dxa"/>
          </w:tcPr>
          <w:p w14:paraId="331AB703" w14:textId="77777777" w:rsidR="00F640EC" w:rsidRPr="0088310C" w:rsidRDefault="00F640EC" w:rsidP="00B86A68">
            <w:pPr>
              <w:pStyle w:val="BodyText"/>
              <w:jc w:val="center"/>
              <w:rPr>
                <w:ins w:id="2148" w:author="ceres PC" w:date="2018-10-17T10:22:00Z"/>
              </w:rPr>
            </w:pPr>
            <w:ins w:id="2149" w:author="ceres PC" w:date="2018-10-17T10:22:00Z">
              <w:r w:rsidRPr="0088310C">
                <w:t>approx. 4.3 cd</w:t>
              </w:r>
            </w:ins>
          </w:p>
        </w:tc>
        <w:tc>
          <w:tcPr>
            <w:tcW w:w="3260" w:type="dxa"/>
          </w:tcPr>
          <w:p w14:paraId="22EBBB0B" w14:textId="77777777" w:rsidR="00F640EC" w:rsidRPr="0088310C" w:rsidRDefault="00F640EC" w:rsidP="00B86A68">
            <w:pPr>
              <w:pStyle w:val="BodyText"/>
              <w:jc w:val="center"/>
              <w:rPr>
                <w:ins w:id="2150" w:author="ceres PC" w:date="2018-10-17T10:22:00Z"/>
              </w:rPr>
            </w:pPr>
            <w:ins w:id="2151" w:author="ceres PC" w:date="2018-10-17T10:22:00Z">
              <w:r w:rsidRPr="0088310C">
                <w:t>0.9 cd</w:t>
              </w:r>
            </w:ins>
          </w:p>
        </w:tc>
      </w:tr>
      <w:tr w:rsidR="00F640EC" w:rsidRPr="0088310C" w14:paraId="0585E083" w14:textId="77777777" w:rsidTr="00B86A68">
        <w:trPr>
          <w:ins w:id="2152" w:author="ceres PC" w:date="2018-10-17T10:22:00Z"/>
        </w:trPr>
        <w:tc>
          <w:tcPr>
            <w:tcW w:w="2127" w:type="dxa"/>
          </w:tcPr>
          <w:p w14:paraId="0CD2178D" w14:textId="77777777" w:rsidR="00F640EC" w:rsidRPr="0088310C" w:rsidRDefault="00F640EC" w:rsidP="00B86A68">
            <w:pPr>
              <w:pStyle w:val="BodyText"/>
              <w:jc w:val="center"/>
              <w:rPr>
                <w:ins w:id="2153" w:author="ceres PC" w:date="2018-10-17T10:22:00Z"/>
              </w:rPr>
            </w:pPr>
            <w:ins w:id="2154" w:author="ceres PC" w:date="2018-10-17T10:22:00Z">
              <w:r w:rsidRPr="0088310C">
                <w:t>12 m ≤ L &lt; 50 m</w:t>
              </w:r>
            </w:ins>
          </w:p>
        </w:tc>
        <w:tc>
          <w:tcPr>
            <w:tcW w:w="3543" w:type="dxa"/>
          </w:tcPr>
          <w:p w14:paraId="72DE305F" w14:textId="77777777" w:rsidR="00F640EC" w:rsidRPr="0088310C" w:rsidRDefault="00F640EC" w:rsidP="00B86A68">
            <w:pPr>
              <w:pStyle w:val="BodyText"/>
              <w:jc w:val="center"/>
              <w:rPr>
                <w:ins w:id="2155" w:author="ceres PC" w:date="2018-10-17T10:22:00Z"/>
              </w:rPr>
            </w:pPr>
            <w:ins w:id="2156" w:author="ceres PC" w:date="2018-10-17T10:22:00Z">
              <w:r w:rsidRPr="0088310C">
                <w:t>12 - 52 cd</w:t>
              </w:r>
            </w:ins>
          </w:p>
        </w:tc>
        <w:tc>
          <w:tcPr>
            <w:tcW w:w="3260" w:type="dxa"/>
          </w:tcPr>
          <w:p w14:paraId="50F29689" w14:textId="77777777" w:rsidR="00F640EC" w:rsidRPr="0088310C" w:rsidRDefault="00F640EC" w:rsidP="00B86A68">
            <w:pPr>
              <w:pStyle w:val="BodyText"/>
              <w:jc w:val="center"/>
              <w:rPr>
                <w:ins w:id="2157" w:author="ceres PC" w:date="2018-10-17T10:22:00Z"/>
              </w:rPr>
            </w:pPr>
            <w:ins w:id="2158" w:author="ceres PC" w:date="2018-10-17T10:22:00Z">
              <w:r w:rsidRPr="0088310C">
                <w:t>4.3 cd</w:t>
              </w:r>
            </w:ins>
          </w:p>
        </w:tc>
      </w:tr>
      <w:tr w:rsidR="00F640EC" w:rsidRPr="0088310C" w14:paraId="30A4995B" w14:textId="77777777" w:rsidTr="00B86A68">
        <w:trPr>
          <w:ins w:id="2159" w:author="ceres PC" w:date="2018-10-17T10:22:00Z"/>
        </w:trPr>
        <w:tc>
          <w:tcPr>
            <w:tcW w:w="2127" w:type="dxa"/>
          </w:tcPr>
          <w:p w14:paraId="7C02B3CA" w14:textId="77777777" w:rsidR="00F640EC" w:rsidRPr="0088310C" w:rsidRDefault="00F640EC" w:rsidP="00B86A68">
            <w:pPr>
              <w:pStyle w:val="BodyText"/>
              <w:jc w:val="center"/>
              <w:rPr>
                <w:ins w:id="2160" w:author="ceres PC" w:date="2018-10-17T10:22:00Z"/>
              </w:rPr>
            </w:pPr>
            <w:ins w:id="2161" w:author="ceres PC" w:date="2018-10-17T10:22:00Z">
              <w:r w:rsidRPr="0088310C">
                <w:t>L ≥ 50 m</w:t>
              </w:r>
            </w:ins>
          </w:p>
        </w:tc>
        <w:tc>
          <w:tcPr>
            <w:tcW w:w="3543" w:type="dxa"/>
          </w:tcPr>
          <w:p w14:paraId="0EB8410D" w14:textId="77777777" w:rsidR="00F640EC" w:rsidRPr="0088310C" w:rsidRDefault="00F640EC" w:rsidP="00B86A68">
            <w:pPr>
              <w:pStyle w:val="BodyText"/>
              <w:jc w:val="center"/>
              <w:rPr>
                <w:ins w:id="2162" w:author="ceres PC" w:date="2018-10-17T10:22:00Z"/>
              </w:rPr>
            </w:pPr>
            <w:ins w:id="2163" w:author="ceres PC" w:date="2018-10-17T10:22:00Z">
              <w:r w:rsidRPr="0088310C">
                <w:t>approx. 94 cd</w:t>
              </w:r>
            </w:ins>
          </w:p>
        </w:tc>
        <w:tc>
          <w:tcPr>
            <w:tcW w:w="3260" w:type="dxa"/>
          </w:tcPr>
          <w:p w14:paraId="4DA43C28" w14:textId="77777777" w:rsidR="00F640EC" w:rsidRPr="0088310C" w:rsidRDefault="00F640EC" w:rsidP="00B86A68">
            <w:pPr>
              <w:pStyle w:val="BodyText"/>
              <w:jc w:val="center"/>
              <w:rPr>
                <w:ins w:id="2164" w:author="ceres PC" w:date="2018-10-17T10:22:00Z"/>
              </w:rPr>
            </w:pPr>
            <w:ins w:id="2165" w:author="ceres PC" w:date="2018-10-17T10:22:00Z">
              <w:r w:rsidRPr="0088310C">
                <w:t>12 cd</w:t>
              </w:r>
            </w:ins>
          </w:p>
        </w:tc>
      </w:tr>
    </w:tbl>
    <w:p w14:paraId="359C1532" w14:textId="77777777" w:rsidR="00F640EC" w:rsidRPr="0088310C" w:rsidRDefault="00F640EC" w:rsidP="00F640EC">
      <w:pPr>
        <w:pStyle w:val="BodyText"/>
        <w:rPr>
          <w:ins w:id="2166" w:author="ceres PC" w:date="2018-10-17T10:22:00Z"/>
        </w:rPr>
      </w:pPr>
    </w:p>
    <w:p w14:paraId="3FE5F089" w14:textId="77777777" w:rsidR="00F640EC" w:rsidRPr="0088310C" w:rsidRDefault="00F640EC" w:rsidP="00F640EC">
      <w:pPr>
        <w:pStyle w:val="BodyText"/>
        <w:rPr>
          <w:ins w:id="2167" w:author="ceres PC" w:date="2018-10-17T10:22:00Z"/>
        </w:rPr>
      </w:pPr>
      <w:ins w:id="2168" w:author="ceres PC" w:date="2018-10-17T10:22:00Z">
        <w:r w:rsidRPr="0088310C">
          <w:t>To compete with navigation lights, there should be a minimum luminous intensity defined for a marine signal light.</w:t>
        </w:r>
      </w:ins>
    </w:p>
    <w:p w14:paraId="73499BA5" w14:textId="77777777" w:rsidR="00F640EC" w:rsidRPr="0088310C" w:rsidRDefault="00F640EC" w:rsidP="00F640EC">
      <w:pPr>
        <w:pStyle w:val="BodyText"/>
        <w:rPr>
          <w:ins w:id="2169" w:author="ceres PC" w:date="2018-10-17T10:22:00Z"/>
        </w:rPr>
      </w:pPr>
      <w:ins w:id="2170" w:author="ceres PC" w:date="2018-10-17T10:22:00Z">
        <w:r w:rsidRPr="0088310C">
          <w:t xml:space="preserve">It may be considered that the luminous intensity of a marine signal light should not be less than the minimum value given in </w:t>
        </w:r>
        <w:r w:rsidRPr="0088310C">
          <w:rPr>
            <w:rPrChange w:id="2171" w:author="L-B" w:date="2018-10-18T03:40:00Z">
              <w:rPr/>
            </w:rPrChange>
          </w:rPr>
          <w:fldChar w:fldCharType="begin"/>
        </w:r>
        <w:r w:rsidRPr="0088310C">
          <w:instrText xml:space="preserve"> REF _Ref460584298 \h  \* MERGEFORMAT </w:instrText>
        </w:r>
      </w:ins>
      <w:r w:rsidRPr="0088310C">
        <w:rPr>
          <w:rPrChange w:id="2172" w:author="L-B" w:date="2018-10-18T03:40:00Z">
            <w:rPr/>
          </w:rPrChange>
        </w:rPr>
      </w:r>
      <w:ins w:id="2173" w:author="ceres PC" w:date="2018-10-17T10:22:00Z">
        <w:r w:rsidRPr="0088310C">
          <w:rPr>
            <w:rPrChange w:id="2174" w:author="L-B" w:date="2018-10-18T03:40:00Z">
              <w:rPr/>
            </w:rPrChange>
          </w:rPr>
          <w:fldChar w:fldCharType="separate"/>
        </w:r>
        <w:r w:rsidRPr="0088310C">
          <w:t xml:space="preserve">Table </w:t>
        </w:r>
        <w:r w:rsidRPr="0088310C">
          <w:rPr>
            <w:noProof/>
          </w:rPr>
          <w:t>5</w:t>
        </w:r>
        <w:r w:rsidRPr="0088310C">
          <w:rPr>
            <w:rPrChange w:id="2175" w:author="L-B" w:date="2018-10-18T03:40:00Z">
              <w:rPr/>
            </w:rPrChange>
          </w:rPr>
          <w:fldChar w:fldCharType="end"/>
        </w:r>
        <w:r w:rsidRPr="0088310C">
          <w:t xml:space="preserve">. For example, when a minimum intensity </w:t>
        </w:r>
        <m:oMath>
          <m:sSub>
            <m:sSubPr>
              <m:ctrlPr>
                <w:rPr>
                  <w:rFonts w:ascii="Cambria Math" w:hAnsi="Cambria Math"/>
                  <w:i/>
                </w:rPr>
              </m:ctrlPr>
            </m:sSubPr>
            <m:e>
              <m:r>
                <w:rPr>
                  <w:rFonts w:ascii="Cambria Math" w:hAnsi="Cambria Math"/>
                  <w:rPrChange w:id="2176" w:author="L-B" w:date="2018-10-18T03:40:00Z">
                    <w:rPr>
                      <w:rFonts w:ascii="Cambria Math" w:hAnsi="Cambria Math"/>
                    </w:rPr>
                  </w:rPrChange>
                </w:rPr>
                <m:t>I</m:t>
              </m:r>
            </m:e>
            <m:sub>
              <m:r>
                <w:rPr>
                  <w:rFonts w:ascii="Cambria Math" w:hAnsi="Cambria Math"/>
                  <w:rPrChange w:id="2177" w:author="L-B" w:date="2018-10-18T03:40:00Z">
                    <w:rPr>
                      <w:rFonts w:ascii="Cambria Math" w:hAnsi="Cambria Math"/>
                    </w:rPr>
                  </w:rPrChange>
                </w:rPr>
                <m:t>dsg</m:t>
              </m:r>
            </m:sub>
          </m:sSub>
          <m:r>
            <w:rPr>
              <w:rFonts w:ascii="Cambria Math" w:eastAsiaTheme="minorEastAsia" w:hAnsi="Cambria Math"/>
              <w:rPrChange w:id="2178" w:author="L-B" w:date="2018-10-18T03:40:00Z">
                <w:rPr>
                  <w:rFonts w:ascii="Cambria Math" w:eastAsiaTheme="minorEastAsia" w:hAnsi="Cambria Math"/>
                </w:rPr>
              </w:rPrChange>
            </w:rPr>
            <m:t>=0.8 cd</m:t>
          </m:r>
        </m:oMath>
        <w:r w:rsidRPr="0088310C">
          <w:rPr>
            <w:rFonts w:eastAsiaTheme="minorEastAsia"/>
          </w:rPr>
          <w:t xml:space="preserve"> for a lighted buoy is calculated, the value should be replaced with </w:t>
        </w:r>
        <m:oMath>
          <m:sSub>
            <m:sSubPr>
              <m:ctrlPr>
                <w:rPr>
                  <w:rFonts w:ascii="Cambria Math" w:hAnsi="Cambria Math"/>
                  <w:i/>
                </w:rPr>
              </m:ctrlPr>
            </m:sSubPr>
            <m:e>
              <m:r>
                <w:rPr>
                  <w:rFonts w:ascii="Cambria Math" w:hAnsi="Cambria Math"/>
                  <w:rPrChange w:id="2179" w:author="L-B" w:date="2018-10-18T03:40:00Z">
                    <w:rPr>
                      <w:rFonts w:ascii="Cambria Math" w:hAnsi="Cambria Math"/>
                    </w:rPr>
                  </w:rPrChange>
                </w:rPr>
                <m:t>I</m:t>
              </m:r>
            </m:e>
            <m:sub>
              <m:r>
                <w:rPr>
                  <w:rFonts w:ascii="Cambria Math" w:hAnsi="Cambria Math"/>
                  <w:rPrChange w:id="2180" w:author="L-B" w:date="2018-10-18T03:40:00Z">
                    <w:rPr>
                      <w:rFonts w:ascii="Cambria Math" w:hAnsi="Cambria Math"/>
                    </w:rPr>
                  </w:rPrChange>
                </w:rPr>
                <m:t>min</m:t>
              </m:r>
            </m:sub>
          </m:sSub>
          <m:r>
            <w:rPr>
              <w:rFonts w:ascii="Cambria Math" w:eastAsiaTheme="minorEastAsia" w:hAnsi="Cambria Math"/>
              <w:rPrChange w:id="2181" w:author="L-B" w:date="2018-10-18T03:40:00Z">
                <w:rPr>
                  <w:rFonts w:ascii="Cambria Math" w:eastAsiaTheme="minorEastAsia" w:hAnsi="Cambria Math"/>
                </w:rPr>
              </w:rPrChange>
            </w:rPr>
            <m:t>=5 cd</m:t>
          </m:r>
        </m:oMath>
        <w:r w:rsidRPr="0088310C">
          <w:rPr>
            <w:rFonts w:eastAsiaTheme="minorEastAsia"/>
          </w:rPr>
          <w:t>.</w:t>
        </w:r>
      </w:ins>
    </w:p>
    <w:p w14:paraId="69E50E03" w14:textId="77777777" w:rsidR="00F640EC" w:rsidRPr="0088310C" w:rsidRDefault="00F640EC" w:rsidP="00F640EC">
      <w:pPr>
        <w:pStyle w:val="Caption"/>
        <w:rPr>
          <w:ins w:id="2182" w:author="ceres PC" w:date="2018-10-17T10:22:00Z"/>
        </w:rPr>
      </w:pPr>
      <w:bookmarkStart w:id="2183" w:name="_Toc527535376"/>
      <w:ins w:id="2184" w:author="ceres PC" w:date="2018-10-17T10:22:00Z">
        <w:r w:rsidRPr="0088310C">
          <w:t xml:space="preserve">Table </w:t>
        </w:r>
        <w:r w:rsidRPr="0088310C">
          <w:rPr>
            <w:rPrChange w:id="2185" w:author="L-B" w:date="2018-10-18T03:40:00Z">
              <w:rPr/>
            </w:rPrChange>
          </w:rPr>
          <w:fldChar w:fldCharType="begin"/>
        </w:r>
        <w:r w:rsidRPr="0088310C">
          <w:instrText xml:space="preserve"> SEQ Table \* ARABIC </w:instrText>
        </w:r>
        <w:r w:rsidRPr="0088310C">
          <w:rPr>
            <w:rPrChange w:id="2186" w:author="L-B" w:date="2018-10-18T03:40:00Z">
              <w:rPr/>
            </w:rPrChange>
          </w:rPr>
          <w:fldChar w:fldCharType="separate"/>
        </w:r>
        <w:r w:rsidRPr="0088310C">
          <w:rPr>
            <w:noProof/>
          </w:rPr>
          <w:t>5</w:t>
        </w:r>
        <w:r w:rsidRPr="0088310C">
          <w:rPr>
            <w:rPrChange w:id="2187" w:author="L-B" w:date="2018-10-18T03:40:00Z">
              <w:rPr/>
            </w:rPrChange>
          </w:rPr>
          <w:fldChar w:fldCharType="end"/>
        </w:r>
        <w:r w:rsidRPr="0088310C">
          <w:t xml:space="preserve"> Minimum luminous intensity of a marine signal light</w:t>
        </w:r>
        <w:bookmarkEnd w:id="2183"/>
      </w:ins>
    </w:p>
    <w:p w14:paraId="135779B6" w14:textId="77777777" w:rsidR="00F640EC" w:rsidRPr="0088310C" w:rsidRDefault="00F640EC" w:rsidP="00F640EC">
      <w:pPr>
        <w:rPr>
          <w:ins w:id="2188" w:author="ceres PC" w:date="2018-10-17T10:22:00Z"/>
        </w:rPr>
      </w:pPr>
    </w:p>
    <w:tbl>
      <w:tblPr>
        <w:tblStyle w:val="TableGrid"/>
        <w:tblW w:w="6521" w:type="dxa"/>
        <w:tblInd w:w="108" w:type="dxa"/>
        <w:tblLook w:val="04A0" w:firstRow="1" w:lastRow="0" w:firstColumn="1" w:lastColumn="0" w:noHBand="0" w:noVBand="1"/>
      </w:tblPr>
      <w:tblGrid>
        <w:gridCol w:w="3261"/>
        <w:gridCol w:w="3260"/>
      </w:tblGrid>
      <w:tr w:rsidR="00F640EC" w:rsidRPr="0088310C" w14:paraId="18F557E4" w14:textId="77777777" w:rsidTr="00B86A68">
        <w:trPr>
          <w:ins w:id="2189" w:author="ceres PC" w:date="2018-10-17T10:22:00Z"/>
        </w:trPr>
        <w:tc>
          <w:tcPr>
            <w:tcW w:w="3261" w:type="dxa"/>
          </w:tcPr>
          <w:p w14:paraId="1DE4EED2" w14:textId="77777777" w:rsidR="00F640EC" w:rsidRPr="0088310C" w:rsidRDefault="00F640EC" w:rsidP="00B86A68">
            <w:pPr>
              <w:pStyle w:val="BodyText"/>
              <w:jc w:val="center"/>
              <w:rPr>
                <w:ins w:id="2190" w:author="ceres PC" w:date="2018-10-17T10:22:00Z"/>
              </w:rPr>
            </w:pPr>
            <w:ins w:id="2191" w:author="ceres PC" w:date="2018-10-17T10:22:00Z">
              <w:r w:rsidRPr="0088310C">
                <w:t>Type of light</w:t>
              </w:r>
            </w:ins>
          </w:p>
        </w:tc>
        <w:tc>
          <w:tcPr>
            <w:tcW w:w="3260" w:type="dxa"/>
          </w:tcPr>
          <w:p w14:paraId="72AAAE80" w14:textId="77777777" w:rsidR="00F640EC" w:rsidRPr="0088310C" w:rsidRDefault="00F640EC" w:rsidP="00B86A68">
            <w:pPr>
              <w:pStyle w:val="BodyText"/>
              <w:jc w:val="center"/>
              <w:rPr>
                <w:ins w:id="2192" w:author="ceres PC" w:date="2018-10-17T10:22:00Z"/>
              </w:rPr>
            </w:pPr>
            <w:ins w:id="2193" w:author="ceres PC" w:date="2018-10-17T10:22:00Z">
              <w:r w:rsidRPr="0088310C">
                <w:t>minimum luminous intensity</w:t>
              </w:r>
            </w:ins>
          </w:p>
        </w:tc>
      </w:tr>
      <w:tr w:rsidR="00F640EC" w:rsidRPr="0088310C" w14:paraId="46074071" w14:textId="77777777" w:rsidTr="00B86A68">
        <w:trPr>
          <w:ins w:id="2194" w:author="ceres PC" w:date="2018-10-17T10:22:00Z"/>
        </w:trPr>
        <w:tc>
          <w:tcPr>
            <w:tcW w:w="3261" w:type="dxa"/>
          </w:tcPr>
          <w:p w14:paraId="1739952E" w14:textId="77777777" w:rsidR="00F640EC" w:rsidRPr="0088310C" w:rsidRDefault="00F640EC" w:rsidP="00B86A68">
            <w:pPr>
              <w:pStyle w:val="BodyText"/>
              <w:jc w:val="center"/>
              <w:rPr>
                <w:ins w:id="2195" w:author="ceres PC" w:date="2018-10-17T10:22:00Z"/>
              </w:rPr>
            </w:pPr>
            <w:ins w:id="2196" w:author="ceres PC" w:date="2018-10-17T10:22:00Z">
              <w:r w:rsidRPr="0088310C">
                <w:t>Lights on a buoy</w:t>
              </w:r>
            </w:ins>
          </w:p>
        </w:tc>
        <w:tc>
          <w:tcPr>
            <w:tcW w:w="3260" w:type="dxa"/>
          </w:tcPr>
          <w:p w14:paraId="171CC6E7" w14:textId="77777777" w:rsidR="00F640EC" w:rsidRPr="0088310C" w:rsidRDefault="00F640EC" w:rsidP="00B86A68">
            <w:pPr>
              <w:pStyle w:val="BodyText"/>
              <w:jc w:val="center"/>
              <w:rPr>
                <w:ins w:id="2197" w:author="ceres PC" w:date="2018-10-17T10:22:00Z"/>
              </w:rPr>
            </w:pPr>
            <w:ins w:id="2198" w:author="ceres PC" w:date="2018-10-17T10:22:00Z">
              <w:r w:rsidRPr="0088310C">
                <w:t>5 cd</w:t>
              </w:r>
            </w:ins>
          </w:p>
        </w:tc>
      </w:tr>
      <w:tr w:rsidR="00F640EC" w:rsidRPr="0088310C" w14:paraId="0843C36A" w14:textId="77777777" w:rsidTr="00B86A68">
        <w:trPr>
          <w:ins w:id="2199" w:author="ceres PC" w:date="2018-10-17T10:22:00Z"/>
        </w:trPr>
        <w:tc>
          <w:tcPr>
            <w:tcW w:w="3261" w:type="dxa"/>
          </w:tcPr>
          <w:p w14:paraId="1F40158E" w14:textId="77777777" w:rsidR="00F640EC" w:rsidRPr="0088310C" w:rsidRDefault="00F640EC" w:rsidP="00B86A68">
            <w:pPr>
              <w:pStyle w:val="BodyText"/>
              <w:jc w:val="center"/>
              <w:rPr>
                <w:ins w:id="2200" w:author="ceres PC" w:date="2018-10-17T10:22:00Z"/>
              </w:rPr>
            </w:pPr>
            <w:ins w:id="2201" w:author="ceres PC" w:date="2018-10-17T10:22:00Z">
              <w:r w:rsidRPr="0088310C">
                <w:t>Beacon / Lighthouse</w:t>
              </w:r>
            </w:ins>
          </w:p>
        </w:tc>
        <w:tc>
          <w:tcPr>
            <w:tcW w:w="3260" w:type="dxa"/>
          </w:tcPr>
          <w:p w14:paraId="7887AEA4" w14:textId="77777777" w:rsidR="00F640EC" w:rsidRPr="0088310C" w:rsidRDefault="00F640EC" w:rsidP="00B86A68">
            <w:pPr>
              <w:pStyle w:val="BodyText"/>
              <w:jc w:val="center"/>
              <w:rPr>
                <w:ins w:id="2202" w:author="ceres PC" w:date="2018-10-17T10:22:00Z"/>
              </w:rPr>
            </w:pPr>
            <w:ins w:id="2203" w:author="ceres PC" w:date="2018-10-17T10:22:00Z">
              <w:r w:rsidRPr="0088310C">
                <w:t>10 cd</w:t>
              </w:r>
            </w:ins>
          </w:p>
        </w:tc>
      </w:tr>
      <w:tr w:rsidR="00F640EC" w:rsidRPr="0088310C" w14:paraId="69329F0D" w14:textId="77777777" w:rsidTr="00B86A68">
        <w:trPr>
          <w:ins w:id="2204" w:author="ceres PC" w:date="2018-10-17T10:22:00Z"/>
        </w:trPr>
        <w:tc>
          <w:tcPr>
            <w:tcW w:w="3261" w:type="dxa"/>
          </w:tcPr>
          <w:p w14:paraId="2AAC7A79" w14:textId="77777777" w:rsidR="00F640EC" w:rsidRPr="0088310C" w:rsidRDefault="00F640EC" w:rsidP="00B86A68">
            <w:pPr>
              <w:pStyle w:val="BodyText"/>
              <w:jc w:val="center"/>
              <w:rPr>
                <w:ins w:id="2205" w:author="ceres PC" w:date="2018-10-17T10:22:00Z"/>
              </w:rPr>
            </w:pPr>
            <w:ins w:id="2206" w:author="ceres PC" w:date="2018-10-17T10:22:00Z">
              <w:r w:rsidRPr="0088310C">
                <w:t>Leading Light</w:t>
              </w:r>
            </w:ins>
          </w:p>
        </w:tc>
        <w:tc>
          <w:tcPr>
            <w:tcW w:w="3260" w:type="dxa"/>
          </w:tcPr>
          <w:p w14:paraId="35E339F1" w14:textId="77777777" w:rsidR="00F640EC" w:rsidRPr="0088310C" w:rsidRDefault="00F640EC" w:rsidP="00B86A68">
            <w:pPr>
              <w:pStyle w:val="BodyText"/>
              <w:jc w:val="center"/>
              <w:rPr>
                <w:ins w:id="2207" w:author="ceres PC" w:date="2018-10-17T10:22:00Z"/>
              </w:rPr>
            </w:pPr>
            <w:ins w:id="2208" w:author="ceres PC" w:date="2018-10-17T10:22:00Z">
              <w:r w:rsidRPr="0088310C">
                <w:t>50 cd</w:t>
              </w:r>
            </w:ins>
          </w:p>
        </w:tc>
      </w:tr>
    </w:tbl>
    <w:p w14:paraId="560CA105" w14:textId="77777777" w:rsidR="00F640EC" w:rsidRPr="0088310C" w:rsidRDefault="00F640EC" w:rsidP="00F640EC">
      <w:pPr>
        <w:pStyle w:val="BodyText"/>
        <w:rPr>
          <w:ins w:id="2209" w:author="ceres PC" w:date="2018-10-17T10:22:00Z"/>
        </w:rPr>
      </w:pPr>
    </w:p>
    <w:p w14:paraId="3D8A1ADA" w14:textId="77777777" w:rsidR="00F640EC" w:rsidRPr="0088310C" w:rsidRDefault="00F640EC" w:rsidP="00F640EC">
      <w:pPr>
        <w:pStyle w:val="Heading2"/>
        <w:rPr>
          <w:ins w:id="2210" w:author="ceres PC" w:date="2018-10-17T10:22:00Z"/>
        </w:rPr>
      </w:pPr>
      <w:bookmarkStart w:id="2211" w:name="_Toc527537039"/>
      <w:ins w:id="2212" w:author="ceres PC" w:date="2018-10-17T10:22:00Z">
        <w:r w:rsidRPr="0088310C">
          <w:t>Other signal lights</w:t>
        </w:r>
        <w:bookmarkEnd w:id="2211"/>
      </w:ins>
    </w:p>
    <w:p w14:paraId="7634F575" w14:textId="77777777" w:rsidR="00F640EC" w:rsidRPr="0088310C" w:rsidRDefault="00F640EC" w:rsidP="00F640EC">
      <w:pPr>
        <w:pStyle w:val="Heading2separationline"/>
        <w:rPr>
          <w:ins w:id="2213" w:author="ceres PC" w:date="2018-10-17T10:22:00Z"/>
        </w:rPr>
      </w:pPr>
    </w:p>
    <w:p w14:paraId="68B988A8" w14:textId="77777777" w:rsidR="00F640EC" w:rsidRPr="0088310C" w:rsidRDefault="00F640EC" w:rsidP="00F640EC">
      <w:pPr>
        <w:pStyle w:val="BodyText"/>
        <w:rPr>
          <w:ins w:id="2214" w:author="ceres PC" w:date="2018-10-17T10:22:00Z"/>
        </w:rPr>
      </w:pPr>
      <w:ins w:id="2215" w:author="ceres PC" w:date="2018-10-17T10:22:00Z">
        <w:r w:rsidRPr="0088310C">
          <w:t>Aeronautical lights, road traffic signal lights and other marine signal lights may cause confusion with the signal light, the calculations are done for.</w:t>
        </w:r>
      </w:ins>
    </w:p>
    <w:p w14:paraId="30BC7850" w14:textId="77777777" w:rsidR="00F640EC" w:rsidRPr="0088310C" w:rsidRDefault="00F640EC" w:rsidP="00F640EC">
      <w:pPr>
        <w:pStyle w:val="BodyText"/>
        <w:rPr>
          <w:ins w:id="2216" w:author="ceres PC" w:date="2018-10-17T10:22:00Z"/>
          <w:rFonts w:eastAsiaTheme="minorEastAsia"/>
        </w:rPr>
      </w:pPr>
      <w:ins w:id="2217" w:author="ceres PC" w:date="2018-10-17T10:22:00Z">
        <w:r w:rsidRPr="0088310C">
          <w:t xml:space="preserve">If it is not possible to remove direct light, which is going to the waterway, the intensity of the marine signal light may be increased beyond the design intensity </w:t>
        </w:r>
        <m:oMath>
          <m:sSub>
            <m:sSubPr>
              <m:ctrlPr>
                <w:rPr>
                  <w:rFonts w:ascii="Cambria Math" w:hAnsi="Cambria Math"/>
                  <w:i/>
                </w:rPr>
              </m:ctrlPr>
            </m:sSubPr>
            <m:e>
              <m:r>
                <w:rPr>
                  <w:rFonts w:ascii="Cambria Math" w:hAnsi="Cambria Math"/>
                  <w:rPrChange w:id="2218" w:author="L-B" w:date="2018-10-18T03:40:00Z">
                    <w:rPr>
                      <w:rFonts w:ascii="Cambria Math" w:hAnsi="Cambria Math"/>
                    </w:rPr>
                  </w:rPrChange>
                </w:rPr>
                <m:t>I</m:t>
              </m:r>
            </m:e>
            <m:sub>
              <m:r>
                <w:rPr>
                  <w:rFonts w:ascii="Cambria Math" w:hAnsi="Cambria Math"/>
                  <w:rPrChange w:id="2219" w:author="L-B" w:date="2018-10-18T03:40:00Z">
                    <w:rPr>
                      <w:rFonts w:ascii="Cambria Math" w:hAnsi="Cambria Math"/>
                    </w:rPr>
                  </w:rPrChange>
                </w:rPr>
                <m:t>dsg</m:t>
              </m:r>
            </m:sub>
          </m:sSub>
        </m:oMath>
        <w:r w:rsidRPr="0088310C">
          <w:rPr>
            <w:rFonts w:eastAsiaTheme="minorEastAsia"/>
          </w:rPr>
          <w:t xml:space="preserve"> (chapter </w:t>
        </w:r>
        <w:r w:rsidRPr="0088310C">
          <w:rPr>
            <w:rFonts w:eastAsiaTheme="minorEastAsia"/>
            <w:rPrChange w:id="2220" w:author="L-B" w:date="2018-10-18T03:40:00Z">
              <w:rPr>
                <w:rFonts w:eastAsiaTheme="minorEastAsia"/>
              </w:rPr>
            </w:rPrChange>
          </w:rPr>
          <w:fldChar w:fldCharType="begin"/>
        </w:r>
        <w:r w:rsidRPr="0088310C">
          <w:rPr>
            <w:rFonts w:eastAsiaTheme="minorEastAsia"/>
          </w:rPr>
          <w:instrText xml:space="preserve"> REF _Ref460235384 \r \h  \* MERGEFORMAT </w:instrText>
        </w:r>
      </w:ins>
      <w:r w:rsidRPr="0088310C">
        <w:rPr>
          <w:rFonts w:eastAsiaTheme="minorEastAsia"/>
          <w:rPrChange w:id="2221" w:author="L-B" w:date="2018-10-18T03:40:00Z">
            <w:rPr>
              <w:rFonts w:eastAsiaTheme="minorEastAsia"/>
            </w:rPr>
          </w:rPrChange>
        </w:rPr>
      </w:r>
      <w:ins w:id="2222" w:author="ceres PC" w:date="2018-10-17T10:22:00Z">
        <w:r w:rsidRPr="0088310C">
          <w:rPr>
            <w:rFonts w:eastAsiaTheme="minorEastAsia"/>
            <w:rPrChange w:id="2223" w:author="L-B" w:date="2018-10-18T03:40:00Z">
              <w:rPr>
                <w:rFonts w:eastAsiaTheme="minorEastAsia"/>
              </w:rPr>
            </w:rPrChange>
          </w:rPr>
          <w:fldChar w:fldCharType="separate"/>
        </w:r>
        <w:r w:rsidRPr="0088310C">
          <w:rPr>
            <w:rFonts w:eastAsiaTheme="minorEastAsia"/>
          </w:rPr>
          <w:t>2.5.3</w:t>
        </w:r>
        <w:r w:rsidRPr="0088310C">
          <w:rPr>
            <w:rFonts w:eastAsiaTheme="minorEastAsia"/>
            <w:rPrChange w:id="2224" w:author="L-B" w:date="2018-10-18T03:40:00Z">
              <w:rPr>
                <w:rFonts w:eastAsiaTheme="minorEastAsia"/>
              </w:rPr>
            </w:rPrChange>
          </w:rPr>
          <w:fldChar w:fldCharType="end"/>
        </w:r>
        <w:r w:rsidRPr="0088310C">
          <w:rPr>
            <w:rFonts w:eastAsiaTheme="minorEastAsia"/>
          </w:rPr>
          <w:t xml:space="preserve">). </w:t>
        </w:r>
      </w:ins>
    </w:p>
    <w:p w14:paraId="49606263" w14:textId="77777777" w:rsidR="00F640EC" w:rsidRPr="0088310C" w:rsidRDefault="00F640EC" w:rsidP="00F640EC">
      <w:pPr>
        <w:pStyle w:val="BodyText"/>
        <w:rPr>
          <w:ins w:id="2225" w:author="ceres PC" w:date="2018-10-17T10:22:00Z"/>
          <w:rFonts w:eastAsiaTheme="minorEastAsia"/>
        </w:rPr>
      </w:pPr>
      <w:ins w:id="2226" w:author="ceres PC" w:date="2018-10-17T10:22:00Z">
        <w:r w:rsidRPr="0088310C">
          <w:rPr>
            <w:rFonts w:eastAsiaTheme="minorEastAsia"/>
          </w:rPr>
          <w:lastRenderedPageBreak/>
          <w:t xml:space="preserve">An example is shown in </w:t>
        </w:r>
        <w:r w:rsidRPr="0088310C">
          <w:rPr>
            <w:rFonts w:eastAsiaTheme="minorEastAsia"/>
            <w:rPrChange w:id="2227" w:author="L-B" w:date="2018-10-18T03:40:00Z">
              <w:rPr>
                <w:rFonts w:eastAsiaTheme="minorEastAsia"/>
              </w:rPr>
            </w:rPrChange>
          </w:rPr>
          <w:fldChar w:fldCharType="begin"/>
        </w:r>
        <w:r w:rsidRPr="0088310C">
          <w:rPr>
            <w:rFonts w:eastAsiaTheme="minorEastAsia"/>
          </w:rPr>
          <w:instrText xml:space="preserve"> REF _Ref460235642 \h  \* MERGEFORMAT </w:instrText>
        </w:r>
      </w:ins>
      <w:r w:rsidRPr="0088310C">
        <w:rPr>
          <w:rFonts w:eastAsiaTheme="minorEastAsia"/>
          <w:rPrChange w:id="2228" w:author="L-B" w:date="2018-10-18T03:40:00Z">
            <w:rPr>
              <w:rFonts w:eastAsiaTheme="minorEastAsia"/>
            </w:rPr>
          </w:rPrChange>
        </w:rPr>
      </w:r>
      <w:ins w:id="2229" w:author="ceres PC" w:date="2018-10-17T10:22:00Z">
        <w:r w:rsidRPr="0088310C">
          <w:rPr>
            <w:rFonts w:eastAsiaTheme="minorEastAsia"/>
            <w:rPrChange w:id="2230" w:author="L-B" w:date="2018-10-18T03:40:00Z">
              <w:rPr>
                <w:rFonts w:eastAsiaTheme="minorEastAsia"/>
              </w:rPr>
            </w:rPrChange>
          </w:rPr>
          <w:fldChar w:fldCharType="separate"/>
        </w:r>
        <w:r w:rsidRPr="0088310C">
          <w:t xml:space="preserve">Figure </w:t>
        </w:r>
        <w:r w:rsidRPr="0088310C">
          <w:rPr>
            <w:noProof/>
          </w:rPr>
          <w:t>8</w:t>
        </w:r>
        <w:r w:rsidRPr="0088310C">
          <w:rPr>
            <w:rFonts w:eastAsiaTheme="minorEastAsia"/>
            <w:rPrChange w:id="2231" w:author="L-B" w:date="2018-10-18T03:40:00Z">
              <w:rPr>
                <w:rFonts w:eastAsiaTheme="minorEastAsia"/>
              </w:rPr>
            </w:rPrChange>
          </w:rPr>
          <w:fldChar w:fldCharType="end"/>
        </w:r>
        <w:r w:rsidRPr="0088310C">
          <w:rPr>
            <w:rFonts w:eastAsiaTheme="minorEastAsia"/>
          </w:rPr>
          <w:t>. The marine light is a sector light with three sectors. The coloured area shows the positions the sector light is used by the mariners. Next to the marine light there is a high intensity aeronautical light.</w:t>
        </w:r>
      </w:ins>
    </w:p>
    <w:p w14:paraId="11AB5B31" w14:textId="77777777" w:rsidR="00F640EC" w:rsidRPr="0088310C" w:rsidRDefault="00F640EC" w:rsidP="00F640EC">
      <w:pPr>
        <w:pStyle w:val="BodyText"/>
        <w:jc w:val="center"/>
        <w:rPr>
          <w:ins w:id="2232" w:author="ceres PC" w:date="2018-10-17T10:22:00Z"/>
        </w:rPr>
      </w:pPr>
      <w:ins w:id="2233" w:author="ceres PC" w:date="2018-10-17T10:22:00Z">
        <w:r w:rsidRPr="0088310C">
          <w:rPr>
            <w:noProof/>
            <w:lang w:eastAsia="en-IE"/>
            <w:rPrChange w:id="2234" w:author="L-B" w:date="2018-10-18T03:40:00Z">
              <w:rPr>
                <w:noProof/>
                <w:lang w:val="en-IE" w:eastAsia="en-IE"/>
              </w:rPr>
            </w:rPrChange>
          </w:rPr>
          <w:drawing>
            <wp:inline distT="0" distB="0" distL="0" distR="0" wp14:anchorId="1AD0F0AB" wp14:editId="5CAD7DAD">
              <wp:extent cx="3600000" cy="2314800"/>
              <wp:effectExtent l="0" t="0" r="635" b="9525"/>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ins>
    </w:p>
    <w:p w14:paraId="75D61780" w14:textId="77777777" w:rsidR="00F640EC" w:rsidRPr="0088310C" w:rsidRDefault="00F640EC" w:rsidP="00F640EC">
      <w:pPr>
        <w:pStyle w:val="Caption"/>
        <w:rPr>
          <w:ins w:id="2235" w:author="ceres PC" w:date="2018-10-17T10:22:00Z"/>
        </w:rPr>
      </w:pPr>
      <w:bookmarkStart w:id="2236" w:name="_Toc527535384"/>
      <w:ins w:id="2237" w:author="ceres PC" w:date="2018-10-17T10:22:00Z">
        <w:r w:rsidRPr="0088310C">
          <w:t xml:space="preserve">Figure </w:t>
        </w:r>
        <w:r w:rsidRPr="0088310C">
          <w:rPr>
            <w:rPrChange w:id="2238" w:author="L-B" w:date="2018-10-18T03:40:00Z">
              <w:rPr/>
            </w:rPrChange>
          </w:rPr>
          <w:fldChar w:fldCharType="begin"/>
        </w:r>
        <w:r w:rsidRPr="0088310C">
          <w:instrText xml:space="preserve"> SEQ Figure \* ARABIC </w:instrText>
        </w:r>
        <w:r w:rsidRPr="0088310C">
          <w:rPr>
            <w:rPrChange w:id="2239" w:author="L-B" w:date="2018-10-18T03:40:00Z">
              <w:rPr/>
            </w:rPrChange>
          </w:rPr>
          <w:fldChar w:fldCharType="separate"/>
        </w:r>
        <w:r w:rsidRPr="0088310C">
          <w:rPr>
            <w:noProof/>
          </w:rPr>
          <w:t>8</w:t>
        </w:r>
        <w:r w:rsidRPr="0088310C">
          <w:rPr>
            <w:rPrChange w:id="2240" w:author="L-B" w:date="2018-10-18T03:40:00Z">
              <w:rPr/>
            </w:rPrChange>
          </w:rPr>
          <w:fldChar w:fldCharType="end"/>
        </w:r>
        <w:r w:rsidRPr="0088310C">
          <w:t xml:space="preserve"> Intensity check for a rival aeronautical light</w:t>
        </w:r>
        <w:bookmarkEnd w:id="2236"/>
      </w:ins>
    </w:p>
    <w:p w14:paraId="31508C40" w14:textId="77777777" w:rsidR="00F640EC" w:rsidRPr="0088310C" w:rsidRDefault="00F640EC" w:rsidP="00F640EC">
      <w:pPr>
        <w:pStyle w:val="BodyText"/>
        <w:rPr>
          <w:ins w:id="2241" w:author="ceres PC" w:date="2018-10-17T10:22:00Z"/>
        </w:rPr>
      </w:pPr>
      <w:ins w:id="2242" w:author="ceres PC" w:date="2018-10-17T10:22:00Z">
        <w:r w:rsidRPr="0088310C">
          <w:t xml:space="preserve">To ensure that the marine signal light will compete with the aeronautical light, the illuminance of the marine light should be at least the same as for the aeronautical light. The calculation should be done with Allard’s law with the local </w:t>
        </w:r>
        <w:proofErr w:type="gramStart"/>
        <w:r w:rsidRPr="0088310C">
          <w:t>conditions</w:t>
        </w:r>
        <w:proofErr w:type="gramEnd"/>
        <w:r w:rsidRPr="0088310C">
          <w:t xml:space="preserve"> visibility chosen in chapter </w:t>
        </w:r>
        <w:r w:rsidRPr="0088310C">
          <w:rPr>
            <w:rPrChange w:id="2243" w:author="L-B" w:date="2018-10-18T03:40:00Z">
              <w:rPr/>
            </w:rPrChange>
          </w:rPr>
          <w:fldChar w:fldCharType="begin"/>
        </w:r>
        <w:r w:rsidRPr="0088310C">
          <w:instrText xml:space="preserve"> REF _Ref460236095 \r \h  \* MERGEFORMAT </w:instrText>
        </w:r>
      </w:ins>
      <w:r w:rsidRPr="0088310C">
        <w:rPr>
          <w:rPrChange w:id="2244" w:author="L-B" w:date="2018-10-18T03:40:00Z">
            <w:rPr/>
          </w:rPrChange>
        </w:rPr>
      </w:r>
      <w:ins w:id="2245" w:author="ceres PC" w:date="2018-10-17T10:22:00Z">
        <w:r w:rsidRPr="0088310C">
          <w:rPr>
            <w:rPrChange w:id="2246" w:author="L-B" w:date="2018-10-18T03:40:00Z">
              <w:rPr/>
            </w:rPrChange>
          </w:rPr>
          <w:fldChar w:fldCharType="separate"/>
        </w:r>
        <w:r w:rsidRPr="0088310C">
          <w:t>3.4</w:t>
        </w:r>
        <w:r w:rsidRPr="0088310C">
          <w:rPr>
            <w:rPrChange w:id="2247" w:author="L-B" w:date="2018-10-18T03:40:00Z">
              <w:rPr/>
            </w:rPrChange>
          </w:rPr>
          <w:fldChar w:fldCharType="end"/>
        </w:r>
        <w:r w:rsidRPr="0088310C">
          <w:t>. and some relevant positions.</w:t>
        </w:r>
      </w:ins>
    </w:p>
    <w:p w14:paraId="7A214BBD" w14:textId="77777777" w:rsidR="00F640EC" w:rsidRPr="0088310C" w:rsidRDefault="00F640EC" w:rsidP="00F640EC">
      <w:pPr>
        <w:pStyle w:val="BodyText"/>
        <w:rPr>
          <w:ins w:id="2248" w:author="ceres PC" w:date="2018-10-17T10:22:00Z"/>
        </w:rPr>
      </w:pPr>
      <w:ins w:id="2249" w:author="ceres PC" w:date="2018-10-17T10:22:00Z">
        <w:r w:rsidRPr="0088310C">
          <w:t xml:space="preserve">In the example the observer is on a vessel in the white sector. The distance to the sector light is </w:t>
        </w:r>
        <m:oMath>
          <m:sSub>
            <m:sSubPr>
              <m:ctrlPr>
                <w:rPr>
                  <w:rFonts w:ascii="Cambria Math" w:hAnsi="Cambria Math"/>
                </w:rPr>
              </m:ctrlPr>
            </m:sSubPr>
            <m:e>
              <m:r>
                <w:rPr>
                  <w:rFonts w:ascii="Cambria Math" w:hAnsi="Cambria Math"/>
                  <w:rPrChange w:id="2250" w:author="L-B" w:date="2018-10-18T03:40:00Z">
                    <w:rPr>
                      <w:rFonts w:ascii="Cambria Math" w:hAnsi="Cambria Math"/>
                    </w:rPr>
                  </w:rPrChange>
                </w:rPr>
                <m:t>R</m:t>
              </m:r>
            </m:e>
            <m:sub>
              <m:r>
                <w:rPr>
                  <w:rFonts w:ascii="Cambria Math" w:hAnsi="Cambria Math"/>
                  <w:rPrChange w:id="2251" w:author="L-B" w:date="2018-10-18T03:40:00Z">
                    <w:rPr>
                      <w:rFonts w:ascii="Cambria Math" w:hAnsi="Cambria Math"/>
                    </w:rPr>
                  </w:rPrChange>
                </w:rPr>
                <m:t>ml</m:t>
              </m:r>
            </m:sub>
          </m:sSub>
        </m:oMath>
        <w:r w:rsidRPr="0088310C">
          <w:t xml:space="preserve"> (marine light) and to the aeronautical light is </w:t>
        </w:r>
        <m:oMath>
          <m:sSub>
            <m:sSubPr>
              <m:ctrlPr>
                <w:rPr>
                  <w:rFonts w:ascii="Cambria Math" w:hAnsi="Cambria Math"/>
                  <w:i/>
                </w:rPr>
              </m:ctrlPr>
            </m:sSubPr>
            <m:e>
              <m:r>
                <w:rPr>
                  <w:rFonts w:ascii="Cambria Math" w:hAnsi="Cambria Math"/>
                  <w:rPrChange w:id="2252" w:author="L-B" w:date="2018-10-18T03:40:00Z">
                    <w:rPr>
                      <w:rFonts w:ascii="Cambria Math" w:hAnsi="Cambria Math"/>
                    </w:rPr>
                  </w:rPrChange>
                </w:rPr>
                <m:t>R</m:t>
              </m:r>
            </m:e>
            <m:sub>
              <m:r>
                <w:rPr>
                  <w:rFonts w:ascii="Cambria Math" w:hAnsi="Cambria Math"/>
                  <w:rPrChange w:id="2253" w:author="L-B" w:date="2018-10-18T03:40:00Z">
                    <w:rPr>
                      <w:rFonts w:ascii="Cambria Math" w:hAnsi="Cambria Math"/>
                    </w:rPr>
                  </w:rPrChange>
                </w:rPr>
                <m:t>rl</m:t>
              </m:r>
            </m:sub>
          </m:sSub>
        </m:oMath>
        <w:r w:rsidRPr="0088310C">
          <w:t xml:space="preserve"> (rival light).</w:t>
        </w:r>
      </w:ins>
    </w:p>
    <w:p w14:paraId="6A637F5A" w14:textId="77777777" w:rsidR="00F640EC" w:rsidRPr="0088310C" w:rsidRDefault="00F640EC" w:rsidP="00F640EC">
      <w:pPr>
        <w:pStyle w:val="BodyText"/>
        <w:rPr>
          <w:ins w:id="2254" w:author="ceres PC" w:date="2018-10-17T10:22:00Z"/>
          <w:rFonts w:eastAsiaTheme="minorEastAsia"/>
        </w:rPr>
      </w:pPr>
      <w:ins w:id="2255" w:author="ceres PC" w:date="2018-10-17T10:22:00Z">
        <w:r w:rsidRPr="0088310C">
          <w:rPr>
            <w:rFonts w:eastAsiaTheme="minorEastAsia"/>
          </w:rPr>
          <w:t>The illuminance at the eye of the observer produced by the marine light at minimum visibility is:</w:t>
        </w:r>
      </w:ins>
    </w:p>
    <w:p w14:paraId="06199CE8" w14:textId="77777777" w:rsidR="00F640EC" w:rsidRPr="0088310C" w:rsidRDefault="00A64966" w:rsidP="00F640EC">
      <w:pPr>
        <w:pStyle w:val="BodyText"/>
        <w:jc w:val="center"/>
        <w:rPr>
          <w:ins w:id="2256" w:author="ceres PC" w:date="2018-10-17T10:22:00Z"/>
          <w:rFonts w:eastAsiaTheme="minorEastAsia"/>
        </w:rPr>
      </w:pPr>
      <m:oMath>
        <m:sSub>
          <m:sSubPr>
            <m:ctrlPr>
              <w:ins w:id="2257" w:author="ceres PC" w:date="2018-10-17T10:22:00Z">
                <w:rPr>
                  <w:rFonts w:ascii="Cambria Math" w:eastAsiaTheme="minorEastAsia" w:hAnsi="Cambria Math"/>
                  <w:i/>
                </w:rPr>
              </w:ins>
            </m:ctrlPr>
          </m:sSubPr>
          <m:e>
            <m:r>
              <w:ins w:id="2258" w:author="ceres PC" w:date="2018-10-17T10:22:00Z">
                <w:rPr>
                  <w:rFonts w:ascii="Cambria Math" w:eastAsiaTheme="minorEastAsia" w:hAnsi="Cambria Math"/>
                  <w:rPrChange w:id="2259" w:author="L-B" w:date="2018-10-18T03:40:00Z">
                    <w:rPr>
                      <w:rFonts w:ascii="Cambria Math" w:eastAsiaTheme="minorEastAsia" w:hAnsi="Cambria Math"/>
                    </w:rPr>
                  </w:rPrChange>
                </w:rPr>
                <m:t>E</m:t>
              </w:ins>
            </m:r>
          </m:e>
          <m:sub>
            <m:r>
              <w:ins w:id="2260" w:author="ceres PC" w:date="2018-10-17T10:22:00Z">
                <w:rPr>
                  <w:rFonts w:ascii="Cambria Math" w:eastAsiaTheme="minorEastAsia" w:hAnsi="Cambria Math"/>
                  <w:rPrChange w:id="2261" w:author="L-B" w:date="2018-10-18T03:40:00Z">
                    <w:rPr>
                      <w:rFonts w:ascii="Cambria Math" w:eastAsiaTheme="minorEastAsia" w:hAnsi="Cambria Math"/>
                    </w:rPr>
                  </w:rPrChange>
                </w:rPr>
                <m:t>ml</m:t>
              </w:ins>
            </m:r>
          </m:sub>
        </m:sSub>
        <m:r>
          <w:ins w:id="2262" w:author="ceres PC" w:date="2018-10-17T10:22:00Z">
            <w:rPr>
              <w:rFonts w:ascii="Cambria Math" w:eastAsiaTheme="minorEastAsia" w:hAnsi="Cambria Math"/>
              <w:rPrChange w:id="2263" w:author="L-B" w:date="2018-10-18T03:40:00Z">
                <w:rPr>
                  <w:rFonts w:ascii="Cambria Math" w:eastAsiaTheme="minorEastAsia" w:hAnsi="Cambria Math"/>
                </w:rPr>
              </w:rPrChange>
            </w:rPr>
            <m:t>=</m:t>
          </w:ins>
        </m:r>
        <m:sSub>
          <m:sSubPr>
            <m:ctrlPr>
              <w:ins w:id="2264" w:author="ceres PC" w:date="2018-10-17T10:22:00Z">
                <w:rPr>
                  <w:rFonts w:ascii="Cambria Math" w:eastAsiaTheme="minorEastAsia" w:hAnsi="Cambria Math"/>
                  <w:i/>
                </w:rPr>
              </w:ins>
            </m:ctrlPr>
          </m:sSubPr>
          <m:e>
            <m:r>
              <w:ins w:id="2265" w:author="ceres PC" w:date="2018-10-17T10:22:00Z">
                <w:rPr>
                  <w:rFonts w:ascii="Cambria Math" w:eastAsiaTheme="minorEastAsia" w:hAnsi="Cambria Math"/>
                  <w:rPrChange w:id="2266" w:author="L-B" w:date="2018-10-18T03:40:00Z">
                    <w:rPr>
                      <w:rFonts w:ascii="Cambria Math" w:eastAsiaTheme="minorEastAsia" w:hAnsi="Cambria Math"/>
                    </w:rPr>
                  </w:rPrChange>
                </w:rPr>
                <m:t>I</m:t>
              </w:ins>
            </m:r>
          </m:e>
          <m:sub>
            <m:r>
              <w:ins w:id="2267" w:author="ceres PC" w:date="2018-10-17T10:22:00Z">
                <w:rPr>
                  <w:rFonts w:ascii="Cambria Math" w:eastAsiaTheme="minorEastAsia" w:hAnsi="Cambria Math"/>
                  <w:rPrChange w:id="2268" w:author="L-B" w:date="2018-10-18T03:40:00Z">
                    <w:rPr>
                      <w:rFonts w:ascii="Cambria Math" w:eastAsiaTheme="minorEastAsia" w:hAnsi="Cambria Math"/>
                    </w:rPr>
                  </w:rPrChange>
                </w:rPr>
                <m:t>ml</m:t>
              </w:ins>
            </m:r>
          </m:sub>
        </m:sSub>
        <m:f>
          <m:fPr>
            <m:ctrlPr>
              <w:ins w:id="2269" w:author="ceres PC" w:date="2018-10-17T10:22:00Z">
                <w:rPr>
                  <w:rFonts w:ascii="Cambria Math" w:eastAsiaTheme="minorEastAsia" w:hAnsi="Cambria Math"/>
                  <w:i/>
                </w:rPr>
              </w:ins>
            </m:ctrlPr>
          </m:fPr>
          <m:num>
            <m:sSup>
              <m:sSupPr>
                <m:ctrlPr>
                  <w:ins w:id="2270" w:author="ceres PC" w:date="2018-10-17T10:22:00Z">
                    <w:rPr>
                      <w:rFonts w:ascii="Cambria Math" w:eastAsiaTheme="minorEastAsia" w:hAnsi="Cambria Math"/>
                      <w:i/>
                    </w:rPr>
                  </w:ins>
                </m:ctrlPr>
              </m:sSupPr>
              <m:e>
                <m:r>
                  <w:ins w:id="2271" w:author="ceres PC" w:date="2018-10-17T10:22:00Z">
                    <w:rPr>
                      <w:rFonts w:ascii="Cambria Math" w:eastAsiaTheme="minorEastAsia" w:hAnsi="Cambria Math"/>
                      <w:rPrChange w:id="2272" w:author="L-B" w:date="2018-10-18T03:40:00Z">
                        <w:rPr>
                          <w:rFonts w:ascii="Cambria Math" w:eastAsiaTheme="minorEastAsia" w:hAnsi="Cambria Math"/>
                        </w:rPr>
                      </w:rPrChange>
                    </w:rPr>
                    <m:t>0.05</m:t>
                  </w:ins>
                </m:r>
              </m:e>
              <m:sup>
                <m:f>
                  <m:fPr>
                    <m:ctrlPr>
                      <w:ins w:id="2273" w:author="ceres PC" w:date="2018-10-17T10:22:00Z">
                        <w:rPr>
                          <w:rFonts w:ascii="Cambria Math" w:eastAsiaTheme="minorEastAsia" w:hAnsi="Cambria Math"/>
                          <w:i/>
                        </w:rPr>
                      </w:ins>
                    </m:ctrlPr>
                  </m:fPr>
                  <m:num>
                    <m:sSub>
                      <m:sSubPr>
                        <m:ctrlPr>
                          <w:ins w:id="2274" w:author="ceres PC" w:date="2018-10-17T10:22:00Z">
                            <w:rPr>
                              <w:rFonts w:ascii="Cambria Math" w:eastAsiaTheme="minorEastAsia" w:hAnsi="Cambria Math"/>
                              <w:i/>
                            </w:rPr>
                          </w:ins>
                        </m:ctrlPr>
                      </m:sSubPr>
                      <m:e>
                        <m:r>
                          <w:ins w:id="2275" w:author="ceres PC" w:date="2018-10-17T10:22:00Z">
                            <w:rPr>
                              <w:rFonts w:ascii="Cambria Math" w:eastAsiaTheme="minorEastAsia" w:hAnsi="Cambria Math"/>
                              <w:rPrChange w:id="2276" w:author="L-B" w:date="2018-10-18T03:40:00Z">
                                <w:rPr>
                                  <w:rFonts w:ascii="Cambria Math" w:eastAsiaTheme="minorEastAsia" w:hAnsi="Cambria Math"/>
                                </w:rPr>
                              </w:rPrChange>
                            </w:rPr>
                            <m:t>R</m:t>
                          </w:ins>
                        </m:r>
                      </m:e>
                      <m:sub>
                        <m:r>
                          <w:ins w:id="2277" w:author="ceres PC" w:date="2018-10-17T10:22:00Z">
                            <w:rPr>
                              <w:rFonts w:ascii="Cambria Math" w:eastAsiaTheme="minorEastAsia" w:hAnsi="Cambria Math"/>
                              <w:rPrChange w:id="2278" w:author="L-B" w:date="2018-10-18T03:40:00Z">
                                <w:rPr>
                                  <w:rFonts w:ascii="Cambria Math" w:eastAsiaTheme="minorEastAsia" w:hAnsi="Cambria Math"/>
                                </w:rPr>
                              </w:rPrChange>
                            </w:rPr>
                            <m:t>ml</m:t>
                          </w:ins>
                        </m:r>
                      </m:sub>
                    </m:sSub>
                  </m:num>
                  <m:den>
                    <m:sSub>
                      <m:sSubPr>
                        <m:ctrlPr>
                          <w:ins w:id="2279" w:author="ceres PC" w:date="2018-10-17T10:22:00Z">
                            <w:rPr>
                              <w:rFonts w:ascii="Cambria Math" w:eastAsiaTheme="minorEastAsia" w:hAnsi="Cambria Math"/>
                              <w:i/>
                            </w:rPr>
                          </w:ins>
                        </m:ctrlPr>
                      </m:sSubPr>
                      <m:e>
                        <m:r>
                          <w:ins w:id="2280" w:author="ceres PC" w:date="2018-10-17T10:22:00Z">
                            <w:rPr>
                              <w:rFonts w:ascii="Cambria Math" w:eastAsiaTheme="minorEastAsia" w:hAnsi="Cambria Math"/>
                              <w:rPrChange w:id="2281" w:author="L-B" w:date="2018-10-18T03:40:00Z">
                                <w:rPr>
                                  <w:rFonts w:ascii="Cambria Math" w:eastAsiaTheme="minorEastAsia" w:hAnsi="Cambria Math"/>
                                </w:rPr>
                              </w:rPrChange>
                            </w:rPr>
                            <m:t>V</m:t>
                          </w:ins>
                        </m:r>
                      </m:e>
                      <m:sub>
                        <m:r>
                          <w:ins w:id="2282" w:author="ceres PC" w:date="2018-10-17T10:22:00Z">
                            <w:rPr>
                              <w:rFonts w:ascii="Cambria Math" w:eastAsiaTheme="minorEastAsia" w:hAnsi="Cambria Math"/>
                              <w:rPrChange w:id="2283" w:author="L-B" w:date="2018-10-18T03:40:00Z">
                                <w:rPr>
                                  <w:rFonts w:ascii="Cambria Math" w:eastAsiaTheme="minorEastAsia" w:hAnsi="Cambria Math"/>
                                </w:rPr>
                              </w:rPrChange>
                            </w:rPr>
                            <m:t>loc</m:t>
                          </w:ins>
                        </m:r>
                      </m:sub>
                    </m:sSub>
                  </m:den>
                </m:f>
              </m:sup>
            </m:sSup>
          </m:num>
          <m:den>
            <m:sSup>
              <m:sSupPr>
                <m:ctrlPr>
                  <w:ins w:id="2284" w:author="ceres PC" w:date="2018-10-17T10:22:00Z">
                    <w:rPr>
                      <w:rFonts w:ascii="Cambria Math" w:eastAsiaTheme="minorEastAsia" w:hAnsi="Cambria Math"/>
                      <w:i/>
                    </w:rPr>
                  </w:ins>
                </m:ctrlPr>
              </m:sSupPr>
              <m:e>
                <m:sSub>
                  <m:sSubPr>
                    <m:ctrlPr>
                      <w:ins w:id="2285" w:author="ceres PC" w:date="2018-10-17T10:22:00Z">
                        <w:rPr>
                          <w:rFonts w:ascii="Cambria Math" w:eastAsiaTheme="minorEastAsia" w:hAnsi="Cambria Math"/>
                          <w:i/>
                        </w:rPr>
                      </w:ins>
                    </m:ctrlPr>
                  </m:sSubPr>
                  <m:e>
                    <m:r>
                      <w:ins w:id="2286" w:author="ceres PC" w:date="2018-10-17T10:22:00Z">
                        <w:rPr>
                          <w:rFonts w:ascii="Cambria Math" w:eastAsiaTheme="minorEastAsia" w:hAnsi="Cambria Math"/>
                          <w:rPrChange w:id="2287" w:author="L-B" w:date="2018-10-18T03:40:00Z">
                            <w:rPr>
                              <w:rFonts w:ascii="Cambria Math" w:eastAsiaTheme="minorEastAsia" w:hAnsi="Cambria Math"/>
                            </w:rPr>
                          </w:rPrChange>
                        </w:rPr>
                        <m:t>R</m:t>
                      </w:ins>
                    </m:r>
                  </m:e>
                  <m:sub>
                    <m:r>
                      <w:ins w:id="2288" w:author="ceres PC" w:date="2018-10-17T10:22:00Z">
                        <w:rPr>
                          <w:rFonts w:ascii="Cambria Math" w:eastAsiaTheme="minorEastAsia" w:hAnsi="Cambria Math"/>
                          <w:rPrChange w:id="2289" w:author="L-B" w:date="2018-10-18T03:40:00Z">
                            <w:rPr>
                              <w:rFonts w:ascii="Cambria Math" w:eastAsiaTheme="minorEastAsia" w:hAnsi="Cambria Math"/>
                            </w:rPr>
                          </w:rPrChange>
                        </w:rPr>
                        <m:t>ml</m:t>
                      </w:ins>
                    </m:r>
                  </m:sub>
                </m:sSub>
              </m:e>
              <m:sup>
                <m:r>
                  <w:ins w:id="2290" w:author="ceres PC" w:date="2018-10-17T10:22:00Z">
                    <w:rPr>
                      <w:rFonts w:ascii="Cambria Math" w:eastAsiaTheme="minorEastAsia" w:hAnsi="Cambria Math"/>
                      <w:rPrChange w:id="2291" w:author="L-B" w:date="2018-10-18T03:40:00Z">
                        <w:rPr>
                          <w:rFonts w:ascii="Cambria Math" w:eastAsiaTheme="minorEastAsia" w:hAnsi="Cambria Math"/>
                        </w:rPr>
                      </w:rPrChange>
                    </w:rPr>
                    <m:t>2</m:t>
                  </w:ins>
                </m:r>
              </m:sup>
            </m:sSup>
          </m:den>
        </m:f>
      </m:oMath>
      <w:ins w:id="2292" w:author="ceres PC" w:date="2018-10-17T10:22:00Z">
        <w:r w:rsidR="00F640EC" w:rsidRPr="0088310C">
          <w:rPr>
            <w:rFonts w:eastAsiaTheme="minorEastAsia"/>
          </w:rPr>
          <w:t xml:space="preserve"> .</w:t>
        </w:r>
      </w:ins>
    </w:p>
    <w:p w14:paraId="1FA51167" w14:textId="77777777" w:rsidR="00F640EC" w:rsidRPr="0088310C" w:rsidRDefault="00F640EC" w:rsidP="00F640EC">
      <w:pPr>
        <w:pStyle w:val="BodyText"/>
        <w:rPr>
          <w:ins w:id="2293" w:author="ceres PC" w:date="2018-10-17T10:22:00Z"/>
          <w:rFonts w:eastAsiaTheme="minorEastAsia"/>
        </w:rPr>
      </w:pPr>
      <w:ins w:id="2294" w:author="ceres PC" w:date="2018-10-17T10:22:00Z">
        <w:r w:rsidRPr="0088310C">
          <w:rPr>
            <w:rFonts w:eastAsiaTheme="minorEastAsia"/>
          </w:rPr>
          <w:t>The illuminance at the eye of the observer produced by the aeronautical light at minimum visibility is:</w:t>
        </w:r>
      </w:ins>
    </w:p>
    <w:p w14:paraId="1A995AD6" w14:textId="77777777" w:rsidR="00F640EC" w:rsidRPr="0088310C" w:rsidRDefault="00A64966" w:rsidP="00F640EC">
      <w:pPr>
        <w:pStyle w:val="BodyText"/>
        <w:jc w:val="center"/>
        <w:rPr>
          <w:ins w:id="2295" w:author="ceres PC" w:date="2018-10-17T10:22:00Z"/>
        </w:rPr>
      </w:pPr>
      <m:oMath>
        <m:sSub>
          <m:sSubPr>
            <m:ctrlPr>
              <w:ins w:id="2296" w:author="ceres PC" w:date="2018-10-17T10:22:00Z">
                <w:rPr>
                  <w:rFonts w:ascii="Cambria Math" w:eastAsiaTheme="minorEastAsia" w:hAnsi="Cambria Math"/>
                  <w:i/>
                </w:rPr>
              </w:ins>
            </m:ctrlPr>
          </m:sSubPr>
          <m:e>
            <m:r>
              <w:ins w:id="2297" w:author="ceres PC" w:date="2018-10-17T10:22:00Z">
                <w:rPr>
                  <w:rFonts w:ascii="Cambria Math" w:eastAsiaTheme="minorEastAsia" w:hAnsi="Cambria Math"/>
                  <w:rPrChange w:id="2298" w:author="L-B" w:date="2018-10-18T03:40:00Z">
                    <w:rPr>
                      <w:rFonts w:ascii="Cambria Math" w:eastAsiaTheme="minorEastAsia" w:hAnsi="Cambria Math"/>
                    </w:rPr>
                  </w:rPrChange>
                </w:rPr>
                <m:t>E</m:t>
              </w:ins>
            </m:r>
          </m:e>
          <m:sub>
            <m:r>
              <w:ins w:id="2299" w:author="ceres PC" w:date="2018-10-17T10:22:00Z">
                <w:rPr>
                  <w:rFonts w:ascii="Cambria Math" w:eastAsiaTheme="minorEastAsia" w:hAnsi="Cambria Math"/>
                  <w:rPrChange w:id="2300" w:author="L-B" w:date="2018-10-18T03:40:00Z">
                    <w:rPr>
                      <w:rFonts w:ascii="Cambria Math" w:eastAsiaTheme="minorEastAsia" w:hAnsi="Cambria Math"/>
                    </w:rPr>
                  </w:rPrChange>
                </w:rPr>
                <m:t>rl</m:t>
              </w:ins>
            </m:r>
          </m:sub>
        </m:sSub>
        <m:r>
          <w:ins w:id="2301" w:author="ceres PC" w:date="2018-10-17T10:22:00Z">
            <w:rPr>
              <w:rFonts w:ascii="Cambria Math" w:eastAsiaTheme="minorEastAsia" w:hAnsi="Cambria Math"/>
              <w:rPrChange w:id="2302" w:author="L-B" w:date="2018-10-18T03:40:00Z">
                <w:rPr>
                  <w:rFonts w:ascii="Cambria Math" w:eastAsiaTheme="minorEastAsia" w:hAnsi="Cambria Math"/>
                </w:rPr>
              </w:rPrChange>
            </w:rPr>
            <m:t>=</m:t>
          </w:ins>
        </m:r>
        <m:sSub>
          <m:sSubPr>
            <m:ctrlPr>
              <w:ins w:id="2303" w:author="ceres PC" w:date="2018-10-17T10:22:00Z">
                <w:rPr>
                  <w:rFonts w:ascii="Cambria Math" w:eastAsiaTheme="minorEastAsia" w:hAnsi="Cambria Math"/>
                  <w:i/>
                </w:rPr>
              </w:ins>
            </m:ctrlPr>
          </m:sSubPr>
          <m:e>
            <m:r>
              <w:ins w:id="2304" w:author="ceres PC" w:date="2018-10-17T10:22:00Z">
                <w:rPr>
                  <w:rFonts w:ascii="Cambria Math" w:eastAsiaTheme="minorEastAsia" w:hAnsi="Cambria Math"/>
                  <w:rPrChange w:id="2305" w:author="L-B" w:date="2018-10-18T03:40:00Z">
                    <w:rPr>
                      <w:rFonts w:ascii="Cambria Math" w:eastAsiaTheme="minorEastAsia" w:hAnsi="Cambria Math"/>
                    </w:rPr>
                  </w:rPrChange>
                </w:rPr>
                <m:t>I</m:t>
              </w:ins>
            </m:r>
          </m:e>
          <m:sub>
            <m:r>
              <w:ins w:id="2306" w:author="ceres PC" w:date="2018-10-17T10:22:00Z">
                <w:rPr>
                  <w:rFonts w:ascii="Cambria Math" w:eastAsiaTheme="minorEastAsia" w:hAnsi="Cambria Math"/>
                  <w:rPrChange w:id="2307" w:author="L-B" w:date="2018-10-18T03:40:00Z">
                    <w:rPr>
                      <w:rFonts w:ascii="Cambria Math" w:eastAsiaTheme="minorEastAsia" w:hAnsi="Cambria Math"/>
                    </w:rPr>
                  </w:rPrChange>
                </w:rPr>
                <m:t>rl</m:t>
              </w:ins>
            </m:r>
          </m:sub>
        </m:sSub>
        <m:f>
          <m:fPr>
            <m:ctrlPr>
              <w:ins w:id="2308" w:author="ceres PC" w:date="2018-10-17T10:22:00Z">
                <w:rPr>
                  <w:rFonts w:ascii="Cambria Math" w:eastAsiaTheme="minorEastAsia" w:hAnsi="Cambria Math"/>
                  <w:i/>
                </w:rPr>
              </w:ins>
            </m:ctrlPr>
          </m:fPr>
          <m:num>
            <m:sSup>
              <m:sSupPr>
                <m:ctrlPr>
                  <w:ins w:id="2309" w:author="ceres PC" w:date="2018-10-17T10:22:00Z">
                    <w:rPr>
                      <w:rFonts w:ascii="Cambria Math" w:eastAsiaTheme="minorEastAsia" w:hAnsi="Cambria Math"/>
                      <w:i/>
                    </w:rPr>
                  </w:ins>
                </m:ctrlPr>
              </m:sSupPr>
              <m:e>
                <m:r>
                  <w:ins w:id="2310" w:author="ceres PC" w:date="2018-10-17T10:22:00Z">
                    <w:rPr>
                      <w:rFonts w:ascii="Cambria Math" w:eastAsiaTheme="minorEastAsia" w:hAnsi="Cambria Math"/>
                      <w:rPrChange w:id="2311" w:author="L-B" w:date="2018-10-18T03:40:00Z">
                        <w:rPr>
                          <w:rFonts w:ascii="Cambria Math" w:eastAsiaTheme="minorEastAsia" w:hAnsi="Cambria Math"/>
                        </w:rPr>
                      </w:rPrChange>
                    </w:rPr>
                    <m:t>0.05</m:t>
                  </w:ins>
                </m:r>
              </m:e>
              <m:sup>
                <m:f>
                  <m:fPr>
                    <m:ctrlPr>
                      <w:ins w:id="2312" w:author="ceres PC" w:date="2018-10-17T10:22:00Z">
                        <w:rPr>
                          <w:rFonts w:ascii="Cambria Math" w:eastAsiaTheme="minorEastAsia" w:hAnsi="Cambria Math"/>
                          <w:i/>
                        </w:rPr>
                      </w:ins>
                    </m:ctrlPr>
                  </m:fPr>
                  <m:num>
                    <m:sSub>
                      <m:sSubPr>
                        <m:ctrlPr>
                          <w:ins w:id="2313" w:author="ceres PC" w:date="2018-10-17T10:22:00Z">
                            <w:rPr>
                              <w:rFonts w:ascii="Cambria Math" w:eastAsiaTheme="minorEastAsia" w:hAnsi="Cambria Math"/>
                              <w:i/>
                            </w:rPr>
                          </w:ins>
                        </m:ctrlPr>
                      </m:sSubPr>
                      <m:e>
                        <m:r>
                          <w:ins w:id="2314" w:author="ceres PC" w:date="2018-10-17T10:22:00Z">
                            <w:rPr>
                              <w:rFonts w:ascii="Cambria Math" w:eastAsiaTheme="minorEastAsia" w:hAnsi="Cambria Math"/>
                              <w:rPrChange w:id="2315" w:author="L-B" w:date="2018-10-18T03:40:00Z">
                                <w:rPr>
                                  <w:rFonts w:ascii="Cambria Math" w:eastAsiaTheme="minorEastAsia" w:hAnsi="Cambria Math"/>
                                </w:rPr>
                              </w:rPrChange>
                            </w:rPr>
                            <m:t>R</m:t>
                          </w:ins>
                        </m:r>
                      </m:e>
                      <m:sub>
                        <m:r>
                          <w:ins w:id="2316" w:author="ceres PC" w:date="2018-10-17T10:22:00Z">
                            <w:rPr>
                              <w:rFonts w:ascii="Cambria Math" w:eastAsiaTheme="minorEastAsia" w:hAnsi="Cambria Math"/>
                              <w:rPrChange w:id="2317" w:author="L-B" w:date="2018-10-18T03:40:00Z">
                                <w:rPr>
                                  <w:rFonts w:ascii="Cambria Math" w:eastAsiaTheme="minorEastAsia" w:hAnsi="Cambria Math"/>
                                </w:rPr>
                              </w:rPrChange>
                            </w:rPr>
                            <m:t>rl</m:t>
                          </w:ins>
                        </m:r>
                      </m:sub>
                    </m:sSub>
                  </m:num>
                  <m:den>
                    <m:sSub>
                      <m:sSubPr>
                        <m:ctrlPr>
                          <w:ins w:id="2318" w:author="ceres PC" w:date="2018-10-17T10:22:00Z">
                            <w:rPr>
                              <w:rFonts w:ascii="Cambria Math" w:eastAsiaTheme="minorEastAsia" w:hAnsi="Cambria Math"/>
                              <w:i/>
                            </w:rPr>
                          </w:ins>
                        </m:ctrlPr>
                      </m:sSubPr>
                      <m:e>
                        <m:r>
                          <w:ins w:id="2319" w:author="ceres PC" w:date="2018-10-17T10:22:00Z">
                            <w:rPr>
                              <w:rFonts w:ascii="Cambria Math" w:eastAsiaTheme="minorEastAsia" w:hAnsi="Cambria Math"/>
                              <w:rPrChange w:id="2320" w:author="L-B" w:date="2018-10-18T03:40:00Z">
                                <w:rPr>
                                  <w:rFonts w:ascii="Cambria Math" w:eastAsiaTheme="minorEastAsia" w:hAnsi="Cambria Math"/>
                                </w:rPr>
                              </w:rPrChange>
                            </w:rPr>
                            <m:t>V</m:t>
                          </w:ins>
                        </m:r>
                      </m:e>
                      <m:sub>
                        <m:r>
                          <w:ins w:id="2321" w:author="ceres PC" w:date="2018-10-17T10:22:00Z">
                            <w:rPr>
                              <w:rFonts w:ascii="Cambria Math" w:eastAsiaTheme="minorEastAsia" w:hAnsi="Cambria Math"/>
                              <w:rPrChange w:id="2322" w:author="L-B" w:date="2018-10-18T03:40:00Z">
                                <w:rPr>
                                  <w:rFonts w:ascii="Cambria Math" w:eastAsiaTheme="minorEastAsia" w:hAnsi="Cambria Math"/>
                                </w:rPr>
                              </w:rPrChange>
                            </w:rPr>
                            <m:t>loc</m:t>
                          </w:ins>
                        </m:r>
                      </m:sub>
                    </m:sSub>
                  </m:den>
                </m:f>
              </m:sup>
            </m:sSup>
          </m:num>
          <m:den>
            <m:sSup>
              <m:sSupPr>
                <m:ctrlPr>
                  <w:ins w:id="2323" w:author="ceres PC" w:date="2018-10-17T10:22:00Z">
                    <w:rPr>
                      <w:rFonts w:ascii="Cambria Math" w:eastAsiaTheme="minorEastAsia" w:hAnsi="Cambria Math"/>
                      <w:i/>
                    </w:rPr>
                  </w:ins>
                </m:ctrlPr>
              </m:sSupPr>
              <m:e>
                <m:sSub>
                  <m:sSubPr>
                    <m:ctrlPr>
                      <w:ins w:id="2324" w:author="ceres PC" w:date="2018-10-17T10:22:00Z">
                        <w:rPr>
                          <w:rFonts w:ascii="Cambria Math" w:eastAsiaTheme="minorEastAsia" w:hAnsi="Cambria Math"/>
                          <w:i/>
                        </w:rPr>
                      </w:ins>
                    </m:ctrlPr>
                  </m:sSubPr>
                  <m:e>
                    <m:r>
                      <w:ins w:id="2325" w:author="ceres PC" w:date="2018-10-17T10:22:00Z">
                        <w:rPr>
                          <w:rFonts w:ascii="Cambria Math" w:eastAsiaTheme="minorEastAsia" w:hAnsi="Cambria Math"/>
                          <w:rPrChange w:id="2326" w:author="L-B" w:date="2018-10-18T03:40:00Z">
                            <w:rPr>
                              <w:rFonts w:ascii="Cambria Math" w:eastAsiaTheme="minorEastAsia" w:hAnsi="Cambria Math"/>
                            </w:rPr>
                          </w:rPrChange>
                        </w:rPr>
                        <m:t>R</m:t>
                      </w:ins>
                    </m:r>
                  </m:e>
                  <m:sub>
                    <m:r>
                      <w:ins w:id="2327" w:author="ceres PC" w:date="2018-10-17T10:22:00Z">
                        <w:rPr>
                          <w:rFonts w:ascii="Cambria Math" w:eastAsiaTheme="minorEastAsia" w:hAnsi="Cambria Math"/>
                          <w:rPrChange w:id="2328" w:author="L-B" w:date="2018-10-18T03:40:00Z">
                            <w:rPr>
                              <w:rFonts w:ascii="Cambria Math" w:eastAsiaTheme="minorEastAsia" w:hAnsi="Cambria Math"/>
                            </w:rPr>
                          </w:rPrChange>
                        </w:rPr>
                        <m:t>rl</m:t>
                      </w:ins>
                    </m:r>
                  </m:sub>
                </m:sSub>
              </m:e>
              <m:sup>
                <m:r>
                  <w:ins w:id="2329" w:author="ceres PC" w:date="2018-10-17T10:22:00Z">
                    <w:rPr>
                      <w:rFonts w:ascii="Cambria Math" w:eastAsiaTheme="minorEastAsia" w:hAnsi="Cambria Math"/>
                      <w:rPrChange w:id="2330" w:author="L-B" w:date="2018-10-18T03:40:00Z">
                        <w:rPr>
                          <w:rFonts w:ascii="Cambria Math" w:eastAsiaTheme="minorEastAsia" w:hAnsi="Cambria Math"/>
                        </w:rPr>
                      </w:rPrChange>
                    </w:rPr>
                    <m:t>2</m:t>
                  </w:ins>
                </m:r>
              </m:sup>
            </m:sSup>
          </m:den>
        </m:f>
      </m:oMath>
      <w:ins w:id="2331" w:author="ceres PC" w:date="2018-10-17T10:22:00Z">
        <w:r w:rsidR="00F640EC" w:rsidRPr="0088310C">
          <w:rPr>
            <w:rFonts w:eastAsiaTheme="minorEastAsia"/>
          </w:rPr>
          <w:t xml:space="preserve"> .</w:t>
        </w:r>
      </w:ins>
    </w:p>
    <w:p w14:paraId="083E82FC" w14:textId="77777777" w:rsidR="00F640EC" w:rsidRPr="0088310C" w:rsidRDefault="00F640EC" w:rsidP="00F640EC">
      <w:pPr>
        <w:pStyle w:val="BodyText"/>
        <w:rPr>
          <w:ins w:id="2332" w:author="ceres PC" w:date="2018-10-17T10:22:00Z"/>
        </w:rPr>
      </w:pPr>
      <w:ins w:id="2333" w:author="ceres PC" w:date="2018-10-17T10:22:00Z">
        <w:r w:rsidRPr="0088310C">
          <w:t>The illuminance produced by the marine light should be equal or greater than the illuminance of the aeronautical light:</w:t>
        </w:r>
      </w:ins>
    </w:p>
    <w:p w14:paraId="6133BCB6" w14:textId="77777777" w:rsidR="00F640EC" w:rsidRPr="0088310C" w:rsidRDefault="00A64966" w:rsidP="00F640EC">
      <w:pPr>
        <w:pStyle w:val="BodyText"/>
        <w:jc w:val="center"/>
        <w:rPr>
          <w:ins w:id="2334" w:author="ceres PC" w:date="2018-10-17T10:22:00Z"/>
          <w:rFonts w:eastAsiaTheme="minorEastAsia"/>
        </w:rPr>
      </w:pPr>
      <m:oMath>
        <m:sSub>
          <m:sSubPr>
            <m:ctrlPr>
              <w:ins w:id="2335" w:author="ceres PC" w:date="2018-10-17T10:22:00Z">
                <w:rPr>
                  <w:rFonts w:ascii="Cambria Math" w:hAnsi="Cambria Math"/>
                  <w:i/>
                </w:rPr>
              </w:ins>
            </m:ctrlPr>
          </m:sSubPr>
          <m:e>
            <m:r>
              <w:ins w:id="2336" w:author="ceres PC" w:date="2018-10-17T10:22:00Z">
                <w:rPr>
                  <w:rFonts w:ascii="Cambria Math" w:hAnsi="Cambria Math"/>
                  <w:rPrChange w:id="2337" w:author="L-B" w:date="2018-10-18T03:40:00Z">
                    <w:rPr>
                      <w:rFonts w:ascii="Cambria Math" w:hAnsi="Cambria Math"/>
                    </w:rPr>
                  </w:rPrChange>
                </w:rPr>
                <m:t>E</m:t>
              </w:ins>
            </m:r>
          </m:e>
          <m:sub>
            <m:r>
              <w:ins w:id="2338" w:author="ceres PC" w:date="2018-10-17T10:22:00Z">
                <w:rPr>
                  <w:rFonts w:ascii="Cambria Math" w:hAnsi="Cambria Math"/>
                  <w:rPrChange w:id="2339" w:author="L-B" w:date="2018-10-18T03:40:00Z">
                    <w:rPr>
                      <w:rFonts w:ascii="Cambria Math" w:hAnsi="Cambria Math"/>
                    </w:rPr>
                  </w:rPrChange>
                </w:rPr>
                <m:t>ml</m:t>
              </w:ins>
            </m:r>
          </m:sub>
        </m:sSub>
        <m:r>
          <w:ins w:id="2340" w:author="ceres PC" w:date="2018-10-17T10:22:00Z">
            <w:rPr>
              <w:rFonts w:ascii="Cambria Math" w:hAnsi="Cambria Math"/>
              <w:rPrChange w:id="2341" w:author="L-B" w:date="2018-10-18T03:40:00Z">
                <w:rPr>
                  <w:rFonts w:ascii="Cambria Math" w:hAnsi="Cambria Math"/>
                </w:rPr>
              </w:rPrChange>
            </w:rPr>
            <m:t>≥</m:t>
          </w:ins>
        </m:r>
        <m:sSub>
          <m:sSubPr>
            <m:ctrlPr>
              <w:ins w:id="2342" w:author="ceres PC" w:date="2018-10-17T10:22:00Z">
                <w:rPr>
                  <w:rFonts w:ascii="Cambria Math" w:hAnsi="Cambria Math"/>
                  <w:i/>
                </w:rPr>
              </w:ins>
            </m:ctrlPr>
          </m:sSubPr>
          <m:e>
            <m:r>
              <w:ins w:id="2343" w:author="ceres PC" w:date="2018-10-17T10:22:00Z">
                <w:rPr>
                  <w:rFonts w:ascii="Cambria Math" w:hAnsi="Cambria Math"/>
                  <w:rPrChange w:id="2344" w:author="L-B" w:date="2018-10-18T03:40:00Z">
                    <w:rPr>
                      <w:rFonts w:ascii="Cambria Math" w:hAnsi="Cambria Math"/>
                    </w:rPr>
                  </w:rPrChange>
                </w:rPr>
                <m:t>E</m:t>
              </w:ins>
            </m:r>
          </m:e>
          <m:sub>
            <m:r>
              <w:ins w:id="2345" w:author="ceres PC" w:date="2018-10-17T10:22:00Z">
                <w:rPr>
                  <w:rFonts w:ascii="Cambria Math" w:hAnsi="Cambria Math"/>
                  <w:rPrChange w:id="2346" w:author="L-B" w:date="2018-10-18T03:40:00Z">
                    <w:rPr>
                      <w:rFonts w:ascii="Cambria Math" w:hAnsi="Cambria Math"/>
                    </w:rPr>
                  </w:rPrChange>
                </w:rPr>
                <m:t>rl</m:t>
              </w:ins>
            </m:r>
          </m:sub>
        </m:sSub>
      </m:oMath>
      <w:ins w:id="2347" w:author="ceres PC" w:date="2018-10-17T10:22:00Z">
        <w:r w:rsidR="00F640EC" w:rsidRPr="0088310C">
          <w:rPr>
            <w:rFonts w:eastAsiaTheme="minorEastAsia"/>
          </w:rPr>
          <w:t>.</w:t>
        </w:r>
      </w:ins>
    </w:p>
    <w:p w14:paraId="18DB70AE" w14:textId="77777777" w:rsidR="00F640EC" w:rsidRPr="0088310C" w:rsidRDefault="00F640EC" w:rsidP="00F640EC">
      <w:pPr>
        <w:pStyle w:val="BodyText"/>
        <w:rPr>
          <w:ins w:id="2348" w:author="ceres PC" w:date="2018-10-17T10:22:00Z"/>
        </w:rPr>
      </w:pPr>
      <w:ins w:id="2349" w:author="ceres PC" w:date="2018-10-17T10:22:00Z">
        <w:r w:rsidRPr="0088310C">
          <w:t>This gives the inequation:</w:t>
        </w:r>
      </w:ins>
    </w:p>
    <w:p w14:paraId="357E7F87" w14:textId="77777777" w:rsidR="00F640EC" w:rsidRPr="0088310C" w:rsidRDefault="00A64966" w:rsidP="00F640EC">
      <w:pPr>
        <w:pStyle w:val="BodyText"/>
        <w:jc w:val="center"/>
        <w:rPr>
          <w:ins w:id="2350" w:author="ceres PC" w:date="2018-10-17T10:22:00Z"/>
        </w:rPr>
      </w:pPr>
      <m:oMath>
        <m:sSub>
          <m:sSubPr>
            <m:ctrlPr>
              <w:ins w:id="2351" w:author="ceres PC" w:date="2018-10-17T10:22:00Z">
                <w:rPr>
                  <w:rFonts w:ascii="Cambria Math" w:eastAsiaTheme="minorEastAsia" w:hAnsi="Cambria Math"/>
                  <w:i/>
                </w:rPr>
              </w:ins>
            </m:ctrlPr>
          </m:sSubPr>
          <m:e>
            <m:r>
              <w:ins w:id="2352" w:author="ceres PC" w:date="2018-10-17T10:22:00Z">
                <w:rPr>
                  <w:rFonts w:ascii="Cambria Math" w:eastAsiaTheme="minorEastAsia" w:hAnsi="Cambria Math"/>
                  <w:rPrChange w:id="2353" w:author="L-B" w:date="2018-10-18T03:40:00Z">
                    <w:rPr>
                      <w:rFonts w:ascii="Cambria Math" w:eastAsiaTheme="minorEastAsia" w:hAnsi="Cambria Math"/>
                    </w:rPr>
                  </w:rPrChange>
                </w:rPr>
                <m:t>I</m:t>
              </w:ins>
            </m:r>
          </m:e>
          <m:sub>
            <m:r>
              <w:ins w:id="2354" w:author="ceres PC" w:date="2018-10-17T10:22:00Z">
                <w:rPr>
                  <w:rFonts w:ascii="Cambria Math" w:eastAsiaTheme="minorEastAsia" w:hAnsi="Cambria Math"/>
                  <w:rPrChange w:id="2355" w:author="L-B" w:date="2018-10-18T03:40:00Z">
                    <w:rPr>
                      <w:rFonts w:ascii="Cambria Math" w:eastAsiaTheme="minorEastAsia" w:hAnsi="Cambria Math"/>
                    </w:rPr>
                  </w:rPrChange>
                </w:rPr>
                <m:t>ml</m:t>
              </w:ins>
            </m:r>
          </m:sub>
        </m:sSub>
        <m:f>
          <m:fPr>
            <m:ctrlPr>
              <w:ins w:id="2356" w:author="ceres PC" w:date="2018-10-17T10:22:00Z">
                <w:rPr>
                  <w:rFonts w:ascii="Cambria Math" w:eastAsiaTheme="minorEastAsia" w:hAnsi="Cambria Math"/>
                  <w:i/>
                </w:rPr>
              </w:ins>
            </m:ctrlPr>
          </m:fPr>
          <m:num>
            <m:sSup>
              <m:sSupPr>
                <m:ctrlPr>
                  <w:ins w:id="2357" w:author="ceres PC" w:date="2018-10-17T10:22:00Z">
                    <w:rPr>
                      <w:rFonts w:ascii="Cambria Math" w:eastAsiaTheme="minorEastAsia" w:hAnsi="Cambria Math"/>
                      <w:i/>
                    </w:rPr>
                  </w:ins>
                </m:ctrlPr>
              </m:sSupPr>
              <m:e>
                <m:r>
                  <w:ins w:id="2358" w:author="ceres PC" w:date="2018-10-17T10:22:00Z">
                    <w:rPr>
                      <w:rFonts w:ascii="Cambria Math" w:eastAsiaTheme="minorEastAsia" w:hAnsi="Cambria Math"/>
                      <w:rPrChange w:id="2359" w:author="L-B" w:date="2018-10-18T03:40:00Z">
                        <w:rPr>
                          <w:rFonts w:ascii="Cambria Math" w:eastAsiaTheme="minorEastAsia" w:hAnsi="Cambria Math"/>
                        </w:rPr>
                      </w:rPrChange>
                    </w:rPr>
                    <m:t>0.05</m:t>
                  </w:ins>
                </m:r>
              </m:e>
              <m:sup>
                <m:f>
                  <m:fPr>
                    <m:ctrlPr>
                      <w:ins w:id="2360" w:author="ceres PC" w:date="2018-10-17T10:22:00Z">
                        <w:rPr>
                          <w:rFonts w:ascii="Cambria Math" w:eastAsiaTheme="minorEastAsia" w:hAnsi="Cambria Math"/>
                          <w:i/>
                        </w:rPr>
                      </w:ins>
                    </m:ctrlPr>
                  </m:fPr>
                  <m:num>
                    <m:sSub>
                      <m:sSubPr>
                        <m:ctrlPr>
                          <w:ins w:id="2361" w:author="ceres PC" w:date="2018-10-17T10:22:00Z">
                            <w:rPr>
                              <w:rFonts w:ascii="Cambria Math" w:eastAsiaTheme="minorEastAsia" w:hAnsi="Cambria Math"/>
                              <w:i/>
                            </w:rPr>
                          </w:ins>
                        </m:ctrlPr>
                      </m:sSubPr>
                      <m:e>
                        <m:r>
                          <w:ins w:id="2362" w:author="ceres PC" w:date="2018-10-17T10:22:00Z">
                            <w:rPr>
                              <w:rFonts w:ascii="Cambria Math" w:eastAsiaTheme="minorEastAsia" w:hAnsi="Cambria Math"/>
                              <w:rPrChange w:id="2363" w:author="L-B" w:date="2018-10-18T03:40:00Z">
                                <w:rPr>
                                  <w:rFonts w:ascii="Cambria Math" w:eastAsiaTheme="minorEastAsia" w:hAnsi="Cambria Math"/>
                                </w:rPr>
                              </w:rPrChange>
                            </w:rPr>
                            <m:t>R</m:t>
                          </w:ins>
                        </m:r>
                      </m:e>
                      <m:sub>
                        <m:r>
                          <w:ins w:id="2364" w:author="ceres PC" w:date="2018-10-17T10:22:00Z">
                            <w:rPr>
                              <w:rFonts w:ascii="Cambria Math" w:eastAsiaTheme="minorEastAsia" w:hAnsi="Cambria Math"/>
                              <w:rPrChange w:id="2365" w:author="L-B" w:date="2018-10-18T03:40:00Z">
                                <w:rPr>
                                  <w:rFonts w:ascii="Cambria Math" w:eastAsiaTheme="minorEastAsia" w:hAnsi="Cambria Math"/>
                                </w:rPr>
                              </w:rPrChange>
                            </w:rPr>
                            <m:t>ml</m:t>
                          </w:ins>
                        </m:r>
                      </m:sub>
                    </m:sSub>
                  </m:num>
                  <m:den>
                    <m:sSub>
                      <m:sSubPr>
                        <m:ctrlPr>
                          <w:ins w:id="2366" w:author="ceres PC" w:date="2018-10-17T10:22:00Z">
                            <w:rPr>
                              <w:rFonts w:ascii="Cambria Math" w:eastAsiaTheme="minorEastAsia" w:hAnsi="Cambria Math"/>
                              <w:i/>
                            </w:rPr>
                          </w:ins>
                        </m:ctrlPr>
                      </m:sSubPr>
                      <m:e>
                        <m:r>
                          <w:ins w:id="2367" w:author="ceres PC" w:date="2018-10-17T10:22:00Z">
                            <w:rPr>
                              <w:rFonts w:ascii="Cambria Math" w:eastAsiaTheme="minorEastAsia" w:hAnsi="Cambria Math"/>
                              <w:rPrChange w:id="2368" w:author="L-B" w:date="2018-10-18T03:40:00Z">
                                <w:rPr>
                                  <w:rFonts w:ascii="Cambria Math" w:eastAsiaTheme="minorEastAsia" w:hAnsi="Cambria Math"/>
                                </w:rPr>
                              </w:rPrChange>
                            </w:rPr>
                            <m:t>V</m:t>
                          </w:ins>
                        </m:r>
                      </m:e>
                      <m:sub>
                        <m:r>
                          <w:ins w:id="2369" w:author="ceres PC" w:date="2018-10-17T10:22:00Z">
                            <w:rPr>
                              <w:rFonts w:ascii="Cambria Math" w:eastAsiaTheme="minorEastAsia" w:hAnsi="Cambria Math"/>
                              <w:rPrChange w:id="2370" w:author="L-B" w:date="2018-10-18T03:40:00Z">
                                <w:rPr>
                                  <w:rFonts w:ascii="Cambria Math" w:eastAsiaTheme="minorEastAsia" w:hAnsi="Cambria Math"/>
                                </w:rPr>
                              </w:rPrChange>
                            </w:rPr>
                            <m:t>loc</m:t>
                          </w:ins>
                        </m:r>
                      </m:sub>
                    </m:sSub>
                  </m:den>
                </m:f>
              </m:sup>
            </m:sSup>
          </m:num>
          <m:den>
            <m:sSup>
              <m:sSupPr>
                <m:ctrlPr>
                  <w:ins w:id="2371" w:author="ceres PC" w:date="2018-10-17T10:22:00Z">
                    <w:rPr>
                      <w:rFonts w:ascii="Cambria Math" w:eastAsiaTheme="minorEastAsia" w:hAnsi="Cambria Math"/>
                      <w:i/>
                    </w:rPr>
                  </w:ins>
                </m:ctrlPr>
              </m:sSupPr>
              <m:e>
                <m:sSub>
                  <m:sSubPr>
                    <m:ctrlPr>
                      <w:ins w:id="2372" w:author="ceres PC" w:date="2018-10-17T10:22:00Z">
                        <w:rPr>
                          <w:rFonts w:ascii="Cambria Math" w:eastAsiaTheme="minorEastAsia" w:hAnsi="Cambria Math"/>
                          <w:i/>
                        </w:rPr>
                      </w:ins>
                    </m:ctrlPr>
                  </m:sSubPr>
                  <m:e>
                    <m:r>
                      <w:ins w:id="2373" w:author="ceres PC" w:date="2018-10-17T10:22:00Z">
                        <w:rPr>
                          <w:rFonts w:ascii="Cambria Math" w:eastAsiaTheme="minorEastAsia" w:hAnsi="Cambria Math"/>
                          <w:rPrChange w:id="2374" w:author="L-B" w:date="2018-10-18T03:40:00Z">
                            <w:rPr>
                              <w:rFonts w:ascii="Cambria Math" w:eastAsiaTheme="minorEastAsia" w:hAnsi="Cambria Math"/>
                            </w:rPr>
                          </w:rPrChange>
                        </w:rPr>
                        <m:t>R</m:t>
                      </w:ins>
                    </m:r>
                  </m:e>
                  <m:sub>
                    <m:r>
                      <w:ins w:id="2375" w:author="ceres PC" w:date="2018-10-17T10:22:00Z">
                        <w:rPr>
                          <w:rFonts w:ascii="Cambria Math" w:eastAsiaTheme="minorEastAsia" w:hAnsi="Cambria Math"/>
                          <w:rPrChange w:id="2376" w:author="L-B" w:date="2018-10-18T03:40:00Z">
                            <w:rPr>
                              <w:rFonts w:ascii="Cambria Math" w:eastAsiaTheme="minorEastAsia" w:hAnsi="Cambria Math"/>
                            </w:rPr>
                          </w:rPrChange>
                        </w:rPr>
                        <m:t>ml</m:t>
                      </w:ins>
                    </m:r>
                  </m:sub>
                </m:sSub>
              </m:e>
              <m:sup>
                <m:r>
                  <w:ins w:id="2377" w:author="ceres PC" w:date="2018-10-17T10:22:00Z">
                    <w:rPr>
                      <w:rFonts w:ascii="Cambria Math" w:eastAsiaTheme="minorEastAsia" w:hAnsi="Cambria Math"/>
                      <w:rPrChange w:id="2378" w:author="L-B" w:date="2018-10-18T03:40:00Z">
                        <w:rPr>
                          <w:rFonts w:ascii="Cambria Math" w:eastAsiaTheme="minorEastAsia" w:hAnsi="Cambria Math"/>
                        </w:rPr>
                      </w:rPrChange>
                    </w:rPr>
                    <m:t>2</m:t>
                  </w:ins>
                </m:r>
              </m:sup>
            </m:sSup>
          </m:den>
        </m:f>
        <m:r>
          <w:ins w:id="2379" w:author="ceres PC" w:date="2018-10-17T10:22:00Z">
            <w:rPr>
              <w:rFonts w:ascii="Cambria Math" w:eastAsiaTheme="minorEastAsia" w:hAnsi="Cambria Math"/>
              <w:rPrChange w:id="2380" w:author="L-B" w:date="2018-10-18T03:40:00Z">
                <w:rPr>
                  <w:rFonts w:ascii="Cambria Math" w:eastAsiaTheme="minorEastAsia" w:hAnsi="Cambria Math"/>
                </w:rPr>
              </w:rPrChange>
            </w:rPr>
            <m:t>≥</m:t>
          </w:ins>
        </m:r>
        <m:sSub>
          <m:sSubPr>
            <m:ctrlPr>
              <w:ins w:id="2381" w:author="ceres PC" w:date="2018-10-17T10:22:00Z">
                <w:rPr>
                  <w:rFonts w:ascii="Cambria Math" w:eastAsiaTheme="minorEastAsia" w:hAnsi="Cambria Math"/>
                  <w:i/>
                </w:rPr>
              </w:ins>
            </m:ctrlPr>
          </m:sSubPr>
          <m:e>
            <m:r>
              <w:ins w:id="2382" w:author="ceres PC" w:date="2018-10-17T10:22:00Z">
                <w:rPr>
                  <w:rFonts w:ascii="Cambria Math" w:eastAsiaTheme="minorEastAsia" w:hAnsi="Cambria Math"/>
                  <w:rPrChange w:id="2383" w:author="L-B" w:date="2018-10-18T03:40:00Z">
                    <w:rPr>
                      <w:rFonts w:ascii="Cambria Math" w:eastAsiaTheme="minorEastAsia" w:hAnsi="Cambria Math"/>
                    </w:rPr>
                  </w:rPrChange>
                </w:rPr>
                <m:t>I</m:t>
              </w:ins>
            </m:r>
          </m:e>
          <m:sub>
            <m:r>
              <w:ins w:id="2384" w:author="ceres PC" w:date="2018-10-17T10:22:00Z">
                <w:rPr>
                  <w:rFonts w:ascii="Cambria Math" w:eastAsiaTheme="minorEastAsia" w:hAnsi="Cambria Math"/>
                  <w:rPrChange w:id="2385" w:author="L-B" w:date="2018-10-18T03:40:00Z">
                    <w:rPr>
                      <w:rFonts w:ascii="Cambria Math" w:eastAsiaTheme="minorEastAsia" w:hAnsi="Cambria Math"/>
                    </w:rPr>
                  </w:rPrChange>
                </w:rPr>
                <m:t>rl</m:t>
              </w:ins>
            </m:r>
          </m:sub>
        </m:sSub>
        <m:f>
          <m:fPr>
            <m:ctrlPr>
              <w:ins w:id="2386" w:author="ceres PC" w:date="2018-10-17T10:22:00Z">
                <w:rPr>
                  <w:rFonts w:ascii="Cambria Math" w:eastAsiaTheme="minorEastAsia" w:hAnsi="Cambria Math"/>
                  <w:i/>
                </w:rPr>
              </w:ins>
            </m:ctrlPr>
          </m:fPr>
          <m:num>
            <m:sSup>
              <m:sSupPr>
                <m:ctrlPr>
                  <w:ins w:id="2387" w:author="ceres PC" w:date="2018-10-17T10:22:00Z">
                    <w:rPr>
                      <w:rFonts w:ascii="Cambria Math" w:eastAsiaTheme="minorEastAsia" w:hAnsi="Cambria Math"/>
                      <w:i/>
                    </w:rPr>
                  </w:ins>
                </m:ctrlPr>
              </m:sSupPr>
              <m:e>
                <m:r>
                  <w:ins w:id="2388" w:author="ceres PC" w:date="2018-10-17T10:22:00Z">
                    <w:rPr>
                      <w:rFonts w:ascii="Cambria Math" w:eastAsiaTheme="minorEastAsia" w:hAnsi="Cambria Math"/>
                      <w:rPrChange w:id="2389" w:author="L-B" w:date="2018-10-18T03:40:00Z">
                        <w:rPr>
                          <w:rFonts w:ascii="Cambria Math" w:eastAsiaTheme="minorEastAsia" w:hAnsi="Cambria Math"/>
                        </w:rPr>
                      </w:rPrChange>
                    </w:rPr>
                    <m:t>0.05</m:t>
                  </w:ins>
                </m:r>
              </m:e>
              <m:sup>
                <m:f>
                  <m:fPr>
                    <m:ctrlPr>
                      <w:ins w:id="2390" w:author="ceres PC" w:date="2018-10-17T10:22:00Z">
                        <w:rPr>
                          <w:rFonts w:ascii="Cambria Math" w:eastAsiaTheme="minorEastAsia" w:hAnsi="Cambria Math"/>
                          <w:i/>
                        </w:rPr>
                      </w:ins>
                    </m:ctrlPr>
                  </m:fPr>
                  <m:num>
                    <m:sSub>
                      <m:sSubPr>
                        <m:ctrlPr>
                          <w:ins w:id="2391" w:author="ceres PC" w:date="2018-10-17T10:22:00Z">
                            <w:rPr>
                              <w:rFonts w:ascii="Cambria Math" w:eastAsiaTheme="minorEastAsia" w:hAnsi="Cambria Math"/>
                              <w:i/>
                            </w:rPr>
                          </w:ins>
                        </m:ctrlPr>
                      </m:sSubPr>
                      <m:e>
                        <m:r>
                          <w:ins w:id="2392" w:author="ceres PC" w:date="2018-10-17T10:22:00Z">
                            <w:rPr>
                              <w:rFonts w:ascii="Cambria Math" w:eastAsiaTheme="minorEastAsia" w:hAnsi="Cambria Math"/>
                              <w:rPrChange w:id="2393" w:author="L-B" w:date="2018-10-18T03:40:00Z">
                                <w:rPr>
                                  <w:rFonts w:ascii="Cambria Math" w:eastAsiaTheme="minorEastAsia" w:hAnsi="Cambria Math"/>
                                </w:rPr>
                              </w:rPrChange>
                            </w:rPr>
                            <m:t>R</m:t>
                          </w:ins>
                        </m:r>
                      </m:e>
                      <m:sub>
                        <m:r>
                          <w:ins w:id="2394" w:author="ceres PC" w:date="2018-10-17T10:22:00Z">
                            <w:rPr>
                              <w:rFonts w:ascii="Cambria Math" w:eastAsiaTheme="minorEastAsia" w:hAnsi="Cambria Math"/>
                              <w:rPrChange w:id="2395" w:author="L-B" w:date="2018-10-18T03:40:00Z">
                                <w:rPr>
                                  <w:rFonts w:ascii="Cambria Math" w:eastAsiaTheme="minorEastAsia" w:hAnsi="Cambria Math"/>
                                </w:rPr>
                              </w:rPrChange>
                            </w:rPr>
                            <m:t>rl</m:t>
                          </w:ins>
                        </m:r>
                      </m:sub>
                    </m:sSub>
                  </m:num>
                  <m:den>
                    <m:sSub>
                      <m:sSubPr>
                        <m:ctrlPr>
                          <w:ins w:id="2396" w:author="ceres PC" w:date="2018-10-17T10:22:00Z">
                            <w:rPr>
                              <w:rFonts w:ascii="Cambria Math" w:eastAsiaTheme="minorEastAsia" w:hAnsi="Cambria Math"/>
                              <w:i/>
                            </w:rPr>
                          </w:ins>
                        </m:ctrlPr>
                      </m:sSubPr>
                      <m:e>
                        <m:r>
                          <w:ins w:id="2397" w:author="ceres PC" w:date="2018-10-17T10:22:00Z">
                            <w:rPr>
                              <w:rFonts w:ascii="Cambria Math" w:eastAsiaTheme="minorEastAsia" w:hAnsi="Cambria Math"/>
                              <w:rPrChange w:id="2398" w:author="L-B" w:date="2018-10-18T03:40:00Z">
                                <w:rPr>
                                  <w:rFonts w:ascii="Cambria Math" w:eastAsiaTheme="minorEastAsia" w:hAnsi="Cambria Math"/>
                                </w:rPr>
                              </w:rPrChange>
                            </w:rPr>
                            <m:t>V</m:t>
                          </w:ins>
                        </m:r>
                      </m:e>
                      <m:sub>
                        <m:r>
                          <w:ins w:id="2399" w:author="ceres PC" w:date="2018-10-17T10:22:00Z">
                            <w:rPr>
                              <w:rFonts w:ascii="Cambria Math" w:eastAsiaTheme="minorEastAsia" w:hAnsi="Cambria Math"/>
                              <w:rPrChange w:id="2400" w:author="L-B" w:date="2018-10-18T03:40:00Z">
                                <w:rPr>
                                  <w:rFonts w:ascii="Cambria Math" w:eastAsiaTheme="minorEastAsia" w:hAnsi="Cambria Math"/>
                                </w:rPr>
                              </w:rPrChange>
                            </w:rPr>
                            <m:t>min</m:t>
                          </w:ins>
                        </m:r>
                      </m:sub>
                    </m:sSub>
                  </m:den>
                </m:f>
              </m:sup>
            </m:sSup>
          </m:num>
          <m:den>
            <m:sSup>
              <m:sSupPr>
                <m:ctrlPr>
                  <w:ins w:id="2401" w:author="ceres PC" w:date="2018-10-17T10:22:00Z">
                    <w:rPr>
                      <w:rFonts w:ascii="Cambria Math" w:eastAsiaTheme="minorEastAsia" w:hAnsi="Cambria Math"/>
                      <w:i/>
                    </w:rPr>
                  </w:ins>
                </m:ctrlPr>
              </m:sSupPr>
              <m:e>
                <m:sSub>
                  <m:sSubPr>
                    <m:ctrlPr>
                      <w:ins w:id="2402" w:author="ceres PC" w:date="2018-10-17T10:22:00Z">
                        <w:rPr>
                          <w:rFonts w:ascii="Cambria Math" w:eastAsiaTheme="minorEastAsia" w:hAnsi="Cambria Math"/>
                          <w:i/>
                        </w:rPr>
                      </w:ins>
                    </m:ctrlPr>
                  </m:sSubPr>
                  <m:e>
                    <m:r>
                      <w:ins w:id="2403" w:author="ceres PC" w:date="2018-10-17T10:22:00Z">
                        <w:rPr>
                          <w:rFonts w:ascii="Cambria Math" w:eastAsiaTheme="minorEastAsia" w:hAnsi="Cambria Math"/>
                          <w:rPrChange w:id="2404" w:author="L-B" w:date="2018-10-18T03:40:00Z">
                            <w:rPr>
                              <w:rFonts w:ascii="Cambria Math" w:eastAsiaTheme="minorEastAsia" w:hAnsi="Cambria Math"/>
                            </w:rPr>
                          </w:rPrChange>
                        </w:rPr>
                        <m:t>R</m:t>
                      </w:ins>
                    </m:r>
                  </m:e>
                  <m:sub>
                    <m:r>
                      <w:ins w:id="2405" w:author="ceres PC" w:date="2018-10-17T10:22:00Z">
                        <w:rPr>
                          <w:rFonts w:ascii="Cambria Math" w:eastAsiaTheme="minorEastAsia" w:hAnsi="Cambria Math"/>
                          <w:rPrChange w:id="2406" w:author="L-B" w:date="2018-10-18T03:40:00Z">
                            <w:rPr>
                              <w:rFonts w:ascii="Cambria Math" w:eastAsiaTheme="minorEastAsia" w:hAnsi="Cambria Math"/>
                            </w:rPr>
                          </w:rPrChange>
                        </w:rPr>
                        <m:t>rl</m:t>
                      </w:ins>
                    </m:r>
                  </m:sub>
                </m:sSub>
              </m:e>
              <m:sup>
                <m:r>
                  <w:ins w:id="2407" w:author="ceres PC" w:date="2018-10-17T10:22:00Z">
                    <w:rPr>
                      <w:rFonts w:ascii="Cambria Math" w:eastAsiaTheme="minorEastAsia" w:hAnsi="Cambria Math"/>
                      <w:rPrChange w:id="2408" w:author="L-B" w:date="2018-10-18T03:40:00Z">
                        <w:rPr>
                          <w:rFonts w:ascii="Cambria Math" w:eastAsiaTheme="minorEastAsia" w:hAnsi="Cambria Math"/>
                        </w:rPr>
                      </w:rPrChange>
                    </w:rPr>
                    <m:t>2</m:t>
                  </w:ins>
                </m:r>
              </m:sup>
            </m:sSup>
          </m:den>
        </m:f>
      </m:oMath>
      <w:ins w:id="2409" w:author="ceres PC" w:date="2018-10-17T10:22:00Z">
        <w:r w:rsidR="00F640EC" w:rsidRPr="0088310C">
          <w:rPr>
            <w:rFonts w:eastAsiaTheme="minorEastAsia"/>
          </w:rPr>
          <w:t xml:space="preserve"> .</w:t>
        </w:r>
      </w:ins>
    </w:p>
    <w:p w14:paraId="50EF4059" w14:textId="77777777" w:rsidR="00F640EC" w:rsidRPr="0088310C" w:rsidRDefault="00F640EC" w:rsidP="00F640EC">
      <w:pPr>
        <w:pStyle w:val="BodyText"/>
        <w:rPr>
          <w:ins w:id="2410" w:author="ceres PC" w:date="2018-10-17T10:22:00Z"/>
        </w:rPr>
      </w:pPr>
      <w:ins w:id="2411" w:author="ceres PC" w:date="2018-10-17T10:22:00Z">
        <w:r w:rsidRPr="0088310C">
          <w:t>Rearranging the formula gives a minimum value for the luminous intensity of the marine signal light.</w:t>
        </w:r>
      </w:ins>
    </w:p>
    <w:p w14:paraId="05847C2A" w14:textId="77777777" w:rsidR="00F640EC" w:rsidRPr="0088310C" w:rsidRDefault="00F640EC" w:rsidP="00F640EC">
      <w:pPr>
        <w:pStyle w:val="BodyText"/>
        <w:rPr>
          <w:ins w:id="2412" w:author="ceres PC" w:date="2018-10-17T10:22:00Z"/>
        </w:rPr>
      </w:pPr>
    </w:p>
    <w:p w14:paraId="469C04F7" w14:textId="77777777" w:rsidR="00F640EC" w:rsidRPr="0088310C" w:rsidRDefault="00F640EC" w:rsidP="00F640EC">
      <w:pPr>
        <w:pStyle w:val="Caption"/>
        <w:rPr>
          <w:ins w:id="2413" w:author="ceres PC" w:date="2018-10-17T10:22:00Z"/>
        </w:rPr>
      </w:pPr>
      <w:ins w:id="2414" w:author="ceres PC" w:date="2018-10-17T10:22:00Z">
        <w:r w:rsidRPr="0088310C">
          <w:t xml:space="preserve">Equation </w:t>
        </w:r>
        <w:r w:rsidRPr="0088310C">
          <w:rPr>
            <w:rPrChange w:id="2415" w:author="L-B" w:date="2018-10-18T03:40:00Z">
              <w:rPr/>
            </w:rPrChange>
          </w:rPr>
          <w:fldChar w:fldCharType="begin"/>
        </w:r>
        <w:r w:rsidRPr="0088310C">
          <w:instrText xml:space="preserve"> SEQ Equation \* ARABIC </w:instrText>
        </w:r>
        <w:r w:rsidRPr="0088310C">
          <w:rPr>
            <w:rPrChange w:id="2416" w:author="L-B" w:date="2018-10-18T03:40:00Z">
              <w:rPr/>
            </w:rPrChange>
          </w:rPr>
          <w:fldChar w:fldCharType="separate"/>
        </w:r>
        <w:r w:rsidRPr="0088310C">
          <w:rPr>
            <w:noProof/>
          </w:rPr>
          <w:t>7</w:t>
        </w:r>
        <w:r w:rsidRPr="0088310C">
          <w:rPr>
            <w:rPrChange w:id="2417" w:author="L-B" w:date="2018-10-18T03:40:00Z">
              <w:rPr/>
            </w:rPrChange>
          </w:rPr>
          <w:fldChar w:fldCharType="end"/>
        </w:r>
        <w:r w:rsidRPr="0088310C">
          <w:t xml:space="preserve"> Inequation for the intensity of a marine light considering a rival light</w:t>
        </w:r>
      </w:ins>
    </w:p>
    <w:p w14:paraId="6A7749ED" w14:textId="77777777" w:rsidR="00F640EC" w:rsidRPr="0088310C" w:rsidRDefault="00F640EC" w:rsidP="00F640EC">
      <w:pPr>
        <w:rPr>
          <w:ins w:id="2418" w:author="ceres PC" w:date="2018-10-17T10:22:00Z"/>
        </w:rPr>
      </w:pPr>
    </w:p>
    <w:p w14:paraId="7D5BECE6" w14:textId="77777777" w:rsidR="00F640EC" w:rsidRPr="0088310C" w:rsidRDefault="00A64966" w:rsidP="00F640EC">
      <w:pPr>
        <w:pStyle w:val="BodyText"/>
        <w:jc w:val="center"/>
        <w:rPr>
          <w:ins w:id="2419" w:author="ceres PC" w:date="2018-10-17T10:22:00Z"/>
        </w:rPr>
      </w:pPr>
      <m:oMath>
        <m:sSub>
          <m:sSubPr>
            <m:ctrlPr>
              <w:ins w:id="2420" w:author="ceres PC" w:date="2018-10-17T10:22:00Z">
                <w:rPr>
                  <w:rFonts w:ascii="Cambria Math" w:eastAsiaTheme="minorEastAsia" w:hAnsi="Cambria Math"/>
                  <w:i/>
                </w:rPr>
              </w:ins>
            </m:ctrlPr>
          </m:sSubPr>
          <m:e>
            <m:r>
              <w:ins w:id="2421" w:author="ceres PC" w:date="2018-10-17T10:22:00Z">
                <w:rPr>
                  <w:rFonts w:ascii="Cambria Math" w:eastAsiaTheme="minorEastAsia" w:hAnsi="Cambria Math"/>
                  <w:rPrChange w:id="2422" w:author="L-B" w:date="2018-10-18T03:40:00Z">
                    <w:rPr>
                      <w:rFonts w:ascii="Cambria Math" w:eastAsiaTheme="minorEastAsia" w:hAnsi="Cambria Math"/>
                    </w:rPr>
                  </w:rPrChange>
                </w:rPr>
                <m:t>I</m:t>
              </w:ins>
            </m:r>
          </m:e>
          <m:sub>
            <m:r>
              <w:ins w:id="2423" w:author="ceres PC" w:date="2018-10-17T10:22:00Z">
                <w:rPr>
                  <w:rFonts w:ascii="Cambria Math" w:eastAsiaTheme="minorEastAsia" w:hAnsi="Cambria Math"/>
                  <w:rPrChange w:id="2424" w:author="L-B" w:date="2018-10-18T03:40:00Z">
                    <w:rPr>
                      <w:rFonts w:ascii="Cambria Math" w:eastAsiaTheme="minorEastAsia" w:hAnsi="Cambria Math"/>
                    </w:rPr>
                  </w:rPrChange>
                </w:rPr>
                <m:t>ml</m:t>
              </w:ins>
            </m:r>
          </m:sub>
        </m:sSub>
        <m:r>
          <w:ins w:id="2425" w:author="ceres PC" w:date="2018-10-17T10:22:00Z">
            <w:rPr>
              <w:rFonts w:ascii="Cambria Math" w:eastAsiaTheme="minorEastAsia" w:hAnsi="Cambria Math"/>
              <w:rPrChange w:id="2426" w:author="L-B" w:date="2018-10-18T03:40:00Z">
                <w:rPr>
                  <w:rFonts w:ascii="Cambria Math" w:eastAsiaTheme="minorEastAsia" w:hAnsi="Cambria Math"/>
                </w:rPr>
              </w:rPrChange>
            </w:rPr>
            <m:t>≥</m:t>
          </w:ins>
        </m:r>
        <m:sSub>
          <m:sSubPr>
            <m:ctrlPr>
              <w:ins w:id="2427" w:author="ceres PC" w:date="2018-10-17T10:22:00Z">
                <w:rPr>
                  <w:rFonts w:ascii="Cambria Math" w:eastAsiaTheme="minorEastAsia" w:hAnsi="Cambria Math"/>
                  <w:i/>
                </w:rPr>
              </w:ins>
            </m:ctrlPr>
          </m:sSubPr>
          <m:e>
            <m:r>
              <w:ins w:id="2428" w:author="ceres PC" w:date="2018-10-17T10:22:00Z">
                <w:rPr>
                  <w:rFonts w:ascii="Cambria Math" w:eastAsiaTheme="minorEastAsia" w:hAnsi="Cambria Math"/>
                  <w:rPrChange w:id="2429" w:author="L-B" w:date="2018-10-18T03:40:00Z">
                    <w:rPr>
                      <w:rFonts w:ascii="Cambria Math" w:eastAsiaTheme="minorEastAsia" w:hAnsi="Cambria Math"/>
                    </w:rPr>
                  </w:rPrChange>
                </w:rPr>
                <m:t>I</m:t>
              </w:ins>
            </m:r>
          </m:e>
          <m:sub>
            <m:r>
              <w:ins w:id="2430" w:author="ceres PC" w:date="2018-10-17T10:22:00Z">
                <w:rPr>
                  <w:rFonts w:ascii="Cambria Math" w:eastAsiaTheme="minorEastAsia" w:hAnsi="Cambria Math"/>
                  <w:rPrChange w:id="2431" w:author="L-B" w:date="2018-10-18T03:40:00Z">
                    <w:rPr>
                      <w:rFonts w:ascii="Cambria Math" w:eastAsiaTheme="minorEastAsia" w:hAnsi="Cambria Math"/>
                    </w:rPr>
                  </w:rPrChange>
                </w:rPr>
                <m:t>rl</m:t>
              </w:ins>
            </m:r>
          </m:sub>
        </m:sSub>
        <m:f>
          <m:fPr>
            <m:ctrlPr>
              <w:ins w:id="2432" w:author="ceres PC" w:date="2018-10-17T10:22:00Z">
                <w:rPr>
                  <w:rFonts w:ascii="Cambria Math" w:eastAsiaTheme="minorEastAsia" w:hAnsi="Cambria Math"/>
                  <w:i/>
                </w:rPr>
              </w:ins>
            </m:ctrlPr>
          </m:fPr>
          <m:num>
            <m:sSup>
              <m:sSupPr>
                <m:ctrlPr>
                  <w:ins w:id="2433" w:author="ceres PC" w:date="2018-10-17T10:22:00Z">
                    <w:rPr>
                      <w:rFonts w:ascii="Cambria Math" w:eastAsiaTheme="minorEastAsia" w:hAnsi="Cambria Math"/>
                      <w:i/>
                    </w:rPr>
                  </w:ins>
                </m:ctrlPr>
              </m:sSupPr>
              <m:e>
                <m:r>
                  <w:ins w:id="2434" w:author="ceres PC" w:date="2018-10-17T10:22:00Z">
                    <w:rPr>
                      <w:rFonts w:ascii="Cambria Math" w:eastAsiaTheme="minorEastAsia" w:hAnsi="Cambria Math"/>
                      <w:rPrChange w:id="2435" w:author="L-B" w:date="2018-10-18T03:40:00Z">
                        <w:rPr>
                          <w:rFonts w:ascii="Cambria Math" w:eastAsiaTheme="minorEastAsia" w:hAnsi="Cambria Math"/>
                        </w:rPr>
                      </w:rPrChange>
                    </w:rPr>
                    <m:t>0.05</m:t>
                  </w:ins>
                </m:r>
              </m:e>
              <m:sup>
                <m:f>
                  <m:fPr>
                    <m:ctrlPr>
                      <w:ins w:id="2436" w:author="ceres PC" w:date="2018-10-17T10:22:00Z">
                        <w:rPr>
                          <w:rFonts w:ascii="Cambria Math" w:eastAsiaTheme="minorEastAsia" w:hAnsi="Cambria Math"/>
                          <w:i/>
                        </w:rPr>
                      </w:ins>
                    </m:ctrlPr>
                  </m:fPr>
                  <m:num>
                    <m:sSub>
                      <m:sSubPr>
                        <m:ctrlPr>
                          <w:ins w:id="2437" w:author="ceres PC" w:date="2018-10-17T10:22:00Z">
                            <w:rPr>
                              <w:rFonts w:ascii="Cambria Math" w:eastAsiaTheme="minorEastAsia" w:hAnsi="Cambria Math"/>
                              <w:i/>
                            </w:rPr>
                          </w:ins>
                        </m:ctrlPr>
                      </m:sSubPr>
                      <m:e>
                        <m:r>
                          <w:ins w:id="2438" w:author="ceres PC" w:date="2018-10-17T10:22:00Z">
                            <w:rPr>
                              <w:rFonts w:ascii="Cambria Math" w:eastAsiaTheme="minorEastAsia" w:hAnsi="Cambria Math"/>
                              <w:rPrChange w:id="2439" w:author="L-B" w:date="2018-10-18T03:40:00Z">
                                <w:rPr>
                                  <w:rFonts w:ascii="Cambria Math" w:eastAsiaTheme="minorEastAsia" w:hAnsi="Cambria Math"/>
                                </w:rPr>
                              </w:rPrChange>
                            </w:rPr>
                            <m:t>R</m:t>
                          </w:ins>
                        </m:r>
                      </m:e>
                      <m:sub>
                        <m:r>
                          <w:ins w:id="2440" w:author="ceres PC" w:date="2018-10-17T10:22:00Z">
                            <w:rPr>
                              <w:rFonts w:ascii="Cambria Math" w:eastAsiaTheme="minorEastAsia" w:hAnsi="Cambria Math"/>
                              <w:rPrChange w:id="2441" w:author="L-B" w:date="2018-10-18T03:40:00Z">
                                <w:rPr>
                                  <w:rFonts w:ascii="Cambria Math" w:eastAsiaTheme="minorEastAsia" w:hAnsi="Cambria Math"/>
                                </w:rPr>
                              </w:rPrChange>
                            </w:rPr>
                            <m:t>rl</m:t>
                          </w:ins>
                        </m:r>
                      </m:sub>
                    </m:sSub>
                  </m:num>
                  <m:den>
                    <m:sSub>
                      <m:sSubPr>
                        <m:ctrlPr>
                          <w:ins w:id="2442" w:author="ceres PC" w:date="2018-10-17T10:22:00Z">
                            <w:rPr>
                              <w:rFonts w:ascii="Cambria Math" w:eastAsiaTheme="minorEastAsia" w:hAnsi="Cambria Math"/>
                              <w:i/>
                            </w:rPr>
                          </w:ins>
                        </m:ctrlPr>
                      </m:sSubPr>
                      <m:e>
                        <m:r>
                          <w:ins w:id="2443" w:author="ceres PC" w:date="2018-10-17T10:22:00Z">
                            <w:rPr>
                              <w:rFonts w:ascii="Cambria Math" w:eastAsiaTheme="minorEastAsia" w:hAnsi="Cambria Math"/>
                              <w:rPrChange w:id="2444" w:author="L-B" w:date="2018-10-18T03:40:00Z">
                                <w:rPr>
                                  <w:rFonts w:ascii="Cambria Math" w:eastAsiaTheme="minorEastAsia" w:hAnsi="Cambria Math"/>
                                </w:rPr>
                              </w:rPrChange>
                            </w:rPr>
                            <m:t>V</m:t>
                          </w:ins>
                        </m:r>
                      </m:e>
                      <m:sub>
                        <m:r>
                          <w:ins w:id="2445" w:author="ceres PC" w:date="2018-10-17T10:22:00Z">
                            <w:rPr>
                              <w:rFonts w:ascii="Cambria Math" w:eastAsiaTheme="minorEastAsia" w:hAnsi="Cambria Math"/>
                              <w:rPrChange w:id="2446" w:author="L-B" w:date="2018-10-18T03:40:00Z">
                                <w:rPr>
                                  <w:rFonts w:ascii="Cambria Math" w:eastAsiaTheme="minorEastAsia" w:hAnsi="Cambria Math"/>
                                </w:rPr>
                              </w:rPrChange>
                            </w:rPr>
                            <m:t>min</m:t>
                          </w:ins>
                        </m:r>
                      </m:sub>
                    </m:sSub>
                  </m:den>
                </m:f>
              </m:sup>
            </m:sSup>
          </m:num>
          <m:den>
            <m:sSup>
              <m:sSupPr>
                <m:ctrlPr>
                  <w:ins w:id="2447" w:author="ceres PC" w:date="2018-10-17T10:22:00Z">
                    <w:rPr>
                      <w:rFonts w:ascii="Cambria Math" w:eastAsiaTheme="minorEastAsia" w:hAnsi="Cambria Math"/>
                      <w:i/>
                    </w:rPr>
                  </w:ins>
                </m:ctrlPr>
              </m:sSupPr>
              <m:e>
                <m:r>
                  <w:ins w:id="2448" w:author="ceres PC" w:date="2018-10-17T10:22:00Z">
                    <w:rPr>
                      <w:rFonts w:ascii="Cambria Math" w:eastAsiaTheme="minorEastAsia" w:hAnsi="Cambria Math"/>
                      <w:rPrChange w:id="2449" w:author="L-B" w:date="2018-10-18T03:40:00Z">
                        <w:rPr>
                          <w:rFonts w:ascii="Cambria Math" w:eastAsiaTheme="minorEastAsia" w:hAnsi="Cambria Math"/>
                        </w:rPr>
                      </w:rPrChange>
                    </w:rPr>
                    <m:t>0.05</m:t>
                  </w:ins>
                </m:r>
              </m:e>
              <m:sup>
                <m:f>
                  <m:fPr>
                    <m:ctrlPr>
                      <w:ins w:id="2450" w:author="ceres PC" w:date="2018-10-17T10:22:00Z">
                        <w:rPr>
                          <w:rFonts w:ascii="Cambria Math" w:eastAsiaTheme="minorEastAsia" w:hAnsi="Cambria Math"/>
                          <w:i/>
                        </w:rPr>
                      </w:ins>
                    </m:ctrlPr>
                  </m:fPr>
                  <m:num>
                    <m:sSub>
                      <m:sSubPr>
                        <m:ctrlPr>
                          <w:ins w:id="2451" w:author="ceres PC" w:date="2018-10-17T10:22:00Z">
                            <w:rPr>
                              <w:rFonts w:ascii="Cambria Math" w:eastAsiaTheme="minorEastAsia" w:hAnsi="Cambria Math"/>
                              <w:i/>
                            </w:rPr>
                          </w:ins>
                        </m:ctrlPr>
                      </m:sSubPr>
                      <m:e>
                        <m:r>
                          <w:ins w:id="2452" w:author="ceres PC" w:date="2018-10-17T10:22:00Z">
                            <w:rPr>
                              <w:rFonts w:ascii="Cambria Math" w:eastAsiaTheme="minorEastAsia" w:hAnsi="Cambria Math"/>
                              <w:rPrChange w:id="2453" w:author="L-B" w:date="2018-10-18T03:40:00Z">
                                <w:rPr>
                                  <w:rFonts w:ascii="Cambria Math" w:eastAsiaTheme="minorEastAsia" w:hAnsi="Cambria Math"/>
                                </w:rPr>
                              </w:rPrChange>
                            </w:rPr>
                            <m:t>R</m:t>
                          </w:ins>
                        </m:r>
                      </m:e>
                      <m:sub>
                        <m:r>
                          <w:ins w:id="2454" w:author="ceres PC" w:date="2018-10-17T10:22:00Z">
                            <w:rPr>
                              <w:rFonts w:ascii="Cambria Math" w:eastAsiaTheme="minorEastAsia" w:hAnsi="Cambria Math"/>
                              <w:rPrChange w:id="2455" w:author="L-B" w:date="2018-10-18T03:40:00Z">
                                <w:rPr>
                                  <w:rFonts w:ascii="Cambria Math" w:eastAsiaTheme="minorEastAsia" w:hAnsi="Cambria Math"/>
                                </w:rPr>
                              </w:rPrChange>
                            </w:rPr>
                            <m:t>ml</m:t>
                          </w:ins>
                        </m:r>
                      </m:sub>
                    </m:sSub>
                  </m:num>
                  <m:den>
                    <m:sSub>
                      <m:sSubPr>
                        <m:ctrlPr>
                          <w:ins w:id="2456" w:author="ceres PC" w:date="2018-10-17T10:22:00Z">
                            <w:rPr>
                              <w:rFonts w:ascii="Cambria Math" w:eastAsiaTheme="minorEastAsia" w:hAnsi="Cambria Math"/>
                              <w:i/>
                            </w:rPr>
                          </w:ins>
                        </m:ctrlPr>
                      </m:sSubPr>
                      <m:e>
                        <m:r>
                          <w:ins w:id="2457" w:author="ceres PC" w:date="2018-10-17T10:22:00Z">
                            <w:rPr>
                              <w:rFonts w:ascii="Cambria Math" w:eastAsiaTheme="minorEastAsia" w:hAnsi="Cambria Math"/>
                              <w:rPrChange w:id="2458" w:author="L-B" w:date="2018-10-18T03:40:00Z">
                                <w:rPr>
                                  <w:rFonts w:ascii="Cambria Math" w:eastAsiaTheme="minorEastAsia" w:hAnsi="Cambria Math"/>
                                </w:rPr>
                              </w:rPrChange>
                            </w:rPr>
                            <m:t>V</m:t>
                          </w:ins>
                        </m:r>
                      </m:e>
                      <m:sub>
                        <m:r>
                          <w:ins w:id="2459" w:author="ceres PC" w:date="2018-10-17T10:22:00Z">
                            <w:rPr>
                              <w:rFonts w:ascii="Cambria Math" w:eastAsiaTheme="minorEastAsia" w:hAnsi="Cambria Math"/>
                              <w:rPrChange w:id="2460" w:author="L-B" w:date="2018-10-18T03:40:00Z">
                                <w:rPr>
                                  <w:rFonts w:ascii="Cambria Math" w:eastAsiaTheme="minorEastAsia" w:hAnsi="Cambria Math"/>
                                </w:rPr>
                              </w:rPrChange>
                            </w:rPr>
                            <m:t>min</m:t>
                          </w:ins>
                        </m:r>
                      </m:sub>
                    </m:sSub>
                  </m:den>
                </m:f>
              </m:sup>
            </m:sSup>
          </m:den>
        </m:f>
        <m:r>
          <w:ins w:id="2461" w:author="ceres PC" w:date="2018-10-17T10:22:00Z">
            <w:rPr>
              <w:rFonts w:ascii="Cambria Math" w:eastAsiaTheme="minorEastAsia" w:hAnsi="Cambria Math"/>
              <w:rPrChange w:id="2462" w:author="L-B" w:date="2018-10-18T03:40:00Z">
                <w:rPr>
                  <w:rFonts w:ascii="Cambria Math" w:eastAsiaTheme="minorEastAsia" w:hAnsi="Cambria Math"/>
                </w:rPr>
              </w:rPrChange>
            </w:rPr>
            <m:t>*</m:t>
          </w:ins>
        </m:r>
        <m:f>
          <m:fPr>
            <m:ctrlPr>
              <w:ins w:id="2463" w:author="ceres PC" w:date="2018-10-17T10:22:00Z">
                <w:rPr>
                  <w:rFonts w:ascii="Cambria Math" w:eastAsiaTheme="minorEastAsia" w:hAnsi="Cambria Math"/>
                  <w:i/>
                </w:rPr>
              </w:ins>
            </m:ctrlPr>
          </m:fPr>
          <m:num>
            <m:sSup>
              <m:sSupPr>
                <m:ctrlPr>
                  <w:ins w:id="2464" w:author="ceres PC" w:date="2018-10-17T10:22:00Z">
                    <w:rPr>
                      <w:rFonts w:ascii="Cambria Math" w:eastAsiaTheme="minorEastAsia" w:hAnsi="Cambria Math"/>
                      <w:i/>
                    </w:rPr>
                  </w:ins>
                </m:ctrlPr>
              </m:sSupPr>
              <m:e>
                <m:sSub>
                  <m:sSubPr>
                    <m:ctrlPr>
                      <w:ins w:id="2465" w:author="ceres PC" w:date="2018-10-17T10:22:00Z">
                        <w:rPr>
                          <w:rFonts w:ascii="Cambria Math" w:eastAsiaTheme="minorEastAsia" w:hAnsi="Cambria Math"/>
                          <w:i/>
                        </w:rPr>
                      </w:ins>
                    </m:ctrlPr>
                  </m:sSubPr>
                  <m:e>
                    <m:r>
                      <w:ins w:id="2466" w:author="ceres PC" w:date="2018-10-17T10:22:00Z">
                        <w:rPr>
                          <w:rFonts w:ascii="Cambria Math" w:eastAsiaTheme="minorEastAsia" w:hAnsi="Cambria Math"/>
                          <w:rPrChange w:id="2467" w:author="L-B" w:date="2018-10-18T03:40:00Z">
                            <w:rPr>
                              <w:rFonts w:ascii="Cambria Math" w:eastAsiaTheme="minorEastAsia" w:hAnsi="Cambria Math"/>
                            </w:rPr>
                          </w:rPrChange>
                        </w:rPr>
                        <m:t>R</m:t>
                      </w:ins>
                    </m:r>
                  </m:e>
                  <m:sub>
                    <m:r>
                      <w:ins w:id="2468" w:author="ceres PC" w:date="2018-10-17T10:22:00Z">
                        <w:rPr>
                          <w:rFonts w:ascii="Cambria Math" w:eastAsiaTheme="minorEastAsia" w:hAnsi="Cambria Math"/>
                          <w:rPrChange w:id="2469" w:author="L-B" w:date="2018-10-18T03:40:00Z">
                            <w:rPr>
                              <w:rFonts w:ascii="Cambria Math" w:eastAsiaTheme="minorEastAsia" w:hAnsi="Cambria Math"/>
                            </w:rPr>
                          </w:rPrChange>
                        </w:rPr>
                        <m:t>ml</m:t>
                      </w:ins>
                    </m:r>
                  </m:sub>
                </m:sSub>
              </m:e>
              <m:sup>
                <m:r>
                  <w:ins w:id="2470" w:author="ceres PC" w:date="2018-10-17T10:22:00Z">
                    <w:rPr>
                      <w:rFonts w:ascii="Cambria Math" w:eastAsiaTheme="minorEastAsia" w:hAnsi="Cambria Math"/>
                      <w:rPrChange w:id="2471" w:author="L-B" w:date="2018-10-18T03:40:00Z">
                        <w:rPr>
                          <w:rFonts w:ascii="Cambria Math" w:eastAsiaTheme="minorEastAsia" w:hAnsi="Cambria Math"/>
                        </w:rPr>
                      </w:rPrChange>
                    </w:rPr>
                    <m:t>2</m:t>
                  </w:ins>
                </m:r>
              </m:sup>
            </m:sSup>
          </m:num>
          <m:den>
            <m:sSup>
              <m:sSupPr>
                <m:ctrlPr>
                  <w:ins w:id="2472" w:author="ceres PC" w:date="2018-10-17T10:22:00Z">
                    <w:rPr>
                      <w:rFonts w:ascii="Cambria Math" w:eastAsiaTheme="minorEastAsia" w:hAnsi="Cambria Math"/>
                      <w:i/>
                    </w:rPr>
                  </w:ins>
                </m:ctrlPr>
              </m:sSupPr>
              <m:e>
                <m:sSub>
                  <m:sSubPr>
                    <m:ctrlPr>
                      <w:ins w:id="2473" w:author="ceres PC" w:date="2018-10-17T10:22:00Z">
                        <w:rPr>
                          <w:rFonts w:ascii="Cambria Math" w:eastAsiaTheme="minorEastAsia" w:hAnsi="Cambria Math"/>
                          <w:i/>
                        </w:rPr>
                      </w:ins>
                    </m:ctrlPr>
                  </m:sSubPr>
                  <m:e>
                    <m:r>
                      <w:ins w:id="2474" w:author="ceres PC" w:date="2018-10-17T10:22:00Z">
                        <w:rPr>
                          <w:rFonts w:ascii="Cambria Math" w:eastAsiaTheme="minorEastAsia" w:hAnsi="Cambria Math"/>
                          <w:rPrChange w:id="2475" w:author="L-B" w:date="2018-10-18T03:40:00Z">
                            <w:rPr>
                              <w:rFonts w:ascii="Cambria Math" w:eastAsiaTheme="minorEastAsia" w:hAnsi="Cambria Math"/>
                            </w:rPr>
                          </w:rPrChange>
                        </w:rPr>
                        <m:t>R</m:t>
                      </w:ins>
                    </m:r>
                  </m:e>
                  <m:sub>
                    <m:r>
                      <w:ins w:id="2476" w:author="ceres PC" w:date="2018-10-17T10:22:00Z">
                        <w:rPr>
                          <w:rFonts w:ascii="Cambria Math" w:eastAsiaTheme="minorEastAsia" w:hAnsi="Cambria Math"/>
                          <w:rPrChange w:id="2477" w:author="L-B" w:date="2018-10-18T03:40:00Z">
                            <w:rPr>
                              <w:rFonts w:ascii="Cambria Math" w:eastAsiaTheme="minorEastAsia" w:hAnsi="Cambria Math"/>
                            </w:rPr>
                          </w:rPrChange>
                        </w:rPr>
                        <m:t>rl</m:t>
                      </w:ins>
                    </m:r>
                  </m:sub>
                </m:sSub>
              </m:e>
              <m:sup>
                <m:r>
                  <w:ins w:id="2478" w:author="ceres PC" w:date="2018-10-17T10:22:00Z">
                    <w:rPr>
                      <w:rFonts w:ascii="Cambria Math" w:eastAsiaTheme="minorEastAsia" w:hAnsi="Cambria Math"/>
                      <w:rPrChange w:id="2479" w:author="L-B" w:date="2018-10-18T03:40:00Z">
                        <w:rPr>
                          <w:rFonts w:ascii="Cambria Math" w:eastAsiaTheme="minorEastAsia" w:hAnsi="Cambria Math"/>
                        </w:rPr>
                      </w:rPrChange>
                    </w:rPr>
                    <m:t>2</m:t>
                  </w:ins>
                </m:r>
              </m:sup>
            </m:sSup>
          </m:den>
        </m:f>
      </m:oMath>
      <w:ins w:id="2480" w:author="ceres PC" w:date="2018-10-17T10:22:00Z">
        <w:r w:rsidR="00F640EC" w:rsidRPr="0088310C">
          <w:rPr>
            <w:rFonts w:eastAsiaTheme="minorEastAsia"/>
          </w:rPr>
          <w:t xml:space="preserve"> .</w:t>
        </w:r>
      </w:ins>
    </w:p>
    <w:p w14:paraId="4A9C31A9" w14:textId="77777777" w:rsidR="00F640EC" w:rsidRPr="0088310C" w:rsidRDefault="00F640EC" w:rsidP="00F640EC">
      <w:pPr>
        <w:pStyle w:val="BodyText"/>
        <w:rPr>
          <w:ins w:id="2481" w:author="ceres PC" w:date="2018-10-17T10:22:00Z"/>
        </w:rPr>
      </w:pPr>
      <w:ins w:id="2482" w:author="ceres PC" w:date="2018-10-17T10:22:00Z">
        <w:r w:rsidRPr="0088310C">
          <w:t xml:space="preserve">The luminous intensity of the rival light </w:t>
        </w:r>
        <w:proofErr w:type="gramStart"/>
        <w:r w:rsidRPr="0088310C">
          <w:t>has to</w:t>
        </w:r>
        <w:proofErr w:type="gramEnd"/>
        <w:r w:rsidRPr="0088310C">
          <w:t xml:space="preserve"> be reported by the operator.</w:t>
        </w:r>
      </w:ins>
    </w:p>
    <w:p w14:paraId="6529EED8" w14:textId="77777777" w:rsidR="00F640EC" w:rsidRPr="0088310C" w:rsidRDefault="00F640EC" w:rsidP="00F640EC">
      <w:pPr>
        <w:pStyle w:val="BodyText"/>
        <w:rPr>
          <w:ins w:id="2483" w:author="ceres PC" w:date="2018-10-17T10:22:00Z"/>
        </w:rPr>
      </w:pPr>
      <w:ins w:id="2484" w:author="ceres PC" w:date="2018-10-17T10:22:00Z">
        <w:r w:rsidRPr="0088310C">
          <w:t xml:space="preserve">Some typical values are given in </w:t>
        </w:r>
        <w:r w:rsidRPr="0088310C">
          <w:rPr>
            <w:rPrChange w:id="2485" w:author="L-B" w:date="2018-10-18T03:40:00Z">
              <w:rPr/>
            </w:rPrChange>
          </w:rPr>
          <w:fldChar w:fldCharType="begin"/>
        </w:r>
        <w:r w:rsidRPr="0088310C">
          <w:instrText xml:space="preserve"> REF _Ref491771213 \h  \* MERGEFORMAT </w:instrText>
        </w:r>
      </w:ins>
      <w:r w:rsidRPr="0088310C">
        <w:rPr>
          <w:rPrChange w:id="2486" w:author="L-B" w:date="2018-10-18T03:40:00Z">
            <w:rPr/>
          </w:rPrChange>
        </w:rPr>
      </w:r>
      <w:ins w:id="2487" w:author="ceres PC" w:date="2018-10-17T10:22:00Z">
        <w:r w:rsidRPr="0088310C">
          <w:rPr>
            <w:rPrChange w:id="2488" w:author="L-B" w:date="2018-10-18T03:40:00Z">
              <w:rPr/>
            </w:rPrChange>
          </w:rPr>
          <w:fldChar w:fldCharType="separate"/>
        </w:r>
        <w:r w:rsidRPr="0088310C">
          <w:t xml:space="preserve">Table </w:t>
        </w:r>
        <w:r w:rsidRPr="0088310C">
          <w:rPr>
            <w:noProof/>
          </w:rPr>
          <w:t>6</w:t>
        </w:r>
        <w:r w:rsidRPr="0088310C">
          <w:rPr>
            <w:rPrChange w:id="2489" w:author="L-B" w:date="2018-10-18T03:40:00Z">
              <w:rPr/>
            </w:rPrChange>
          </w:rPr>
          <w:fldChar w:fldCharType="end"/>
        </w:r>
        <w:r w:rsidRPr="0088310C">
          <w:t>.</w:t>
        </w:r>
      </w:ins>
    </w:p>
    <w:p w14:paraId="14BCB521" w14:textId="77777777" w:rsidR="00F640EC" w:rsidRPr="0088310C" w:rsidRDefault="00F640EC" w:rsidP="00F640EC">
      <w:pPr>
        <w:pStyle w:val="BodyText"/>
        <w:rPr>
          <w:ins w:id="2490" w:author="ceres PC" w:date="2018-10-17T10:22:00Z"/>
          <w:b/>
          <w:bCs/>
          <w:i/>
          <w:color w:val="575756"/>
          <w:u w:val="single"/>
        </w:rPr>
      </w:pPr>
    </w:p>
    <w:p w14:paraId="267D729B" w14:textId="77777777" w:rsidR="00F640EC" w:rsidRPr="0088310C" w:rsidRDefault="00F640EC" w:rsidP="00F640EC">
      <w:pPr>
        <w:pStyle w:val="BodyText"/>
        <w:rPr>
          <w:ins w:id="2491" w:author="ceres PC" w:date="2018-10-17T10:22:00Z"/>
          <w:b/>
          <w:bCs/>
          <w:i/>
          <w:color w:val="575756"/>
          <w:u w:val="single"/>
        </w:rPr>
      </w:pPr>
    </w:p>
    <w:p w14:paraId="35A25FF4" w14:textId="77777777" w:rsidR="00F640EC" w:rsidRPr="0088310C" w:rsidRDefault="00F640EC" w:rsidP="00F640EC">
      <w:pPr>
        <w:pStyle w:val="Caption"/>
        <w:rPr>
          <w:ins w:id="2492" w:author="ceres PC" w:date="2018-10-17T10:22:00Z"/>
        </w:rPr>
      </w:pPr>
      <w:bookmarkStart w:id="2493" w:name="_Toc527535377"/>
      <w:ins w:id="2494" w:author="ceres PC" w:date="2018-10-17T10:22:00Z">
        <w:r w:rsidRPr="0088310C">
          <w:t xml:space="preserve">Table </w:t>
        </w:r>
        <w:r w:rsidRPr="0088310C">
          <w:rPr>
            <w:rPrChange w:id="2495" w:author="L-B" w:date="2018-10-18T03:40:00Z">
              <w:rPr/>
            </w:rPrChange>
          </w:rPr>
          <w:fldChar w:fldCharType="begin"/>
        </w:r>
        <w:r w:rsidRPr="0088310C">
          <w:instrText xml:space="preserve"> SEQ Table \* ARABIC </w:instrText>
        </w:r>
        <w:r w:rsidRPr="0088310C">
          <w:rPr>
            <w:rPrChange w:id="2496" w:author="L-B" w:date="2018-10-18T03:40:00Z">
              <w:rPr/>
            </w:rPrChange>
          </w:rPr>
          <w:fldChar w:fldCharType="separate"/>
        </w:r>
        <w:r w:rsidRPr="0088310C">
          <w:rPr>
            <w:noProof/>
          </w:rPr>
          <w:t>6</w:t>
        </w:r>
        <w:r w:rsidRPr="0088310C">
          <w:rPr>
            <w:rPrChange w:id="2497" w:author="L-B" w:date="2018-10-18T03:40:00Z">
              <w:rPr/>
            </w:rPrChange>
          </w:rPr>
          <w:fldChar w:fldCharType="end"/>
        </w:r>
        <w:r w:rsidRPr="0088310C">
          <w:t xml:space="preserve"> Intensity of road traffic and aeronautical signal lights at night</w:t>
        </w:r>
        <w:bookmarkEnd w:id="2493"/>
      </w:ins>
    </w:p>
    <w:tbl>
      <w:tblPr>
        <w:tblStyle w:val="TableGrid"/>
        <w:tblW w:w="9744" w:type="dxa"/>
        <w:tblInd w:w="108" w:type="dxa"/>
        <w:tblLook w:val="04A0" w:firstRow="1" w:lastRow="0" w:firstColumn="1" w:lastColumn="0" w:noHBand="0" w:noVBand="1"/>
      </w:tblPr>
      <w:tblGrid>
        <w:gridCol w:w="1985"/>
        <w:gridCol w:w="2586"/>
        <w:gridCol w:w="2586"/>
        <w:gridCol w:w="2587"/>
      </w:tblGrid>
      <w:tr w:rsidR="00F640EC" w:rsidRPr="0088310C" w14:paraId="444752E4" w14:textId="77777777" w:rsidTr="00B86A68">
        <w:trPr>
          <w:ins w:id="2498" w:author="ceres PC" w:date="2018-10-17T10:22:00Z"/>
        </w:trPr>
        <w:tc>
          <w:tcPr>
            <w:tcW w:w="1985" w:type="dxa"/>
          </w:tcPr>
          <w:p w14:paraId="3147DD99" w14:textId="77777777" w:rsidR="00F640EC" w:rsidRPr="0088310C" w:rsidRDefault="00F640EC" w:rsidP="00B86A68">
            <w:pPr>
              <w:pStyle w:val="BodyText"/>
              <w:jc w:val="center"/>
              <w:rPr>
                <w:ins w:id="2499" w:author="ceres PC" w:date="2018-10-17T10:22:00Z"/>
              </w:rPr>
            </w:pPr>
            <w:ins w:id="2500" w:author="ceres PC" w:date="2018-10-17T10:22:00Z">
              <w:r w:rsidRPr="0088310C">
                <w:t>Purpose</w:t>
              </w:r>
            </w:ins>
          </w:p>
        </w:tc>
        <w:tc>
          <w:tcPr>
            <w:tcW w:w="2586" w:type="dxa"/>
          </w:tcPr>
          <w:p w14:paraId="2D0CF4C6" w14:textId="77777777" w:rsidR="00F640EC" w:rsidRPr="0088310C" w:rsidRDefault="00F640EC" w:rsidP="00B86A68">
            <w:pPr>
              <w:pStyle w:val="BodyText"/>
              <w:jc w:val="center"/>
              <w:rPr>
                <w:ins w:id="2501" w:author="ceres PC" w:date="2018-10-17T10:22:00Z"/>
              </w:rPr>
            </w:pPr>
            <w:ins w:id="2502" w:author="ceres PC" w:date="2018-10-17T10:22:00Z">
              <w:r w:rsidRPr="0088310C">
                <w:t>Type</w:t>
              </w:r>
            </w:ins>
          </w:p>
        </w:tc>
        <w:tc>
          <w:tcPr>
            <w:tcW w:w="2586" w:type="dxa"/>
          </w:tcPr>
          <w:p w14:paraId="651720A0" w14:textId="77777777" w:rsidR="00F640EC" w:rsidRPr="0088310C" w:rsidRDefault="00F640EC" w:rsidP="00B86A68">
            <w:pPr>
              <w:pStyle w:val="BodyText"/>
              <w:jc w:val="center"/>
              <w:rPr>
                <w:ins w:id="2503" w:author="ceres PC" w:date="2018-10-17T10:22:00Z"/>
              </w:rPr>
            </w:pPr>
            <w:ins w:id="2504" w:author="ceres PC" w:date="2018-10-17T10:22:00Z">
              <w:r w:rsidRPr="0088310C">
                <w:t>Luminous intensity</w:t>
              </w:r>
            </w:ins>
          </w:p>
        </w:tc>
        <w:tc>
          <w:tcPr>
            <w:tcW w:w="2587" w:type="dxa"/>
          </w:tcPr>
          <w:p w14:paraId="434B8C04" w14:textId="77777777" w:rsidR="00F640EC" w:rsidRPr="0088310C" w:rsidRDefault="00F640EC" w:rsidP="00B86A68">
            <w:pPr>
              <w:pStyle w:val="BodyText"/>
              <w:jc w:val="center"/>
              <w:rPr>
                <w:ins w:id="2505" w:author="ceres PC" w:date="2018-10-17T10:22:00Z"/>
              </w:rPr>
            </w:pPr>
            <w:ins w:id="2506" w:author="ceres PC" w:date="2018-10-17T10:22:00Z">
              <w:r w:rsidRPr="0088310C">
                <w:t>Characteristics</w:t>
              </w:r>
            </w:ins>
          </w:p>
        </w:tc>
      </w:tr>
      <w:tr w:rsidR="00F640EC" w:rsidRPr="0088310C" w14:paraId="630866D6" w14:textId="77777777" w:rsidTr="00B86A68">
        <w:trPr>
          <w:ins w:id="2507" w:author="ceres PC" w:date="2018-10-17T10:22:00Z"/>
        </w:trPr>
        <w:tc>
          <w:tcPr>
            <w:tcW w:w="1985" w:type="dxa"/>
            <w:vMerge w:val="restart"/>
            <w:vAlign w:val="center"/>
          </w:tcPr>
          <w:p w14:paraId="7F43BBB5" w14:textId="77777777" w:rsidR="00F640EC" w:rsidRPr="0088310C" w:rsidRDefault="00F640EC" w:rsidP="00B86A68">
            <w:pPr>
              <w:pStyle w:val="BodyText"/>
              <w:jc w:val="center"/>
              <w:rPr>
                <w:ins w:id="2508" w:author="ceres PC" w:date="2018-10-17T10:22:00Z"/>
              </w:rPr>
            </w:pPr>
            <w:ins w:id="2509" w:author="ceres PC" w:date="2018-10-17T10:22:00Z">
              <w:r w:rsidRPr="0088310C">
                <w:t xml:space="preserve">Aeronautical obstacle lights </w:t>
              </w:r>
              <w:r w:rsidRPr="0088310C">
                <w:rPr>
                  <w:rPrChange w:id="2510" w:author="L-B" w:date="2018-10-18T03:40:00Z">
                    <w:rPr/>
                  </w:rPrChange>
                </w:rPr>
                <w:fldChar w:fldCharType="begin"/>
              </w:r>
              <w:r w:rsidRPr="0088310C">
                <w:instrText xml:space="preserve"> REF _Ref460586379 \r \h  \* MERGEFORMAT </w:instrText>
              </w:r>
            </w:ins>
            <w:r w:rsidRPr="0088310C">
              <w:rPr>
                <w:rPrChange w:id="2511" w:author="L-B" w:date="2018-10-18T03:40:00Z">
                  <w:rPr/>
                </w:rPrChange>
              </w:rPr>
            </w:r>
            <w:ins w:id="2512" w:author="ceres PC" w:date="2018-10-17T10:22:00Z">
              <w:r w:rsidRPr="0088310C">
                <w:rPr>
                  <w:rPrChange w:id="2513" w:author="L-B" w:date="2018-10-18T03:40:00Z">
                    <w:rPr/>
                  </w:rPrChange>
                </w:rPr>
                <w:fldChar w:fldCharType="separate"/>
              </w:r>
              <w:r w:rsidRPr="0088310C">
                <w:t>[7]</w:t>
              </w:r>
              <w:r w:rsidRPr="0088310C">
                <w:rPr>
                  <w:rPrChange w:id="2514" w:author="L-B" w:date="2018-10-18T03:40:00Z">
                    <w:rPr/>
                  </w:rPrChange>
                </w:rPr>
                <w:fldChar w:fldCharType="end"/>
              </w:r>
            </w:ins>
          </w:p>
        </w:tc>
        <w:tc>
          <w:tcPr>
            <w:tcW w:w="2586" w:type="dxa"/>
          </w:tcPr>
          <w:p w14:paraId="64850883" w14:textId="77777777" w:rsidR="00F640EC" w:rsidRPr="0088310C" w:rsidRDefault="00F640EC" w:rsidP="00B86A68">
            <w:pPr>
              <w:pStyle w:val="BodyText"/>
              <w:jc w:val="center"/>
              <w:rPr>
                <w:ins w:id="2515" w:author="ceres PC" w:date="2018-10-17T10:22:00Z"/>
              </w:rPr>
            </w:pPr>
            <w:ins w:id="2516" w:author="ceres PC" w:date="2018-10-17T10:22:00Z">
              <w:r w:rsidRPr="0088310C">
                <w:t>Low-intensity, Type A, red, fixed</w:t>
              </w:r>
            </w:ins>
          </w:p>
        </w:tc>
        <w:tc>
          <w:tcPr>
            <w:tcW w:w="2586" w:type="dxa"/>
          </w:tcPr>
          <w:p w14:paraId="5EA469DF" w14:textId="77777777" w:rsidR="00F640EC" w:rsidRPr="0088310C" w:rsidRDefault="00F640EC" w:rsidP="00B86A68">
            <w:pPr>
              <w:pStyle w:val="BodyText"/>
              <w:jc w:val="center"/>
              <w:rPr>
                <w:ins w:id="2517" w:author="ceres PC" w:date="2018-10-17T10:22:00Z"/>
              </w:rPr>
            </w:pPr>
            <w:ins w:id="2518" w:author="ceres PC" w:date="2018-10-17T10:22:00Z">
              <w:r w:rsidRPr="0088310C">
                <w:t>10 cd</w:t>
              </w:r>
            </w:ins>
          </w:p>
        </w:tc>
        <w:tc>
          <w:tcPr>
            <w:tcW w:w="2587" w:type="dxa"/>
          </w:tcPr>
          <w:p w14:paraId="647E7982" w14:textId="77777777" w:rsidR="00F640EC" w:rsidRPr="0088310C" w:rsidRDefault="00F640EC" w:rsidP="00B86A68">
            <w:pPr>
              <w:pStyle w:val="BodyText"/>
              <w:jc w:val="center"/>
              <w:rPr>
                <w:ins w:id="2519" w:author="ceres PC" w:date="2018-10-17T10:22:00Z"/>
              </w:rPr>
            </w:pPr>
            <w:ins w:id="2520" w:author="ceres PC" w:date="2018-10-17T10:22:00Z">
              <w:r w:rsidRPr="0088310C">
                <w:t>omnidirectional</w:t>
              </w:r>
            </w:ins>
          </w:p>
        </w:tc>
      </w:tr>
      <w:tr w:rsidR="00F640EC" w:rsidRPr="0088310C" w14:paraId="645F5ED0" w14:textId="77777777" w:rsidTr="00B86A68">
        <w:trPr>
          <w:ins w:id="2521" w:author="ceres PC" w:date="2018-10-17T10:22:00Z"/>
        </w:trPr>
        <w:tc>
          <w:tcPr>
            <w:tcW w:w="1985" w:type="dxa"/>
            <w:vMerge/>
          </w:tcPr>
          <w:p w14:paraId="545E0E30" w14:textId="77777777" w:rsidR="00F640EC" w:rsidRPr="0088310C" w:rsidRDefault="00F640EC" w:rsidP="00B86A68">
            <w:pPr>
              <w:pStyle w:val="BodyText"/>
              <w:jc w:val="center"/>
              <w:rPr>
                <w:ins w:id="2522" w:author="ceres PC" w:date="2018-10-17T10:22:00Z"/>
              </w:rPr>
            </w:pPr>
          </w:p>
        </w:tc>
        <w:tc>
          <w:tcPr>
            <w:tcW w:w="2586" w:type="dxa"/>
          </w:tcPr>
          <w:p w14:paraId="3753173D" w14:textId="77777777" w:rsidR="00F640EC" w:rsidRPr="0088310C" w:rsidRDefault="00F640EC" w:rsidP="00B86A68">
            <w:pPr>
              <w:pStyle w:val="BodyText"/>
              <w:jc w:val="center"/>
              <w:rPr>
                <w:ins w:id="2523" w:author="ceres PC" w:date="2018-10-17T10:22:00Z"/>
              </w:rPr>
            </w:pPr>
            <w:ins w:id="2524" w:author="ceres PC" w:date="2018-10-17T10:22:00Z">
              <w:r w:rsidRPr="0088310C">
                <w:t>Low-intensity, Type B, red, fixed</w:t>
              </w:r>
            </w:ins>
          </w:p>
        </w:tc>
        <w:tc>
          <w:tcPr>
            <w:tcW w:w="2586" w:type="dxa"/>
          </w:tcPr>
          <w:p w14:paraId="09AF43CC" w14:textId="77777777" w:rsidR="00F640EC" w:rsidRPr="0088310C" w:rsidRDefault="00F640EC" w:rsidP="00B86A68">
            <w:pPr>
              <w:pStyle w:val="BodyText"/>
              <w:jc w:val="center"/>
              <w:rPr>
                <w:ins w:id="2525" w:author="ceres PC" w:date="2018-10-17T10:22:00Z"/>
              </w:rPr>
            </w:pPr>
            <w:ins w:id="2526" w:author="ceres PC" w:date="2018-10-17T10:22:00Z">
              <w:r w:rsidRPr="0088310C">
                <w:t>30 cd</w:t>
              </w:r>
            </w:ins>
          </w:p>
        </w:tc>
        <w:tc>
          <w:tcPr>
            <w:tcW w:w="2587" w:type="dxa"/>
          </w:tcPr>
          <w:p w14:paraId="23C8AB46" w14:textId="77777777" w:rsidR="00F640EC" w:rsidRPr="0088310C" w:rsidRDefault="00F640EC" w:rsidP="00B86A68">
            <w:pPr>
              <w:pStyle w:val="BodyText"/>
              <w:jc w:val="center"/>
              <w:rPr>
                <w:ins w:id="2527" w:author="ceres PC" w:date="2018-10-17T10:22:00Z"/>
              </w:rPr>
            </w:pPr>
            <w:ins w:id="2528" w:author="ceres PC" w:date="2018-10-17T10:22:00Z">
              <w:r w:rsidRPr="0088310C">
                <w:t>omnidirectional</w:t>
              </w:r>
            </w:ins>
          </w:p>
        </w:tc>
      </w:tr>
      <w:tr w:rsidR="00F640EC" w:rsidRPr="0088310C" w14:paraId="4775512B" w14:textId="77777777" w:rsidTr="00B86A68">
        <w:trPr>
          <w:ins w:id="2529" w:author="ceres PC" w:date="2018-10-17T10:22:00Z"/>
        </w:trPr>
        <w:tc>
          <w:tcPr>
            <w:tcW w:w="1985" w:type="dxa"/>
            <w:vMerge/>
          </w:tcPr>
          <w:p w14:paraId="39C54F38" w14:textId="77777777" w:rsidR="00F640EC" w:rsidRPr="0088310C" w:rsidRDefault="00F640EC" w:rsidP="00B86A68">
            <w:pPr>
              <w:pStyle w:val="BodyText"/>
              <w:jc w:val="center"/>
              <w:rPr>
                <w:ins w:id="2530" w:author="ceres PC" w:date="2018-10-17T10:22:00Z"/>
              </w:rPr>
            </w:pPr>
          </w:p>
        </w:tc>
        <w:tc>
          <w:tcPr>
            <w:tcW w:w="2586" w:type="dxa"/>
          </w:tcPr>
          <w:p w14:paraId="617CE245" w14:textId="77777777" w:rsidR="00F640EC" w:rsidRPr="0088310C" w:rsidRDefault="00F640EC" w:rsidP="00B86A68">
            <w:pPr>
              <w:pStyle w:val="BodyText"/>
              <w:jc w:val="center"/>
              <w:rPr>
                <w:ins w:id="2531" w:author="ceres PC" w:date="2018-10-17T10:22:00Z"/>
              </w:rPr>
            </w:pPr>
            <w:ins w:id="2532" w:author="ceres PC" w:date="2018-10-17T10:22:00Z">
              <w:r w:rsidRPr="0088310C">
                <w:t>Medium intensity, Type A, white, flashing</w:t>
              </w:r>
            </w:ins>
          </w:p>
        </w:tc>
        <w:tc>
          <w:tcPr>
            <w:tcW w:w="2586" w:type="dxa"/>
          </w:tcPr>
          <w:p w14:paraId="0F01637C" w14:textId="77777777" w:rsidR="00F640EC" w:rsidRPr="0088310C" w:rsidRDefault="00F640EC" w:rsidP="00B86A68">
            <w:pPr>
              <w:pStyle w:val="BodyText"/>
              <w:jc w:val="center"/>
              <w:rPr>
                <w:ins w:id="2533" w:author="ceres PC" w:date="2018-10-17T10:22:00Z"/>
              </w:rPr>
            </w:pPr>
            <w:ins w:id="2534" w:author="ceres PC" w:date="2018-10-17T10:22:00Z">
              <w:r w:rsidRPr="0088310C">
                <w:t>2000 cd</w:t>
              </w:r>
            </w:ins>
          </w:p>
        </w:tc>
        <w:tc>
          <w:tcPr>
            <w:tcW w:w="2587" w:type="dxa"/>
          </w:tcPr>
          <w:p w14:paraId="43524D89" w14:textId="77777777" w:rsidR="00F640EC" w:rsidRPr="0088310C" w:rsidRDefault="00F640EC" w:rsidP="00B86A68">
            <w:pPr>
              <w:pStyle w:val="BodyText"/>
              <w:jc w:val="center"/>
              <w:rPr>
                <w:ins w:id="2535" w:author="ceres PC" w:date="2018-10-17T10:22:00Z"/>
              </w:rPr>
            </w:pPr>
            <w:ins w:id="2536" w:author="ceres PC" w:date="2018-10-17T10:22:00Z">
              <w:r w:rsidRPr="0088310C">
                <w:t>omnidirectional</w:t>
              </w:r>
            </w:ins>
          </w:p>
        </w:tc>
      </w:tr>
      <w:tr w:rsidR="00F640EC" w:rsidRPr="0088310C" w14:paraId="404FC81D" w14:textId="77777777" w:rsidTr="00B86A68">
        <w:trPr>
          <w:ins w:id="2537" w:author="ceres PC" w:date="2018-10-17T10:22:00Z"/>
        </w:trPr>
        <w:tc>
          <w:tcPr>
            <w:tcW w:w="1985" w:type="dxa"/>
            <w:vMerge/>
          </w:tcPr>
          <w:p w14:paraId="7AB7B4A3" w14:textId="77777777" w:rsidR="00F640EC" w:rsidRPr="0088310C" w:rsidRDefault="00F640EC" w:rsidP="00B86A68">
            <w:pPr>
              <w:pStyle w:val="BodyText"/>
              <w:jc w:val="center"/>
              <w:rPr>
                <w:ins w:id="2538" w:author="ceres PC" w:date="2018-10-17T10:22:00Z"/>
              </w:rPr>
            </w:pPr>
          </w:p>
        </w:tc>
        <w:tc>
          <w:tcPr>
            <w:tcW w:w="2586" w:type="dxa"/>
          </w:tcPr>
          <w:p w14:paraId="7499BF22" w14:textId="77777777" w:rsidR="00F640EC" w:rsidRPr="0088310C" w:rsidRDefault="00F640EC" w:rsidP="00B86A68">
            <w:pPr>
              <w:pStyle w:val="BodyText"/>
              <w:jc w:val="center"/>
              <w:rPr>
                <w:ins w:id="2539" w:author="ceres PC" w:date="2018-10-17T10:22:00Z"/>
              </w:rPr>
            </w:pPr>
            <w:ins w:id="2540" w:author="ceres PC" w:date="2018-10-17T10:22:00Z">
              <w:r w:rsidRPr="0088310C">
                <w:t>Medium intensity, Type B,</w:t>
              </w:r>
            </w:ins>
          </w:p>
          <w:p w14:paraId="4946672C" w14:textId="77777777" w:rsidR="00F640EC" w:rsidRPr="0088310C" w:rsidRDefault="00F640EC" w:rsidP="00B86A68">
            <w:pPr>
              <w:pStyle w:val="BodyText"/>
              <w:jc w:val="center"/>
              <w:rPr>
                <w:ins w:id="2541" w:author="ceres PC" w:date="2018-10-17T10:22:00Z"/>
              </w:rPr>
            </w:pPr>
            <w:ins w:id="2542" w:author="ceres PC" w:date="2018-10-17T10:22:00Z">
              <w:r w:rsidRPr="0088310C">
                <w:t>red, flashing</w:t>
              </w:r>
            </w:ins>
          </w:p>
        </w:tc>
        <w:tc>
          <w:tcPr>
            <w:tcW w:w="2586" w:type="dxa"/>
          </w:tcPr>
          <w:p w14:paraId="2CF0EB83" w14:textId="77777777" w:rsidR="00F640EC" w:rsidRPr="0088310C" w:rsidRDefault="00F640EC" w:rsidP="00B86A68">
            <w:pPr>
              <w:pStyle w:val="BodyText"/>
              <w:jc w:val="center"/>
              <w:rPr>
                <w:ins w:id="2543" w:author="ceres PC" w:date="2018-10-17T10:22:00Z"/>
              </w:rPr>
            </w:pPr>
            <w:ins w:id="2544" w:author="ceres PC" w:date="2018-10-17T10:22:00Z">
              <w:r w:rsidRPr="0088310C">
                <w:t>2000 cd</w:t>
              </w:r>
            </w:ins>
          </w:p>
        </w:tc>
        <w:tc>
          <w:tcPr>
            <w:tcW w:w="2587" w:type="dxa"/>
          </w:tcPr>
          <w:p w14:paraId="3187C2FA" w14:textId="77777777" w:rsidR="00F640EC" w:rsidRPr="0088310C" w:rsidRDefault="00F640EC" w:rsidP="00B86A68">
            <w:pPr>
              <w:pStyle w:val="BodyText"/>
              <w:jc w:val="center"/>
              <w:rPr>
                <w:ins w:id="2545" w:author="ceres PC" w:date="2018-10-17T10:22:00Z"/>
              </w:rPr>
            </w:pPr>
            <w:ins w:id="2546" w:author="ceres PC" w:date="2018-10-17T10:22:00Z">
              <w:r w:rsidRPr="0088310C">
                <w:t>omnidirectional</w:t>
              </w:r>
            </w:ins>
          </w:p>
        </w:tc>
      </w:tr>
      <w:tr w:rsidR="00F640EC" w:rsidRPr="0088310C" w14:paraId="65557D5E" w14:textId="77777777" w:rsidTr="00B86A68">
        <w:trPr>
          <w:ins w:id="2547" w:author="ceres PC" w:date="2018-10-17T10:22:00Z"/>
        </w:trPr>
        <w:tc>
          <w:tcPr>
            <w:tcW w:w="1985" w:type="dxa"/>
          </w:tcPr>
          <w:p w14:paraId="4FBCCB76" w14:textId="77777777" w:rsidR="00F640EC" w:rsidRPr="0088310C" w:rsidRDefault="00F640EC" w:rsidP="00B86A68">
            <w:pPr>
              <w:pStyle w:val="BodyText"/>
              <w:jc w:val="center"/>
              <w:rPr>
                <w:ins w:id="2548" w:author="ceres PC" w:date="2018-10-17T10:22:00Z"/>
              </w:rPr>
            </w:pPr>
            <w:ins w:id="2549" w:author="ceres PC" w:date="2018-10-17T10:22:00Z">
              <w:r w:rsidRPr="0088310C">
                <w:t xml:space="preserve">Road traffic lights </w:t>
              </w:r>
              <w:r w:rsidRPr="0088310C">
                <w:rPr>
                  <w:rPrChange w:id="2550" w:author="L-B" w:date="2018-10-18T03:40:00Z">
                    <w:rPr/>
                  </w:rPrChange>
                </w:rPr>
                <w:fldChar w:fldCharType="begin"/>
              </w:r>
              <w:r w:rsidRPr="0088310C">
                <w:instrText xml:space="preserve"> REF _Ref460823611 \r \h  \* MERGEFORMAT </w:instrText>
              </w:r>
            </w:ins>
            <w:r w:rsidRPr="0088310C">
              <w:rPr>
                <w:rPrChange w:id="2551" w:author="L-B" w:date="2018-10-18T03:40:00Z">
                  <w:rPr/>
                </w:rPrChange>
              </w:rPr>
            </w:r>
            <w:ins w:id="2552" w:author="ceres PC" w:date="2018-10-17T10:22:00Z">
              <w:r w:rsidRPr="0088310C">
                <w:rPr>
                  <w:rPrChange w:id="2553" w:author="L-B" w:date="2018-10-18T03:40:00Z">
                    <w:rPr/>
                  </w:rPrChange>
                </w:rPr>
                <w:fldChar w:fldCharType="separate"/>
              </w:r>
              <w:r w:rsidRPr="0088310C">
                <w:t>[8]</w:t>
              </w:r>
              <w:r w:rsidRPr="0088310C">
                <w:rPr>
                  <w:rPrChange w:id="2554" w:author="L-B" w:date="2018-10-18T03:40:00Z">
                    <w:rPr/>
                  </w:rPrChange>
                </w:rPr>
                <w:fldChar w:fldCharType="end"/>
              </w:r>
            </w:ins>
          </w:p>
        </w:tc>
        <w:tc>
          <w:tcPr>
            <w:tcW w:w="2586" w:type="dxa"/>
          </w:tcPr>
          <w:p w14:paraId="18D66049" w14:textId="77777777" w:rsidR="00F640EC" w:rsidRPr="0088310C" w:rsidRDefault="00F640EC" w:rsidP="00B86A68">
            <w:pPr>
              <w:pStyle w:val="BodyText"/>
              <w:jc w:val="center"/>
              <w:rPr>
                <w:ins w:id="2555" w:author="ceres PC" w:date="2018-10-17T10:22:00Z"/>
              </w:rPr>
            </w:pPr>
            <w:ins w:id="2556" w:author="ceres PC" w:date="2018-10-17T10:22:00Z">
              <w:r w:rsidRPr="0088310C">
                <w:t>Green, Red, Yellow</w:t>
              </w:r>
            </w:ins>
          </w:p>
          <w:p w14:paraId="73389201" w14:textId="77777777" w:rsidR="00F640EC" w:rsidRPr="0088310C" w:rsidRDefault="00F640EC" w:rsidP="00B86A68">
            <w:pPr>
              <w:pStyle w:val="BodyText"/>
              <w:jc w:val="center"/>
              <w:rPr>
                <w:ins w:id="2557" w:author="ceres PC" w:date="2018-10-17T10:22:00Z"/>
              </w:rPr>
            </w:pPr>
          </w:p>
        </w:tc>
        <w:tc>
          <w:tcPr>
            <w:tcW w:w="2586" w:type="dxa"/>
          </w:tcPr>
          <w:p w14:paraId="5C462720" w14:textId="77777777" w:rsidR="00F640EC" w:rsidRPr="0088310C" w:rsidRDefault="00F640EC" w:rsidP="00B86A68">
            <w:pPr>
              <w:pStyle w:val="BodyText"/>
              <w:jc w:val="center"/>
              <w:rPr>
                <w:ins w:id="2558" w:author="ceres PC" w:date="2018-10-17T10:22:00Z"/>
              </w:rPr>
            </w:pPr>
            <w:ins w:id="2559" w:author="ceres PC" w:date="2018-10-17T10:22:00Z">
              <w:r w:rsidRPr="0088310C">
                <w:t>25 - 200 cd</w:t>
              </w:r>
            </w:ins>
          </w:p>
        </w:tc>
        <w:tc>
          <w:tcPr>
            <w:tcW w:w="2587" w:type="dxa"/>
          </w:tcPr>
          <w:p w14:paraId="0A57CCB9" w14:textId="77777777" w:rsidR="00F640EC" w:rsidRPr="0088310C" w:rsidRDefault="00F640EC" w:rsidP="00B86A68">
            <w:pPr>
              <w:pStyle w:val="BodyText"/>
              <w:jc w:val="center"/>
              <w:rPr>
                <w:ins w:id="2560" w:author="ceres PC" w:date="2018-10-17T10:22:00Z"/>
              </w:rPr>
            </w:pPr>
            <w:ins w:id="2561" w:author="ceres PC" w:date="2018-10-17T10:22:00Z">
              <w:r w:rsidRPr="0088310C">
                <w:t>pencil beam</w:t>
              </w:r>
            </w:ins>
          </w:p>
        </w:tc>
      </w:tr>
    </w:tbl>
    <w:p w14:paraId="1BB766C7" w14:textId="77777777" w:rsidR="00F640EC" w:rsidRPr="0088310C" w:rsidRDefault="00F640EC" w:rsidP="00F640EC">
      <w:pPr>
        <w:pStyle w:val="BodyText"/>
        <w:rPr>
          <w:ins w:id="2562" w:author="ceres PC" w:date="2018-10-17T10:22:00Z"/>
        </w:rPr>
      </w:pPr>
    </w:p>
    <w:p w14:paraId="0E50AE7D" w14:textId="77777777" w:rsidR="004C5658" w:rsidRPr="0088310C" w:rsidRDefault="004C5658" w:rsidP="004C5658">
      <w:pPr>
        <w:pStyle w:val="Heading1"/>
        <w:rPr>
          <w:ins w:id="2563" w:author="ceres PC" w:date="2018-10-17T10:25:00Z"/>
        </w:rPr>
      </w:pPr>
      <w:bookmarkStart w:id="2564" w:name="_Toc527537040"/>
      <w:ins w:id="2565" w:author="ceres PC" w:date="2018-10-17T10:25:00Z">
        <w:r w:rsidRPr="0088310C">
          <w:t xml:space="preserve">Photometric luminous </w:t>
        </w:r>
        <w:commentRangeStart w:id="2566"/>
        <w:r w:rsidRPr="0088310C">
          <w:t>intensity</w:t>
        </w:r>
        <w:commentRangeEnd w:id="2566"/>
        <w:r w:rsidRPr="0088310C">
          <w:rPr>
            <w:rStyle w:val="CommentReference"/>
            <w:rFonts w:asciiTheme="minorHAnsi" w:eastAsiaTheme="minorHAnsi" w:hAnsiTheme="minorHAnsi" w:cstheme="minorBidi"/>
            <w:b w:val="0"/>
            <w:bCs w:val="0"/>
            <w:caps w:val="0"/>
            <w:color w:val="auto"/>
          </w:rPr>
          <w:commentReference w:id="2566"/>
        </w:r>
        <w:bookmarkEnd w:id="2564"/>
      </w:ins>
    </w:p>
    <w:p w14:paraId="4842B572" w14:textId="77777777" w:rsidR="004C5658" w:rsidRPr="0088310C" w:rsidRDefault="004C5658" w:rsidP="004C5658">
      <w:pPr>
        <w:pStyle w:val="Heading1separatationline"/>
        <w:rPr>
          <w:ins w:id="2567" w:author="ceres PC" w:date="2018-10-17T10:25:00Z"/>
        </w:rPr>
      </w:pPr>
    </w:p>
    <w:p w14:paraId="4237AD8E" w14:textId="77777777" w:rsidR="004C5658" w:rsidRPr="0088310C" w:rsidRDefault="004C5658" w:rsidP="004C5658">
      <w:pPr>
        <w:pStyle w:val="Heading2"/>
        <w:rPr>
          <w:ins w:id="2568" w:author="ceres PC" w:date="2018-10-17T10:25:00Z"/>
        </w:rPr>
      </w:pPr>
      <w:bookmarkStart w:id="2569" w:name="_Toc527537041"/>
      <w:ins w:id="2570" w:author="ceres PC" w:date="2018-10-17T10:25:00Z">
        <w:r w:rsidRPr="0088310C">
          <w:t>In-ServiCe- and photometric intensity</w:t>
        </w:r>
        <w:bookmarkEnd w:id="2569"/>
      </w:ins>
    </w:p>
    <w:p w14:paraId="6D0A03F0" w14:textId="77777777" w:rsidR="004C5658" w:rsidRPr="0088310C" w:rsidRDefault="004C5658" w:rsidP="004C5658">
      <w:pPr>
        <w:pStyle w:val="Heading1separatationline"/>
        <w:rPr>
          <w:ins w:id="2571" w:author="ceres PC" w:date="2018-10-17T10:25:00Z"/>
        </w:rPr>
      </w:pPr>
    </w:p>
    <w:p w14:paraId="344608D9" w14:textId="77777777" w:rsidR="004C5658" w:rsidRPr="0088310C" w:rsidRDefault="004C5658" w:rsidP="004C5658">
      <w:pPr>
        <w:pStyle w:val="BodyText"/>
        <w:rPr>
          <w:ins w:id="2572" w:author="ceres PC" w:date="2018-10-17T10:25:00Z"/>
        </w:rPr>
      </w:pPr>
      <w:commentRangeStart w:id="2573"/>
      <w:ins w:id="2574" w:author="ceres PC" w:date="2018-10-17T10:25:00Z">
        <w:r w:rsidRPr="0088310C">
          <w:t xml:space="preserve">The luminous intensity calculated in the chapters above is an intensity, which should be guaranteed, when the light is in operation. It is called in-service-intensity </w:t>
        </w:r>
        <m:oMath>
          <m:sSub>
            <m:sSubPr>
              <m:ctrlPr>
                <w:rPr>
                  <w:rFonts w:ascii="Cambria Math" w:hAnsi="Cambria Math"/>
                  <w:i/>
                </w:rPr>
              </m:ctrlPr>
            </m:sSubPr>
            <m:e>
              <m:r>
                <w:rPr>
                  <w:rFonts w:ascii="Cambria Math" w:hAnsi="Cambria Math"/>
                  <w:rPrChange w:id="2575" w:author="L-B" w:date="2018-10-18T03:40:00Z">
                    <w:rPr>
                      <w:rFonts w:ascii="Cambria Math" w:hAnsi="Cambria Math"/>
                    </w:rPr>
                  </w:rPrChange>
                </w:rPr>
                <m:t>I</m:t>
              </m:r>
            </m:e>
            <m:sub>
              <m:r>
                <w:rPr>
                  <w:rFonts w:ascii="Cambria Math" w:hAnsi="Cambria Math"/>
                  <w:rPrChange w:id="2576" w:author="L-B" w:date="2018-10-18T03:40:00Z">
                    <w:rPr>
                      <w:rFonts w:ascii="Cambria Math" w:hAnsi="Cambria Math"/>
                    </w:rPr>
                  </w:rPrChange>
                </w:rPr>
                <m:t>ins</m:t>
              </m:r>
            </m:sub>
          </m:sSub>
        </m:oMath>
        <w:r w:rsidRPr="0088310C">
          <w:rPr>
            <w:rFonts w:eastAsiaTheme="minorEastAsia"/>
          </w:rPr>
          <w:t>.</w:t>
        </w:r>
        <w:commentRangeEnd w:id="2573"/>
        <w:r w:rsidRPr="0088310C">
          <w:rPr>
            <w:rStyle w:val="CommentReference"/>
          </w:rPr>
          <w:commentReference w:id="2573"/>
        </w:r>
      </w:ins>
    </w:p>
    <w:p w14:paraId="7DCE2DA4" w14:textId="77777777" w:rsidR="004C5658" w:rsidRPr="0088310C" w:rsidRDefault="004C5658" w:rsidP="004C5658">
      <w:pPr>
        <w:pStyle w:val="BodyText"/>
        <w:rPr>
          <w:ins w:id="2577" w:author="ceres PC" w:date="2018-10-17T10:25:00Z"/>
        </w:rPr>
      </w:pPr>
      <w:bookmarkStart w:id="2578" w:name="_Hlk527529119"/>
      <w:ins w:id="2579" w:author="ceres PC" w:date="2018-10-17T10:25:00Z">
        <w:r w:rsidRPr="0088310C">
          <w:t xml:space="preserve">It is not the luminous intensity, which is measured in a light laboratory. The measured intensity is now called photometric intensity </w:t>
        </w:r>
        <m:oMath>
          <m:sSub>
            <m:sSubPr>
              <m:ctrlPr>
                <w:rPr>
                  <w:rFonts w:ascii="Cambria Math" w:hAnsi="Cambria Math"/>
                  <w:i/>
                </w:rPr>
              </m:ctrlPr>
            </m:sSubPr>
            <m:e>
              <m:r>
                <w:rPr>
                  <w:rFonts w:ascii="Cambria Math" w:hAnsi="Cambria Math"/>
                  <w:rPrChange w:id="2580" w:author="L-B" w:date="2018-10-18T03:40:00Z">
                    <w:rPr>
                      <w:rFonts w:ascii="Cambria Math" w:hAnsi="Cambria Math"/>
                    </w:rPr>
                  </w:rPrChange>
                </w:rPr>
                <m:t>I</m:t>
              </m:r>
            </m:e>
            <m:sub>
              <m:r>
                <w:rPr>
                  <w:rFonts w:ascii="Cambria Math" w:hAnsi="Cambria Math"/>
                  <w:rPrChange w:id="2581" w:author="L-B" w:date="2018-10-18T03:40:00Z">
                    <w:rPr>
                      <w:rFonts w:ascii="Cambria Math" w:hAnsi="Cambria Math"/>
                    </w:rPr>
                  </w:rPrChange>
                </w:rPr>
                <m:t>ph</m:t>
              </m:r>
            </m:sub>
          </m:sSub>
        </m:oMath>
        <w:r w:rsidRPr="0088310C">
          <w:rPr>
            <w:rFonts w:eastAsiaTheme="minorEastAsia"/>
          </w:rPr>
          <w:t>.</w:t>
        </w:r>
      </w:ins>
    </w:p>
    <w:bookmarkEnd w:id="2578"/>
    <w:p w14:paraId="69B9F159" w14:textId="59C70A38" w:rsidR="004C5658" w:rsidRPr="0088310C" w:rsidRDefault="006C6324" w:rsidP="004C5658">
      <w:pPr>
        <w:pStyle w:val="BodyText"/>
        <w:rPr>
          <w:ins w:id="2582" w:author="ceres PC" w:date="2018-10-17T10:25:00Z"/>
        </w:rPr>
      </w:pPr>
      <w:ins w:id="2583" w:author="ceres PC" w:date="2018-10-17T10:35:00Z">
        <w:r w:rsidRPr="0088310C">
          <w:rPr>
            <w:highlight w:val="yellow"/>
            <w:rPrChange w:id="2584" w:author="L-B" w:date="2018-10-18T03:40:00Z">
              <w:rPr/>
            </w:rPrChange>
          </w:rPr>
          <w:t>Fac</w:t>
        </w:r>
      </w:ins>
      <w:ins w:id="2585" w:author="ceres PC" w:date="2018-10-17T10:36:00Z">
        <w:r w:rsidRPr="0088310C">
          <w:rPr>
            <w:highlight w:val="yellow"/>
            <w:rPrChange w:id="2586" w:author="L-B" w:date="2018-10-18T03:40:00Z">
              <w:rPr/>
            </w:rPrChange>
          </w:rPr>
          <w:t>tors relevant for calculation</w:t>
        </w:r>
      </w:ins>
      <w:ins w:id="2587" w:author="ceres PC" w:date="2018-10-17T10:25:00Z">
        <w:r w:rsidR="004C5658" w:rsidRPr="0088310C">
          <w:rPr>
            <w:highlight w:val="yellow"/>
            <w:rPrChange w:id="2588" w:author="L-B" w:date="2018-10-18T03:40:00Z">
              <w:rPr/>
            </w:rPrChange>
          </w:rPr>
          <w:t>.</w:t>
        </w:r>
      </w:ins>
    </w:p>
    <w:p w14:paraId="1D6CDE71" w14:textId="1396AE2F" w:rsidR="004C5658" w:rsidRPr="0088310C" w:rsidRDefault="004C5658" w:rsidP="004C5658">
      <w:pPr>
        <w:pStyle w:val="Bullet1"/>
        <w:rPr>
          <w:ins w:id="2589" w:author="ceres PC" w:date="2018-10-17T10:25:00Z"/>
          <w:lang w:val="en-GB"/>
          <w:rPrChange w:id="2590" w:author="L-B" w:date="2018-10-18T03:40:00Z">
            <w:rPr>
              <w:ins w:id="2591" w:author="ceres PC" w:date="2018-10-17T10:25:00Z"/>
            </w:rPr>
          </w:rPrChange>
        </w:rPr>
      </w:pPr>
      <w:ins w:id="2592" w:author="ceres PC" w:date="2018-10-17T10:25:00Z">
        <w:r w:rsidRPr="0088310C">
          <w:rPr>
            <w:lang w:val="en-GB"/>
            <w:rPrChange w:id="2593" w:author="L-B" w:date="2018-10-18T03:40:00Z">
              <w:rPr/>
            </w:rPrChange>
          </w:rPr>
          <w:t xml:space="preserve">A service condition </w:t>
        </w:r>
        <w:proofErr w:type="gramStart"/>
        <w:r w:rsidRPr="0088310C">
          <w:rPr>
            <w:lang w:val="en-GB"/>
            <w:rPrChange w:id="2594" w:author="L-B" w:date="2018-10-18T03:40:00Z">
              <w:rPr/>
            </w:rPrChange>
          </w:rPr>
          <w:t>factor</w:t>
        </w:r>
        <w:proofErr w:type="gramEnd"/>
        <w:r w:rsidRPr="0088310C">
          <w:rPr>
            <w:lang w:val="en-GB"/>
            <w:rPrChange w:id="2595" w:author="L-B" w:date="2018-10-18T03:40:00Z">
              <w:rPr/>
            </w:rPrChange>
          </w:rPr>
          <w:t xml:space="preserve"> </w:t>
        </w:r>
      </w:ins>
      <m:oMath>
        <m:sSub>
          <m:sSubPr>
            <m:ctrlPr>
              <w:ins w:id="2596" w:author="ceres PC" w:date="2018-10-17T10:43:00Z">
                <w:rPr>
                  <w:rFonts w:ascii="Cambria Math" w:hAnsi="Cambria Math"/>
                  <w:i/>
                  <w:lang w:val="en-GB"/>
                </w:rPr>
              </w:ins>
            </m:ctrlPr>
          </m:sSubPr>
          <m:e>
            <m:r>
              <w:ins w:id="2597" w:author="ceres PC" w:date="2018-10-17T10:43:00Z">
                <w:rPr>
                  <w:rFonts w:ascii="Cambria Math" w:hAnsi="Cambria Math"/>
                  <w:lang w:val="en-GB"/>
                  <w:rPrChange w:id="2598" w:author="L-B" w:date="2018-10-18T03:40:00Z">
                    <w:rPr>
                      <w:rFonts w:ascii="Cambria Math" w:hAnsi="Cambria Math"/>
                    </w:rPr>
                  </w:rPrChange>
                </w:rPr>
                <m:t>F</m:t>
              </w:ins>
            </m:r>
          </m:e>
          <m:sub>
            <m:r>
              <w:ins w:id="2599" w:author="ceres PC" w:date="2018-10-17T10:43:00Z">
                <w:rPr>
                  <w:rFonts w:ascii="Cambria Math" w:hAnsi="Cambria Math"/>
                  <w:lang w:val="en-GB"/>
                  <w:rPrChange w:id="2600" w:author="L-B" w:date="2018-10-18T03:40:00Z">
                    <w:rPr>
                      <w:rFonts w:ascii="Cambria Math" w:hAnsi="Cambria Math"/>
                    </w:rPr>
                  </w:rPrChange>
                </w:rPr>
                <m:t>service</m:t>
              </w:ins>
            </m:r>
          </m:sub>
        </m:sSub>
      </m:oMath>
      <w:ins w:id="2601" w:author="ceres PC" w:date="2018-10-17T10:25:00Z">
        <w:r w:rsidRPr="0088310C">
          <w:rPr>
            <w:lang w:val="en-GB"/>
            <w:rPrChange w:id="2602" w:author="L-B" w:date="2018-10-18T03:40:00Z">
              <w:rPr/>
            </w:rPrChange>
          </w:rPr>
          <w:br/>
          <w:t>This factor includes the degradation of the luminous intensity caused by the aging of the light source, and dirt or salting of the lanterns.</w:t>
        </w:r>
        <w:r w:rsidRPr="0088310C">
          <w:rPr>
            <w:lang w:val="en-GB"/>
            <w:rPrChange w:id="2603" w:author="L-B" w:date="2018-10-18T03:40:00Z">
              <w:rPr/>
            </w:rPrChange>
          </w:rPr>
          <w:br/>
          <w:t xml:space="preserve">The service condition factor is used for the minimum intensity values only. The maximum intensity is estimated for a ‘worst-case-scenario’ (avoid glare) and therefore it should </w:t>
        </w:r>
        <w:proofErr w:type="spellStart"/>
        <w:r w:rsidRPr="0088310C">
          <w:rPr>
            <w:lang w:val="en-GB"/>
            <w:rPrChange w:id="2604" w:author="L-B" w:date="2018-10-18T03:40:00Z">
              <w:rPr/>
            </w:rPrChange>
          </w:rPr>
          <w:t>estimated</w:t>
        </w:r>
        <w:proofErr w:type="spellEnd"/>
        <w:r w:rsidRPr="0088310C">
          <w:rPr>
            <w:lang w:val="en-GB"/>
            <w:rPrChange w:id="2605" w:author="L-B" w:date="2018-10-18T03:40:00Z">
              <w:rPr/>
            </w:rPrChange>
          </w:rPr>
          <w:t xml:space="preserve"> that the lantern was not aged and has the full intensity.</w:t>
        </w:r>
        <w:r w:rsidRPr="0088310C">
          <w:rPr>
            <w:lang w:val="en-GB"/>
            <w:rPrChange w:id="2606" w:author="L-B" w:date="2018-10-18T03:40:00Z">
              <w:rPr/>
            </w:rPrChange>
          </w:rPr>
          <w:br/>
          <w:t>For many years IALA proposed to assume that the intensity reduction should be taken as 25% of the measured value in a laboratory (</w:t>
        </w:r>
        <m:oMath>
          <m:r>
            <w:rPr>
              <w:rFonts w:ascii="Cambria Math" w:hAnsi="Cambria Math"/>
              <w:lang w:val="en-GB"/>
              <w:rPrChange w:id="2607" w:author="L-B" w:date="2018-10-18T03:40:00Z">
                <w:rPr>
                  <w:rFonts w:ascii="Cambria Math" w:hAnsi="Cambria Math"/>
                </w:rPr>
              </w:rPrChange>
            </w:rPr>
            <m:t>scf=0.75</m:t>
          </m:r>
        </m:oMath>
        <w:r w:rsidRPr="0088310C">
          <w:rPr>
            <w:lang w:val="en-GB"/>
            <w:rPrChange w:id="2608" w:author="L-B" w:date="2018-10-18T03:40:00Z">
              <w:rPr/>
            </w:rPrChange>
          </w:rPr>
          <w:t>).</w:t>
        </w:r>
      </w:ins>
    </w:p>
    <w:p w14:paraId="740A7D8E" w14:textId="35BE79C1" w:rsidR="001B593F" w:rsidRPr="0088310C" w:rsidRDefault="004C5658">
      <w:pPr>
        <w:pStyle w:val="Bullet1"/>
        <w:rPr>
          <w:ins w:id="2609" w:author="ceres PC" w:date="2018-10-17T10:39:00Z"/>
          <w:lang w:val="en-GB"/>
          <w:rPrChange w:id="2610" w:author="L-B" w:date="2018-10-18T03:40:00Z">
            <w:rPr>
              <w:ins w:id="2611" w:author="ceres PC" w:date="2018-10-17T10:39:00Z"/>
              <w:rFonts w:eastAsiaTheme="minorEastAsia"/>
            </w:rPr>
          </w:rPrChange>
        </w:rPr>
      </w:pPr>
      <w:ins w:id="2612" w:author="ceres PC" w:date="2018-10-17T10:25:00Z">
        <w:r w:rsidRPr="0088310C">
          <w:rPr>
            <w:lang w:val="en-GB"/>
            <w:rPrChange w:id="2613" w:author="L-B" w:date="2018-10-18T03:40:00Z">
              <w:rPr/>
            </w:rPrChange>
          </w:rPr>
          <w:t>The flash characters</w:t>
        </w:r>
      </w:ins>
      <w:ins w:id="2614" w:author="ceres PC" w:date="2018-10-17T10:37:00Z">
        <w:r w:rsidR="001B593F" w:rsidRPr="0088310C">
          <w:rPr>
            <w:lang w:val="en-GB"/>
            <w:rPrChange w:id="2615" w:author="L-B" w:date="2018-10-18T03:40:00Z">
              <w:rPr/>
            </w:rPrChange>
          </w:rPr>
          <w:br/>
        </w:r>
      </w:ins>
      <m:oMathPara>
        <m:oMath>
          <m:sSub>
            <m:sSubPr>
              <m:ctrlPr>
                <w:ins w:id="2616" w:author="ceres PC" w:date="2018-10-17T10:38:00Z">
                  <w:rPr>
                    <w:rFonts w:ascii="Cambria Math" w:hAnsi="Cambria Math"/>
                    <w:i/>
                    <w:lang w:val="en-GB"/>
                  </w:rPr>
                </w:ins>
              </m:ctrlPr>
            </m:sSubPr>
            <m:e>
              <m:r>
                <w:ins w:id="2617" w:author="ceres PC" w:date="2018-10-17T10:38:00Z">
                  <w:rPr>
                    <w:rFonts w:ascii="Cambria Math" w:hAnsi="Cambria Math"/>
                    <w:lang w:val="en-GB"/>
                    <w:rPrChange w:id="2618" w:author="L-B" w:date="2018-10-18T03:40:00Z">
                      <w:rPr>
                        <w:rFonts w:ascii="Cambria Math" w:hAnsi="Cambria Math"/>
                      </w:rPr>
                    </w:rPrChange>
                  </w:rPr>
                  <m:t>F</m:t>
                </w:ins>
              </m:r>
            </m:e>
            <m:sub>
              <m:r>
                <w:ins w:id="2619" w:author="ceres PC" w:date="2018-10-17T10:38:00Z">
                  <w:rPr>
                    <w:rFonts w:ascii="Cambria Math" w:hAnsi="Cambria Math"/>
                    <w:lang w:val="en-GB"/>
                    <w:rPrChange w:id="2620" w:author="L-B" w:date="2018-10-18T03:40:00Z">
                      <w:rPr>
                        <w:rFonts w:ascii="Cambria Math" w:hAnsi="Cambria Math"/>
                      </w:rPr>
                    </w:rPrChange>
                  </w:rPr>
                  <m:t>flash</m:t>
                </w:ins>
              </m:r>
            </m:sub>
          </m:sSub>
          <m:r>
            <w:ins w:id="2621" w:author="ceres PC" w:date="2018-10-17T10:37:00Z">
              <w:rPr>
                <w:rFonts w:ascii="Cambria Math" w:hAnsi="Cambria Math"/>
                <w:lang w:val="en-GB"/>
                <w:rPrChange w:id="2622" w:author="L-B" w:date="2018-10-18T03:40:00Z">
                  <w:rPr>
                    <w:rFonts w:ascii="Cambria Math" w:hAnsi="Cambria Math"/>
                  </w:rPr>
                </w:rPrChange>
              </w:rPr>
              <m:t>=</m:t>
            </w:ins>
          </m:r>
          <m:f>
            <m:fPr>
              <m:ctrlPr>
                <w:ins w:id="2623" w:author="ceres PC" w:date="2018-10-17T10:37:00Z">
                  <w:rPr>
                    <w:rFonts w:ascii="Cambria Math" w:hAnsi="Cambria Math"/>
                    <w:i/>
                    <w:lang w:val="en-GB"/>
                  </w:rPr>
                </w:ins>
              </m:ctrlPr>
            </m:fPr>
            <m:num>
              <m:sSub>
                <m:sSubPr>
                  <m:ctrlPr>
                    <w:ins w:id="2624" w:author="ceres PC" w:date="2018-10-17T10:38:00Z">
                      <w:rPr>
                        <w:rFonts w:ascii="Cambria Math" w:hAnsi="Cambria Math"/>
                        <w:i/>
                        <w:lang w:val="en-GB"/>
                      </w:rPr>
                    </w:ins>
                  </m:ctrlPr>
                </m:sSubPr>
                <m:e>
                  <m:r>
                    <w:ins w:id="2625" w:author="ceres PC" w:date="2018-10-17T10:38:00Z">
                      <w:rPr>
                        <w:rFonts w:ascii="Cambria Math" w:hAnsi="Cambria Math"/>
                        <w:lang w:val="en-GB"/>
                        <w:rPrChange w:id="2626" w:author="L-B" w:date="2018-10-18T03:40:00Z">
                          <w:rPr>
                            <w:rFonts w:ascii="Cambria Math" w:hAnsi="Cambria Math"/>
                          </w:rPr>
                        </w:rPrChange>
                      </w:rPr>
                      <m:t>I</m:t>
                    </w:ins>
                  </m:r>
                </m:e>
                <m:sub>
                  <m:r>
                    <w:ins w:id="2627" w:author="ceres PC" w:date="2018-10-17T10:39:00Z">
                      <w:rPr>
                        <w:rFonts w:ascii="Cambria Math" w:hAnsi="Cambria Math"/>
                        <w:lang w:val="en-GB"/>
                        <w:rPrChange w:id="2628" w:author="L-B" w:date="2018-10-18T03:40:00Z">
                          <w:rPr>
                            <w:rFonts w:ascii="Cambria Math" w:hAnsi="Cambria Math"/>
                          </w:rPr>
                        </w:rPrChange>
                      </w:rPr>
                      <m:t>e</m:t>
                    </w:ins>
                  </m:r>
                </m:sub>
              </m:sSub>
            </m:num>
            <m:den>
              <m:sSub>
                <m:sSubPr>
                  <m:ctrlPr>
                    <w:ins w:id="2629" w:author="ceres PC" w:date="2018-10-17T10:39:00Z">
                      <w:rPr>
                        <w:rFonts w:ascii="Cambria Math" w:hAnsi="Cambria Math"/>
                        <w:i/>
                        <w:lang w:val="en-GB"/>
                      </w:rPr>
                    </w:ins>
                  </m:ctrlPr>
                </m:sSubPr>
                <m:e>
                  <m:r>
                    <w:ins w:id="2630" w:author="ceres PC" w:date="2018-10-17T10:39:00Z">
                      <w:rPr>
                        <w:rFonts w:ascii="Cambria Math" w:hAnsi="Cambria Math"/>
                        <w:lang w:val="en-GB"/>
                        <w:rPrChange w:id="2631" w:author="L-B" w:date="2018-10-18T03:40:00Z">
                          <w:rPr>
                            <w:rFonts w:ascii="Cambria Math" w:hAnsi="Cambria Math"/>
                          </w:rPr>
                        </w:rPrChange>
                      </w:rPr>
                      <m:t>I</m:t>
                    </w:ins>
                  </m:r>
                </m:e>
                <m:sub>
                  <m:r>
                    <w:ins w:id="2632" w:author="ceres PC" w:date="2018-10-17T10:39:00Z">
                      <w:rPr>
                        <w:rFonts w:ascii="Cambria Math" w:hAnsi="Cambria Math"/>
                        <w:lang w:val="en-GB"/>
                        <w:rPrChange w:id="2633" w:author="L-B" w:date="2018-10-18T03:40:00Z">
                          <w:rPr>
                            <w:rFonts w:ascii="Cambria Math" w:hAnsi="Cambria Math"/>
                          </w:rPr>
                        </w:rPrChange>
                      </w:rPr>
                      <m:t>O</m:t>
                    </w:ins>
                  </m:r>
                </m:sub>
              </m:sSub>
            </m:den>
          </m:f>
        </m:oMath>
      </m:oMathPara>
    </w:p>
    <w:p w14:paraId="399C7A8D" w14:textId="05370079" w:rsidR="00141D85" w:rsidRPr="0088310C" w:rsidRDefault="00A64966">
      <w:pPr>
        <w:pStyle w:val="Bullet1"/>
        <w:numPr>
          <w:ilvl w:val="0"/>
          <w:numId w:val="0"/>
        </w:numPr>
        <w:ind w:left="425"/>
        <w:rPr>
          <w:ins w:id="2634" w:author="ceres PC" w:date="2018-10-17T10:40:00Z"/>
          <w:lang w:val="en-GB"/>
          <w:rPrChange w:id="2635" w:author="L-B" w:date="2018-10-18T03:40:00Z">
            <w:rPr>
              <w:ins w:id="2636" w:author="ceres PC" w:date="2018-10-17T10:40:00Z"/>
              <w:rFonts w:eastAsiaTheme="minorEastAsia"/>
            </w:rPr>
          </w:rPrChange>
        </w:rPr>
        <w:pPrChange w:id="2637" w:author="ceres PC" w:date="2018-10-17T10:41:00Z">
          <w:pPr>
            <w:pStyle w:val="Bullet1"/>
          </w:pPr>
        </w:pPrChange>
      </w:pPr>
      <m:oMath>
        <m:sSub>
          <m:sSubPr>
            <m:ctrlPr>
              <w:ins w:id="2638" w:author="ceres PC" w:date="2018-10-17T10:39:00Z">
                <w:rPr>
                  <w:rFonts w:ascii="Cambria Math" w:hAnsi="Cambria Math"/>
                  <w:i/>
                  <w:lang w:val="en-GB"/>
                </w:rPr>
              </w:ins>
            </m:ctrlPr>
          </m:sSubPr>
          <m:e>
            <m:r>
              <w:ins w:id="2639" w:author="ceres PC" w:date="2018-10-17T10:40:00Z">
                <w:rPr>
                  <w:rFonts w:ascii="Cambria Math" w:hAnsi="Cambria Math"/>
                  <w:lang w:val="en-GB"/>
                  <w:rPrChange w:id="2640" w:author="L-B" w:date="2018-10-18T03:40:00Z">
                    <w:rPr>
                      <w:rFonts w:ascii="Cambria Math" w:hAnsi="Cambria Math"/>
                    </w:rPr>
                  </w:rPrChange>
                </w:rPr>
                <m:t>I</m:t>
              </w:ins>
            </m:r>
          </m:e>
          <m:sub>
            <m:r>
              <w:ins w:id="2641" w:author="ceres PC" w:date="2018-10-17T10:40:00Z">
                <w:rPr>
                  <w:rFonts w:ascii="Cambria Math" w:hAnsi="Cambria Math"/>
                  <w:lang w:val="en-GB"/>
                  <w:rPrChange w:id="2642" w:author="L-B" w:date="2018-10-18T03:40:00Z">
                    <w:rPr>
                      <w:rFonts w:ascii="Cambria Math" w:hAnsi="Cambria Math"/>
                    </w:rPr>
                  </w:rPrChange>
                </w:rPr>
                <m:t>e</m:t>
              </w:ins>
            </m:r>
          </m:sub>
        </m:sSub>
      </m:oMath>
      <w:ins w:id="2643" w:author="ceres PC" w:date="2018-10-17T10:40:00Z">
        <w:r w:rsidR="00141D85" w:rsidRPr="0088310C">
          <w:rPr>
            <w:rFonts w:eastAsiaTheme="minorEastAsia"/>
            <w:lang w:val="en-GB"/>
            <w:rPrChange w:id="2644" w:author="L-B" w:date="2018-10-18T03:40:00Z">
              <w:rPr>
                <w:rFonts w:eastAsiaTheme="minorEastAsia"/>
              </w:rPr>
            </w:rPrChange>
          </w:rPr>
          <w:tab/>
          <w:t>effective intensity (IALA R0204)</w:t>
        </w:r>
      </w:ins>
    </w:p>
    <w:p w14:paraId="0C5096D6" w14:textId="77777777" w:rsidR="007C1219" w:rsidRPr="0088310C" w:rsidRDefault="00A64966" w:rsidP="007C1219">
      <w:pPr>
        <w:pStyle w:val="Bullet1"/>
        <w:numPr>
          <w:ilvl w:val="0"/>
          <w:numId w:val="0"/>
        </w:numPr>
        <w:ind w:left="425"/>
        <w:rPr>
          <w:ins w:id="2645" w:author="ceres PC" w:date="2018-10-17T10:42:00Z"/>
          <w:lang w:val="en-GB"/>
          <w:rPrChange w:id="2646" w:author="L-B" w:date="2018-10-18T03:40:00Z">
            <w:rPr>
              <w:ins w:id="2647" w:author="ceres PC" w:date="2018-10-17T10:42:00Z"/>
            </w:rPr>
          </w:rPrChange>
        </w:rPr>
      </w:pPr>
      <m:oMath>
        <m:sSub>
          <m:sSubPr>
            <m:ctrlPr>
              <w:ins w:id="2648" w:author="ceres PC" w:date="2018-10-17T10:40:00Z">
                <w:rPr>
                  <w:rFonts w:ascii="Cambria Math" w:hAnsi="Cambria Math"/>
                  <w:i/>
                  <w:lang w:val="en-GB"/>
                </w:rPr>
              </w:ins>
            </m:ctrlPr>
          </m:sSubPr>
          <m:e>
            <m:r>
              <w:ins w:id="2649" w:author="ceres PC" w:date="2018-10-17T10:40:00Z">
                <w:rPr>
                  <w:rFonts w:ascii="Cambria Math" w:hAnsi="Cambria Math"/>
                  <w:lang w:val="en-GB"/>
                  <w:rPrChange w:id="2650" w:author="L-B" w:date="2018-10-18T03:40:00Z">
                    <w:rPr>
                      <w:rFonts w:ascii="Cambria Math" w:hAnsi="Cambria Math"/>
                    </w:rPr>
                  </w:rPrChange>
                </w:rPr>
                <m:t>I</m:t>
              </w:ins>
            </m:r>
          </m:e>
          <m:sub>
            <m:r>
              <w:ins w:id="2651" w:author="ceres PC" w:date="2018-10-17T10:40:00Z">
                <w:rPr>
                  <w:rFonts w:ascii="Cambria Math" w:hAnsi="Cambria Math"/>
                  <w:lang w:val="en-GB"/>
                  <w:rPrChange w:id="2652" w:author="L-B" w:date="2018-10-18T03:40:00Z">
                    <w:rPr>
                      <w:rFonts w:ascii="Cambria Math" w:hAnsi="Cambria Math"/>
                    </w:rPr>
                  </w:rPrChange>
                </w:rPr>
                <m:t>O</m:t>
              </w:ins>
            </m:r>
          </m:sub>
        </m:sSub>
      </m:oMath>
      <w:ins w:id="2653" w:author="ceres PC" w:date="2018-10-17T10:40:00Z">
        <w:r w:rsidR="00141D85" w:rsidRPr="0088310C">
          <w:rPr>
            <w:rFonts w:eastAsiaTheme="minorEastAsia"/>
            <w:lang w:val="en-GB"/>
            <w:rPrChange w:id="2654" w:author="L-B" w:date="2018-10-18T03:40:00Z">
              <w:rPr>
                <w:rFonts w:eastAsiaTheme="minorEastAsia"/>
              </w:rPr>
            </w:rPrChange>
          </w:rPr>
          <w:tab/>
        </w:r>
      </w:ins>
      <w:ins w:id="2655" w:author="ceres PC" w:date="2018-10-17T10:41:00Z">
        <w:r w:rsidR="00141D85" w:rsidRPr="0088310C">
          <w:rPr>
            <w:rFonts w:eastAsiaTheme="minorEastAsia"/>
            <w:lang w:val="en-GB"/>
            <w:rPrChange w:id="2656" w:author="L-B" w:date="2018-10-18T03:40:00Z">
              <w:rPr>
                <w:rFonts w:eastAsiaTheme="minorEastAsia"/>
              </w:rPr>
            </w:rPrChange>
          </w:rPr>
          <w:t>peak</w:t>
        </w:r>
      </w:ins>
      <w:ins w:id="2657" w:author="ceres PC" w:date="2018-10-17T10:40:00Z">
        <w:r w:rsidR="00141D85" w:rsidRPr="0088310C">
          <w:rPr>
            <w:rFonts w:eastAsiaTheme="minorEastAsia"/>
            <w:lang w:val="en-GB"/>
            <w:rPrChange w:id="2658" w:author="L-B" w:date="2018-10-18T03:40:00Z">
              <w:rPr>
                <w:rFonts w:eastAsiaTheme="minorEastAsia"/>
              </w:rPr>
            </w:rPrChange>
          </w:rPr>
          <w:t xml:space="preserve"> intensity (IALA R0204)</w:t>
        </w:r>
      </w:ins>
    </w:p>
    <w:p w14:paraId="12A5EF9E" w14:textId="77777777" w:rsidR="007C1219" w:rsidRPr="0088310C" w:rsidRDefault="007C1219">
      <w:pPr>
        <w:pStyle w:val="Bullet1"/>
        <w:rPr>
          <w:ins w:id="2659" w:author="ceres PC" w:date="2018-10-17T10:42:00Z"/>
          <w:lang w:val="en-GB"/>
          <w:rPrChange w:id="2660" w:author="L-B" w:date="2018-10-18T03:40:00Z">
            <w:rPr>
              <w:ins w:id="2661" w:author="ceres PC" w:date="2018-10-17T10:42:00Z"/>
            </w:rPr>
          </w:rPrChange>
        </w:rPr>
        <w:pPrChange w:id="2662" w:author="ceres PC" w:date="2018-10-17T10:42:00Z">
          <w:pPr>
            <w:pStyle w:val="Bullet1"/>
            <w:numPr>
              <w:numId w:val="0"/>
            </w:numPr>
            <w:ind w:left="0" w:firstLine="0"/>
          </w:pPr>
        </w:pPrChange>
      </w:pPr>
      <w:ins w:id="2663" w:author="ceres PC" w:date="2018-10-17T10:42:00Z">
        <w:r w:rsidRPr="0088310C">
          <w:rPr>
            <w:lang w:val="en-GB"/>
            <w:rPrChange w:id="2664" w:author="L-B" w:date="2018-10-18T03:40:00Z">
              <w:rPr/>
            </w:rPrChange>
          </w:rPr>
          <w:t>Glazing and astragals</w:t>
        </w:r>
      </w:ins>
    </w:p>
    <w:p w14:paraId="0BF046D9" w14:textId="1670676C" w:rsidR="007C1219" w:rsidRPr="0088310C" w:rsidRDefault="00A64966" w:rsidP="007C1219">
      <w:pPr>
        <w:pStyle w:val="Bullet1"/>
        <w:numPr>
          <w:ilvl w:val="0"/>
          <w:numId w:val="0"/>
        </w:numPr>
        <w:ind w:left="425"/>
        <w:rPr>
          <w:ins w:id="2665" w:author="ceres PC" w:date="2018-10-17T10:44:00Z"/>
          <w:rFonts w:eastAsiaTheme="minorEastAsia"/>
          <w:lang w:val="en-GB"/>
          <w:rPrChange w:id="2666" w:author="L-B" w:date="2018-10-18T03:40:00Z">
            <w:rPr>
              <w:ins w:id="2667" w:author="ceres PC" w:date="2018-10-17T10:44:00Z"/>
              <w:rFonts w:eastAsiaTheme="minorEastAsia"/>
            </w:rPr>
          </w:rPrChange>
        </w:rPr>
      </w:pPr>
      <m:oMathPara>
        <m:oMath>
          <m:sSub>
            <m:sSubPr>
              <m:ctrlPr>
                <w:ins w:id="2668" w:author="ceres PC" w:date="2018-10-17T10:44:00Z">
                  <w:rPr>
                    <w:rFonts w:ascii="Cambria Math" w:hAnsi="Cambria Math"/>
                    <w:i/>
                    <w:lang w:val="en-GB"/>
                  </w:rPr>
                </w:ins>
              </m:ctrlPr>
            </m:sSubPr>
            <m:e>
              <m:r>
                <w:ins w:id="2669" w:author="ceres PC" w:date="2018-10-17T10:44:00Z">
                  <w:rPr>
                    <w:rFonts w:ascii="Cambria Math" w:hAnsi="Cambria Math"/>
                    <w:lang w:val="en-GB"/>
                    <w:rPrChange w:id="2670" w:author="L-B" w:date="2018-10-18T03:40:00Z">
                      <w:rPr>
                        <w:rFonts w:ascii="Cambria Math" w:hAnsi="Cambria Math"/>
                      </w:rPr>
                    </w:rPrChange>
                  </w:rPr>
                  <m:t>F</m:t>
                </w:ins>
              </m:r>
            </m:e>
            <m:sub>
              <m:r>
                <w:ins w:id="2671" w:author="ceres PC" w:date="2018-10-17T10:44:00Z">
                  <w:rPr>
                    <w:rFonts w:ascii="Cambria Math" w:hAnsi="Cambria Math"/>
                    <w:lang w:val="en-GB"/>
                    <w:rPrChange w:id="2672" w:author="L-B" w:date="2018-10-18T03:40:00Z">
                      <w:rPr>
                        <w:rFonts w:ascii="Cambria Math" w:hAnsi="Cambria Math"/>
                      </w:rPr>
                    </w:rPrChange>
                  </w:rPr>
                  <m:t>ga</m:t>
                </w:ins>
              </m:r>
            </m:sub>
          </m:sSub>
        </m:oMath>
      </m:oMathPara>
    </w:p>
    <w:p w14:paraId="79D237DF" w14:textId="2866D46E" w:rsidR="004C5658" w:rsidRPr="0088310C" w:rsidRDefault="004C5658">
      <w:pPr>
        <w:pStyle w:val="Bullet1"/>
        <w:numPr>
          <w:ilvl w:val="0"/>
          <w:numId w:val="0"/>
        </w:numPr>
        <w:ind w:left="425"/>
        <w:rPr>
          <w:ins w:id="2673" w:author="ceres PC" w:date="2018-10-17T10:25:00Z"/>
          <w:lang w:val="en-GB"/>
          <w:rPrChange w:id="2674" w:author="L-B" w:date="2018-10-18T03:40:00Z">
            <w:rPr>
              <w:ins w:id="2675" w:author="ceres PC" w:date="2018-10-17T10:25:00Z"/>
            </w:rPr>
          </w:rPrChange>
        </w:rPr>
        <w:pPrChange w:id="2676" w:author="ceres PC" w:date="2018-10-17T10:42:00Z">
          <w:pPr>
            <w:pStyle w:val="Bullet1"/>
          </w:pPr>
        </w:pPrChange>
      </w:pPr>
      <w:ins w:id="2677" w:author="ceres PC" w:date="2018-10-17T10:25:00Z">
        <w:r w:rsidRPr="0088310C">
          <w:rPr>
            <w:lang w:val="en-GB"/>
            <w:rPrChange w:id="2678" w:author="L-B" w:date="2018-10-18T03:40:00Z">
              <w:rPr/>
            </w:rPrChange>
          </w:rPr>
          <w:lastRenderedPageBreak/>
          <w:br/>
          <w:t xml:space="preserve">Many lights are measured with fixed light and operated with different flashes. As the effective intensity depends on the flash character, it </w:t>
        </w:r>
        <w:proofErr w:type="gramStart"/>
        <w:r w:rsidRPr="0088310C">
          <w:rPr>
            <w:lang w:val="en-GB"/>
            <w:rPrChange w:id="2679" w:author="L-B" w:date="2018-10-18T03:40:00Z">
              <w:rPr/>
            </w:rPrChange>
          </w:rPr>
          <w:t>has to</w:t>
        </w:r>
        <w:proofErr w:type="gramEnd"/>
        <w:r w:rsidRPr="0088310C">
          <w:rPr>
            <w:lang w:val="en-GB"/>
            <w:rPrChange w:id="2680" w:author="L-B" w:date="2018-10-18T03:40:00Z">
              <w:rPr/>
            </w:rPrChange>
          </w:rPr>
          <w:t xml:space="preserve"> be calculated from the variation in time of the luminous intensity.</w:t>
        </w:r>
      </w:ins>
    </w:p>
    <w:p w14:paraId="10B66791" w14:textId="77777777" w:rsidR="004C5658" w:rsidRPr="0088310C" w:rsidRDefault="004C5658" w:rsidP="004C5658">
      <w:pPr>
        <w:pStyle w:val="Bullet1"/>
        <w:numPr>
          <w:ilvl w:val="0"/>
          <w:numId w:val="0"/>
        </w:numPr>
        <w:ind w:firstLine="1"/>
        <w:rPr>
          <w:ins w:id="2681" w:author="ceres PC" w:date="2018-10-17T10:25:00Z"/>
          <w:rFonts w:eastAsiaTheme="minorEastAsia"/>
          <w:lang w:val="en-GB"/>
          <w:rPrChange w:id="2682" w:author="L-B" w:date="2018-10-18T03:40:00Z">
            <w:rPr>
              <w:ins w:id="2683" w:author="ceres PC" w:date="2018-10-17T10:25:00Z"/>
              <w:rFonts w:eastAsiaTheme="minorEastAsia"/>
            </w:rPr>
          </w:rPrChange>
        </w:rPr>
      </w:pPr>
      <w:ins w:id="2684" w:author="ceres PC" w:date="2018-10-17T10:25:00Z">
        <w:r w:rsidRPr="0088310C">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Change w:id="2685" w:author="L-B" w:date="2018-10-18T03:40:00Z">
                    <w:rPr>
                      <w:rFonts w:ascii="Cambria Math" w:hAnsi="Cambria Math"/>
                      <w:color w:val="auto"/>
                      <w:lang w:val="en-GB"/>
                    </w:rPr>
                  </w:rPrChange>
                </w:rPr>
                <m:t>I</m:t>
              </m:r>
            </m:e>
            <m:sub>
              <m:r>
                <w:rPr>
                  <w:rFonts w:ascii="Cambria Math" w:hAnsi="Cambria Math"/>
                  <w:color w:val="auto"/>
                  <w:lang w:val="en-GB"/>
                  <w:rPrChange w:id="2686" w:author="L-B" w:date="2018-10-18T03:40:00Z">
                    <w:rPr>
                      <w:rFonts w:ascii="Cambria Math" w:hAnsi="Cambria Math"/>
                      <w:color w:val="auto"/>
                      <w:lang w:val="en-GB"/>
                    </w:rPr>
                  </w:rPrChange>
                </w:rPr>
                <m:t>ph</m:t>
              </m:r>
            </m:sub>
          </m:sSub>
        </m:oMath>
        <w:r w:rsidRPr="0088310C">
          <w:rPr>
            <w:color w:val="auto"/>
            <w:lang w:val="en-GB"/>
          </w:rPr>
          <w:t>. It may vary with the</w:t>
        </w:r>
        <w:r w:rsidRPr="0088310C">
          <w:rPr>
            <w:rFonts w:eastAsiaTheme="minorEastAsia"/>
            <w:lang w:val="en-GB"/>
            <w:rPrChange w:id="2687" w:author="L-B" w:date="2018-10-18T03:40:00Z">
              <w:rPr>
                <w:rFonts w:eastAsiaTheme="minorEastAsia"/>
              </w:rPr>
            </w:rPrChange>
          </w:rPr>
          <w:t xml:space="preserve"> horizontal and vertical angle and with time </w:t>
        </w:r>
        <m:oMath>
          <m:r>
            <w:rPr>
              <w:rFonts w:ascii="Cambria Math" w:eastAsiaTheme="minorEastAsia" w:hAnsi="Cambria Math"/>
              <w:lang w:val="en-GB"/>
              <w:rPrChange w:id="2688" w:author="L-B" w:date="2018-10-18T03:40:00Z">
                <w:rPr>
                  <w:rFonts w:ascii="Cambria Math" w:eastAsiaTheme="minorEastAsia" w:hAnsi="Cambria Math"/>
                </w:rPr>
              </w:rPrChange>
            </w:rPr>
            <m:t>t</m:t>
          </m:r>
        </m:oMath>
        <w:r w:rsidRPr="0088310C">
          <w:rPr>
            <w:rFonts w:eastAsiaTheme="minorEastAsia"/>
            <w:lang w:val="en-GB"/>
            <w:rPrChange w:id="2689" w:author="L-B" w:date="2018-10-18T03:40:00Z">
              <w:rPr>
                <w:rFonts w:eastAsiaTheme="minorEastAsia"/>
              </w:rPr>
            </w:rPrChange>
          </w:rPr>
          <w:t>.</w:t>
        </w:r>
      </w:ins>
    </w:p>
    <w:p w14:paraId="40AFDB66" w14:textId="77777777" w:rsidR="004C5658" w:rsidRPr="0088310C" w:rsidRDefault="004C5658" w:rsidP="004C5658">
      <w:pPr>
        <w:pStyle w:val="Bullet1"/>
        <w:numPr>
          <w:ilvl w:val="0"/>
          <w:numId w:val="0"/>
        </w:numPr>
        <w:ind w:firstLine="1"/>
        <w:rPr>
          <w:ins w:id="2690" w:author="ceres PC" w:date="2018-10-17T10:25:00Z"/>
          <w:rFonts w:eastAsiaTheme="minorEastAsia"/>
          <w:lang w:val="en-GB"/>
          <w:rPrChange w:id="2691" w:author="L-B" w:date="2018-10-18T03:40:00Z">
            <w:rPr>
              <w:ins w:id="2692" w:author="ceres PC" w:date="2018-10-17T10:25:00Z"/>
              <w:rFonts w:eastAsiaTheme="minorEastAsia"/>
            </w:rPr>
          </w:rPrChange>
        </w:rPr>
      </w:pPr>
      <w:ins w:id="2693" w:author="ceres PC" w:date="2018-10-17T10:25:00Z">
        <w:r w:rsidRPr="0088310C">
          <w:rPr>
            <w:rFonts w:eastAsiaTheme="minorEastAsia"/>
            <w:noProof/>
            <w:lang w:val="en-GB" w:eastAsia="en-IE"/>
            <w:rPrChange w:id="2694" w:author="L-B" w:date="2018-10-18T03:40:00Z">
              <w:rPr>
                <w:rFonts w:eastAsiaTheme="minorEastAsia"/>
                <w:noProof/>
                <w:lang w:val="en-IE" w:eastAsia="en-IE"/>
              </w:rPr>
            </w:rPrChange>
          </w:rPr>
          <mc:AlternateContent>
            <mc:Choice Requires="wpg">
              <w:drawing>
                <wp:inline distT="0" distB="0" distL="0" distR="0" wp14:anchorId="41C8C2AE" wp14:editId="4DE1730A">
                  <wp:extent cx="6156000" cy="417600"/>
                  <wp:effectExtent l="0" t="0" r="16510" b="20955"/>
                  <wp:docPr id="196" name="Gruppieren 196"/>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197" name="Textfeld 197"/>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FC3A47" w14:textId="77777777" w:rsidR="00A64966" w:rsidRDefault="00A64966" w:rsidP="004C5658">
                                <w:pPr>
                                  <w:jc w:val="center"/>
                                  <w:rPr>
                                    <w:lang w:val="de-DE"/>
                                  </w:rPr>
                                </w:pPr>
                                <w:r>
                                  <w:rPr>
                                    <w:lang w:val="de-DE"/>
                                  </w:rPr>
                                  <w:t>viewing distance</w:t>
                                </w:r>
                              </w:p>
                              <w:p w14:paraId="1B549B66" w14:textId="77777777" w:rsidR="00A64966" w:rsidRPr="0070130A" w:rsidRDefault="00A64966" w:rsidP="004C5658">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8" name="Textfeld 198"/>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50DDE8" w14:textId="77777777" w:rsidR="00A64966" w:rsidRPr="0070130A" w:rsidRDefault="00A64966" w:rsidP="004C5658">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Textfeld 199"/>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0BD4E2" w14:textId="77777777" w:rsidR="00A64966" w:rsidRDefault="00A64966" w:rsidP="004C5658">
                                <w:pPr>
                                  <w:jc w:val="center"/>
                                  <w:rPr>
                                    <w:lang w:val="de-DE"/>
                                  </w:rPr>
                                </w:pPr>
                                <w:r>
                                  <w:rPr>
                                    <w:lang w:val="de-DE"/>
                                  </w:rPr>
                                  <w:t>in-situ-</w:t>
                                </w:r>
                              </w:p>
                              <w:p w14:paraId="6CF2EE4A"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 name="Textfeld 200"/>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D2E090" w14:textId="77777777" w:rsidR="00A64966" w:rsidRDefault="00A64966" w:rsidP="004C5658">
                                <w:pPr>
                                  <w:jc w:val="center"/>
                                  <w:rPr>
                                    <w:lang w:val="de-DE"/>
                                  </w:rPr>
                                </w:pPr>
                                <w:r>
                                  <w:rPr>
                                    <w:lang w:val="de-DE"/>
                                  </w:rPr>
                                  <w:t>service condition</w:t>
                                </w:r>
                              </w:p>
                              <w:p w14:paraId="63FE0153" w14:textId="77777777" w:rsidR="00A64966" w:rsidRPr="0070130A" w:rsidRDefault="00A64966" w:rsidP="004C5658">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 name="Textfeld 201"/>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497790" w14:textId="77777777" w:rsidR="00A64966" w:rsidRDefault="00A64966" w:rsidP="004C5658">
                                <w:pPr>
                                  <w:jc w:val="center"/>
                                  <w:rPr>
                                    <w:lang w:val="de-DE"/>
                                  </w:rPr>
                                </w:pPr>
                                <w:r>
                                  <w:rPr>
                                    <w:lang w:val="de-DE"/>
                                  </w:rPr>
                                  <w:t>photometric</w:t>
                                </w:r>
                              </w:p>
                              <w:p w14:paraId="7A7C88A1"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Gerade Verbindung mit Pfeil 202"/>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3" name="Gerade Verbindung mit Pfeil 203"/>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4" name="Gerade Verbindung mit Pfeil 204"/>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5" name="Gerade Verbindung mit Pfeil 205"/>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41C8C2AE" id="Gruppieren 196" o:spid="_x0000_s1048"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">
                  <v:shape id="Textfeld 197" o:spid="_x0000_s1049"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" fillcolor="white [3201]" strokeweight=".5pt">
                    <v:textbox>
                      <w:txbxContent>
                        <w:p w14:paraId="44FC3A47" w14:textId="77777777" w:rsidR="00A64966" w:rsidRDefault="00A64966" w:rsidP="004C5658">
                          <w:pPr>
                            <w:jc w:val="center"/>
                            <w:rPr>
                              <w:lang w:val="de-DE"/>
                            </w:rPr>
                          </w:pPr>
                          <w:r>
                            <w:rPr>
                              <w:lang w:val="de-DE"/>
                            </w:rPr>
                            <w:t>viewing distance</w:t>
                          </w:r>
                        </w:p>
                        <w:p w14:paraId="1B549B66" w14:textId="77777777" w:rsidR="00A64966" w:rsidRPr="0070130A" w:rsidRDefault="00A64966" w:rsidP="004C5658">
                          <w:pPr>
                            <w:jc w:val="center"/>
                            <w:rPr>
                              <w:i/>
                              <w:vertAlign w:val="subscript"/>
                              <w:lang w:val="de-DE"/>
                            </w:rPr>
                          </w:pPr>
                          <w:r w:rsidRPr="0070130A">
                            <w:rPr>
                              <w:i/>
                              <w:lang w:val="de-DE"/>
                            </w:rPr>
                            <w:t>D</w:t>
                          </w:r>
                        </w:p>
                      </w:txbxContent>
                    </v:textbox>
                  </v:shape>
                  <v:shape id="Textfeld 198" o:spid="_x0000_s1050"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" fillcolor="white [3201]" strokeweight=".5pt">
                    <v:textbox>
                      <w:txbxContent>
                        <w:p w14:paraId="2E50DDE8" w14:textId="77777777" w:rsidR="00A64966" w:rsidRPr="0070130A" w:rsidRDefault="00A64966" w:rsidP="004C5658">
                          <w:pPr>
                            <w:jc w:val="center"/>
                            <w:rPr>
                              <w:lang w:val="de-DE"/>
                            </w:rPr>
                          </w:pPr>
                          <w:r>
                            <w:rPr>
                              <w:lang w:val="de-DE"/>
                            </w:rPr>
                            <w:t>Allard’s Law</w:t>
                          </w:r>
                        </w:p>
                      </w:txbxContent>
                    </v:textbox>
                  </v:shape>
                  <v:shape id="Textfeld 199" o:spid="_x0000_s1051"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" fillcolor="white [3201]" strokeweight=".5pt">
                    <v:textbox>
                      <w:txbxContent>
                        <w:p w14:paraId="7C0BD4E2" w14:textId="77777777" w:rsidR="00A64966" w:rsidRDefault="00A64966" w:rsidP="004C5658">
                          <w:pPr>
                            <w:jc w:val="center"/>
                            <w:rPr>
                              <w:lang w:val="de-DE"/>
                            </w:rPr>
                          </w:pPr>
                          <w:r>
                            <w:rPr>
                              <w:lang w:val="de-DE"/>
                            </w:rPr>
                            <w:t>in-situ-</w:t>
                          </w:r>
                        </w:p>
                        <w:p w14:paraId="6CF2EE4A"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200" o:spid="_x0000_s1052"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" fillcolor="white [3201]" strokeweight=".5pt">
                    <v:textbox>
                      <w:txbxContent>
                        <w:p w14:paraId="7BD2E090" w14:textId="77777777" w:rsidR="00A64966" w:rsidRDefault="00A64966" w:rsidP="004C5658">
                          <w:pPr>
                            <w:jc w:val="center"/>
                            <w:rPr>
                              <w:lang w:val="de-DE"/>
                            </w:rPr>
                          </w:pPr>
                          <w:r>
                            <w:rPr>
                              <w:lang w:val="de-DE"/>
                            </w:rPr>
                            <w:t>service condition</w:t>
                          </w:r>
                        </w:p>
                        <w:p w14:paraId="63FE0153" w14:textId="77777777" w:rsidR="00A64966" w:rsidRPr="0070130A" w:rsidRDefault="00A64966" w:rsidP="004C5658">
                          <w:pPr>
                            <w:jc w:val="center"/>
                            <w:rPr>
                              <w:lang w:val="de-DE"/>
                            </w:rPr>
                          </w:pPr>
                          <w:r>
                            <w:rPr>
                              <w:lang w:val="de-DE"/>
                            </w:rPr>
                            <w:t>flash profile</w:t>
                          </w:r>
                        </w:p>
                      </w:txbxContent>
                    </v:textbox>
                  </v:shape>
                  <v:shape id="Textfeld 201" o:spid="_x0000_s1053"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" fillcolor="white [3201]" strokeweight=".5pt">
                    <v:textbox>
                      <w:txbxContent>
                        <w:p w14:paraId="01497790" w14:textId="77777777" w:rsidR="00A64966" w:rsidRDefault="00A64966" w:rsidP="004C5658">
                          <w:pPr>
                            <w:jc w:val="center"/>
                            <w:rPr>
                              <w:lang w:val="de-DE"/>
                            </w:rPr>
                          </w:pPr>
                          <w:r>
                            <w:rPr>
                              <w:lang w:val="de-DE"/>
                            </w:rPr>
                            <w:t>photometric</w:t>
                          </w:r>
                        </w:p>
                        <w:p w14:paraId="7A7C88A1"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202" o:spid="_x0000_s1054"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" strokecolor="black [3213]">
                    <v:stroke endarrow="open"/>
                  </v:shape>
                  <v:shape id="Gerade Verbindung mit Pfeil 203" o:spid="_x0000_s1055"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" strokecolor="black [3213]">
                    <v:stroke endarrow="open"/>
                  </v:shape>
                  <v:shape id="Gerade Verbindung mit Pfeil 204" o:spid="_x0000_s1056"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" strokecolor="black [3213]">
                    <v:stroke endarrow="open"/>
                  </v:shape>
                  <v:shape id="Gerade Verbindung mit Pfeil 205" o:spid="_x0000_s1057"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" strokecolor="black [3213]">
                    <v:stroke endarrow="open"/>
                  </v:shape>
                  <w10:anchorlock/>
                </v:group>
              </w:pict>
            </mc:Fallback>
          </mc:AlternateContent>
        </w:r>
      </w:ins>
    </w:p>
    <w:p w14:paraId="3580BAF6" w14:textId="77777777" w:rsidR="004C5658" w:rsidRPr="0088310C" w:rsidRDefault="004C5658" w:rsidP="004C5658">
      <w:pPr>
        <w:pStyle w:val="Caption"/>
        <w:rPr>
          <w:ins w:id="2695" w:author="ceres PC" w:date="2018-10-17T10:25:00Z"/>
        </w:rPr>
      </w:pPr>
      <w:bookmarkStart w:id="2696" w:name="_Toc527535385"/>
      <w:ins w:id="2697" w:author="ceres PC" w:date="2018-10-17T10:25:00Z">
        <w:r w:rsidRPr="0088310C">
          <w:t xml:space="preserve">Figure </w:t>
        </w:r>
        <w:r w:rsidRPr="0088310C">
          <w:rPr>
            <w:rPrChange w:id="2698" w:author="L-B" w:date="2018-10-18T03:40:00Z">
              <w:rPr/>
            </w:rPrChange>
          </w:rPr>
          <w:fldChar w:fldCharType="begin"/>
        </w:r>
        <w:r w:rsidRPr="0088310C">
          <w:instrText xml:space="preserve"> SEQ Figure \* ARABIC </w:instrText>
        </w:r>
        <w:r w:rsidRPr="0088310C">
          <w:rPr>
            <w:rPrChange w:id="2699" w:author="L-B" w:date="2018-10-18T03:40:00Z">
              <w:rPr/>
            </w:rPrChange>
          </w:rPr>
          <w:fldChar w:fldCharType="separate"/>
        </w:r>
        <w:r w:rsidRPr="0088310C">
          <w:rPr>
            <w:noProof/>
          </w:rPr>
          <w:t>9</w:t>
        </w:r>
        <w:r w:rsidRPr="0088310C">
          <w:rPr>
            <w:rPrChange w:id="2700" w:author="L-B" w:date="2018-10-18T03:40:00Z">
              <w:rPr/>
            </w:rPrChange>
          </w:rPr>
          <w:fldChar w:fldCharType="end"/>
        </w:r>
        <w:r w:rsidRPr="0088310C">
          <w:t xml:space="preserve"> Calculation process from distance to photometric intensity</w:t>
        </w:r>
        <w:bookmarkEnd w:id="2696"/>
      </w:ins>
    </w:p>
    <w:p w14:paraId="26914037" w14:textId="77777777" w:rsidR="004C5658" w:rsidRPr="0088310C" w:rsidRDefault="004C5658" w:rsidP="004C5658">
      <w:pPr>
        <w:rPr>
          <w:ins w:id="2701" w:author="ceres PC" w:date="2018-10-17T10:25:00Z"/>
        </w:rPr>
      </w:pPr>
    </w:p>
    <w:p w14:paraId="2D595772" w14:textId="77777777" w:rsidR="004C5658" w:rsidRPr="0088310C" w:rsidRDefault="004C5658" w:rsidP="004C5658">
      <w:pPr>
        <w:pStyle w:val="Heading2"/>
        <w:rPr>
          <w:ins w:id="2702" w:author="ceres PC" w:date="2018-10-17T10:25:00Z"/>
        </w:rPr>
      </w:pPr>
      <w:bookmarkStart w:id="2703" w:name="_Toc527537042"/>
      <w:ins w:id="2704" w:author="ceres PC" w:date="2018-10-17T10:25:00Z">
        <w:r w:rsidRPr="0088310C">
          <w:t>Steady burning lights</w:t>
        </w:r>
        <w:bookmarkEnd w:id="2703"/>
      </w:ins>
    </w:p>
    <w:p w14:paraId="577C859B" w14:textId="77777777" w:rsidR="004C5658" w:rsidRPr="0088310C" w:rsidRDefault="004C5658" w:rsidP="004C5658">
      <w:pPr>
        <w:pStyle w:val="Heading2separationline"/>
        <w:rPr>
          <w:ins w:id="2705" w:author="ceres PC" w:date="2018-10-17T10:25:00Z"/>
        </w:rPr>
      </w:pPr>
    </w:p>
    <w:p w14:paraId="5F1E794D" w14:textId="77777777" w:rsidR="004C5658" w:rsidRPr="0088310C" w:rsidRDefault="004C5658" w:rsidP="004C5658">
      <w:pPr>
        <w:pStyle w:val="BodyText"/>
        <w:rPr>
          <w:ins w:id="2706" w:author="ceres PC" w:date="2018-10-17T10:25:00Z"/>
          <w:rFonts w:eastAsiaTheme="minorEastAsia"/>
        </w:rPr>
      </w:pPr>
      <w:ins w:id="2707" w:author="ceres PC" w:date="2018-10-17T10:25:00Z">
        <w:r w:rsidRPr="0088310C">
          <w:t xml:space="preserve">For steady burning lights the in-situ-intensity </w:t>
        </w:r>
        <m:oMath>
          <m:sSub>
            <m:sSubPr>
              <m:ctrlPr>
                <w:rPr>
                  <w:rFonts w:ascii="Cambria Math" w:hAnsi="Cambria Math"/>
                  <w:i/>
                </w:rPr>
              </m:ctrlPr>
            </m:sSubPr>
            <m:e>
              <m:r>
                <w:rPr>
                  <w:rFonts w:ascii="Cambria Math" w:hAnsi="Cambria Math"/>
                  <w:rPrChange w:id="2708" w:author="L-B" w:date="2018-10-18T03:40:00Z">
                    <w:rPr>
                      <w:rFonts w:ascii="Cambria Math" w:hAnsi="Cambria Math"/>
                    </w:rPr>
                  </w:rPrChange>
                </w:rPr>
                <m:t>I</m:t>
              </m:r>
            </m:e>
            <m:sub>
              <m:r>
                <w:rPr>
                  <w:rFonts w:ascii="Cambria Math" w:hAnsi="Cambria Math"/>
                  <w:rPrChange w:id="2709" w:author="L-B" w:date="2018-10-18T03:40:00Z">
                    <w:rPr>
                      <w:rFonts w:ascii="Cambria Math" w:hAnsi="Cambria Math"/>
                    </w:rPr>
                  </w:rPrChange>
                </w:rPr>
                <m:t>ins</m:t>
              </m:r>
            </m:sub>
          </m:sSub>
        </m:oMath>
        <w:r w:rsidRPr="0088310C">
          <w:t xml:space="preserve"> can be calculated from the nominal photometric intensity </w:t>
        </w:r>
        <m:oMath>
          <m:sSub>
            <m:sSubPr>
              <m:ctrlPr>
                <w:rPr>
                  <w:rFonts w:ascii="Cambria Math" w:hAnsi="Cambria Math"/>
                  <w:i/>
                </w:rPr>
              </m:ctrlPr>
            </m:sSubPr>
            <m:e>
              <m:r>
                <w:rPr>
                  <w:rFonts w:ascii="Cambria Math" w:hAnsi="Cambria Math"/>
                  <w:rPrChange w:id="2710" w:author="L-B" w:date="2018-10-18T03:40:00Z">
                    <w:rPr>
                      <w:rFonts w:ascii="Cambria Math" w:hAnsi="Cambria Math"/>
                    </w:rPr>
                  </w:rPrChange>
                </w:rPr>
                <m:t>I</m:t>
              </m:r>
            </m:e>
            <m:sub>
              <m:r>
                <w:rPr>
                  <w:rFonts w:ascii="Cambria Math" w:hAnsi="Cambria Math"/>
                  <w:rPrChange w:id="2711" w:author="L-B" w:date="2018-10-18T03:40:00Z">
                    <w:rPr>
                      <w:rFonts w:ascii="Cambria Math" w:hAnsi="Cambria Math"/>
                    </w:rPr>
                  </w:rPrChange>
                </w:rPr>
                <m:t>ph,dsg</m:t>
              </m:r>
            </m:sub>
          </m:sSub>
        </m:oMath>
        <w:r w:rsidRPr="0088310C">
          <w:rPr>
            <w:rFonts w:eastAsiaTheme="minorEastAsia"/>
          </w:rPr>
          <w:t xml:space="preserve"> with:</w:t>
        </w:r>
      </w:ins>
    </w:p>
    <w:p w14:paraId="2F2071B0" w14:textId="77777777" w:rsidR="004C5658" w:rsidRPr="0088310C" w:rsidRDefault="004C5658" w:rsidP="004C5658">
      <w:pPr>
        <w:pStyle w:val="Caption"/>
        <w:rPr>
          <w:ins w:id="2712" w:author="ceres PC" w:date="2018-10-17T10:25:00Z"/>
          <w:rFonts w:eastAsiaTheme="minorEastAsia"/>
        </w:rPr>
      </w:pPr>
      <w:ins w:id="2713" w:author="ceres PC" w:date="2018-10-17T10:25:00Z">
        <w:r w:rsidRPr="0088310C">
          <w:t xml:space="preserve">Equation </w:t>
        </w:r>
        <w:r w:rsidRPr="0088310C">
          <w:rPr>
            <w:rPrChange w:id="2714" w:author="L-B" w:date="2018-10-18T03:40:00Z">
              <w:rPr/>
            </w:rPrChange>
          </w:rPr>
          <w:fldChar w:fldCharType="begin"/>
        </w:r>
        <w:r w:rsidRPr="0088310C">
          <w:instrText xml:space="preserve"> SEQ Equation \* ARABIC </w:instrText>
        </w:r>
        <w:r w:rsidRPr="0088310C">
          <w:rPr>
            <w:rPrChange w:id="2715" w:author="L-B" w:date="2018-10-18T03:40:00Z">
              <w:rPr/>
            </w:rPrChange>
          </w:rPr>
          <w:fldChar w:fldCharType="separate"/>
        </w:r>
        <w:r w:rsidRPr="0088310C">
          <w:rPr>
            <w:noProof/>
          </w:rPr>
          <w:t>8</w:t>
        </w:r>
        <w:r w:rsidRPr="0088310C">
          <w:rPr>
            <w:rPrChange w:id="2716" w:author="L-B" w:date="2018-10-18T03:40:00Z">
              <w:rPr/>
            </w:rPrChange>
          </w:rPr>
          <w:fldChar w:fldCharType="end"/>
        </w:r>
        <w:r w:rsidRPr="0088310C">
          <w:t xml:space="preserve"> In-situ-intensity, steady burning lights, design values </w:t>
        </w:r>
      </w:ins>
    </w:p>
    <w:p w14:paraId="0AB64A4D" w14:textId="77777777" w:rsidR="004C5658" w:rsidRPr="0088310C" w:rsidRDefault="00A64966" w:rsidP="004C5658">
      <w:pPr>
        <w:pStyle w:val="BodyText"/>
        <w:rPr>
          <w:ins w:id="2717" w:author="ceres PC" w:date="2018-10-17T10:25:00Z"/>
          <w:rFonts w:eastAsiaTheme="minorEastAsia"/>
        </w:rPr>
      </w:pPr>
      <m:oMathPara>
        <m:oMathParaPr>
          <m:jc m:val="center"/>
        </m:oMathParaPr>
        <m:oMath>
          <m:sSub>
            <m:sSubPr>
              <m:ctrlPr>
                <w:ins w:id="2718" w:author="ceres PC" w:date="2018-10-17T10:25:00Z">
                  <w:rPr>
                    <w:rFonts w:ascii="Cambria Math" w:hAnsi="Cambria Math"/>
                    <w:i/>
                  </w:rPr>
                </w:ins>
              </m:ctrlPr>
            </m:sSubPr>
            <m:e>
              <m:r>
                <w:ins w:id="2719" w:author="ceres PC" w:date="2018-10-17T10:25:00Z">
                  <w:rPr>
                    <w:rFonts w:ascii="Cambria Math" w:hAnsi="Cambria Math"/>
                    <w:rPrChange w:id="2720" w:author="L-B" w:date="2018-10-18T03:40:00Z">
                      <w:rPr>
                        <w:rFonts w:ascii="Cambria Math" w:hAnsi="Cambria Math"/>
                      </w:rPr>
                    </w:rPrChange>
                  </w:rPr>
                  <m:t>I</m:t>
                </w:ins>
              </m:r>
            </m:e>
            <m:sub>
              <m:r>
                <w:ins w:id="2721" w:author="ceres PC" w:date="2018-10-17T10:25:00Z">
                  <w:rPr>
                    <w:rFonts w:ascii="Cambria Math" w:hAnsi="Cambria Math"/>
                    <w:rPrChange w:id="2722" w:author="L-B" w:date="2018-10-18T03:40:00Z">
                      <w:rPr>
                        <w:rFonts w:ascii="Cambria Math" w:hAnsi="Cambria Math"/>
                      </w:rPr>
                    </w:rPrChange>
                  </w:rPr>
                  <m:t>ins,dsg</m:t>
                </w:ins>
              </m:r>
            </m:sub>
          </m:sSub>
          <m:r>
            <w:ins w:id="2723" w:author="ceres PC" w:date="2018-10-17T10:25:00Z">
              <w:rPr>
                <w:rFonts w:ascii="Cambria Math" w:hAnsi="Cambria Math"/>
                <w:rPrChange w:id="2724" w:author="L-B" w:date="2018-10-18T03:40:00Z">
                  <w:rPr>
                    <w:rFonts w:ascii="Cambria Math" w:hAnsi="Cambria Math"/>
                  </w:rPr>
                </w:rPrChange>
              </w:rPr>
              <m:t>=scf*</m:t>
            </w:ins>
          </m:r>
          <m:sSub>
            <m:sSubPr>
              <m:ctrlPr>
                <w:ins w:id="2725" w:author="ceres PC" w:date="2018-10-17T10:25:00Z">
                  <w:rPr>
                    <w:rFonts w:ascii="Cambria Math" w:hAnsi="Cambria Math"/>
                    <w:i/>
                  </w:rPr>
                </w:ins>
              </m:ctrlPr>
            </m:sSubPr>
            <m:e>
              <m:r>
                <w:ins w:id="2726" w:author="ceres PC" w:date="2018-10-17T10:25:00Z">
                  <w:rPr>
                    <w:rFonts w:ascii="Cambria Math" w:hAnsi="Cambria Math"/>
                    <w:rPrChange w:id="2727" w:author="L-B" w:date="2018-10-18T03:40:00Z">
                      <w:rPr>
                        <w:rFonts w:ascii="Cambria Math" w:hAnsi="Cambria Math"/>
                      </w:rPr>
                    </w:rPrChange>
                  </w:rPr>
                  <m:t>I</m:t>
                </w:ins>
              </m:r>
            </m:e>
            <m:sub>
              <m:r>
                <w:ins w:id="2728" w:author="ceres PC" w:date="2018-10-17T10:25:00Z">
                  <w:rPr>
                    <w:rFonts w:ascii="Cambria Math" w:hAnsi="Cambria Math"/>
                    <w:rPrChange w:id="2729" w:author="L-B" w:date="2018-10-18T03:40:00Z">
                      <w:rPr>
                        <w:rFonts w:ascii="Cambria Math" w:hAnsi="Cambria Math"/>
                      </w:rPr>
                    </w:rPrChange>
                  </w:rPr>
                  <m:t>ph,dsg</m:t>
                </w:ins>
              </m:r>
            </m:sub>
          </m:sSub>
          <m:r>
            <w:ins w:id="2730" w:author="ceres PC" w:date="2018-10-17T10:25:00Z">
              <w:rPr>
                <w:rFonts w:ascii="Cambria Math" w:eastAsiaTheme="minorEastAsia" w:hAnsi="Cambria Math"/>
                <w:rPrChange w:id="2731" w:author="L-B" w:date="2018-10-18T03:40:00Z">
                  <w:rPr>
                    <w:rFonts w:ascii="Cambria Math" w:eastAsiaTheme="minorEastAsia" w:hAnsi="Cambria Math"/>
                  </w:rPr>
                </w:rPrChange>
              </w:rPr>
              <m:t>=0.75*</m:t>
            </w:ins>
          </m:r>
          <m:sSub>
            <m:sSubPr>
              <m:ctrlPr>
                <w:ins w:id="2732" w:author="ceres PC" w:date="2018-10-17T10:25:00Z">
                  <w:rPr>
                    <w:rFonts w:ascii="Cambria Math" w:eastAsiaTheme="minorEastAsia" w:hAnsi="Cambria Math"/>
                    <w:i/>
                  </w:rPr>
                </w:ins>
              </m:ctrlPr>
            </m:sSubPr>
            <m:e>
              <m:r>
                <w:ins w:id="2733" w:author="ceres PC" w:date="2018-10-17T10:25:00Z">
                  <w:rPr>
                    <w:rFonts w:ascii="Cambria Math" w:eastAsiaTheme="minorEastAsia" w:hAnsi="Cambria Math"/>
                    <w:rPrChange w:id="2734" w:author="L-B" w:date="2018-10-18T03:40:00Z">
                      <w:rPr>
                        <w:rFonts w:ascii="Cambria Math" w:eastAsiaTheme="minorEastAsia" w:hAnsi="Cambria Math"/>
                      </w:rPr>
                    </w:rPrChange>
                  </w:rPr>
                  <m:t>I</m:t>
                </w:ins>
              </m:r>
            </m:e>
            <m:sub>
              <m:r>
                <w:ins w:id="2735" w:author="ceres PC" w:date="2018-10-17T10:25:00Z">
                  <w:rPr>
                    <w:rFonts w:ascii="Cambria Math" w:eastAsiaTheme="minorEastAsia" w:hAnsi="Cambria Math"/>
                    <w:rPrChange w:id="2736" w:author="L-B" w:date="2018-10-18T03:40:00Z">
                      <w:rPr>
                        <w:rFonts w:ascii="Cambria Math" w:eastAsiaTheme="minorEastAsia" w:hAnsi="Cambria Math"/>
                      </w:rPr>
                    </w:rPrChange>
                  </w:rPr>
                  <m:t>ph,dsg</m:t>
                </w:ins>
              </m:r>
            </m:sub>
          </m:sSub>
        </m:oMath>
      </m:oMathPara>
    </w:p>
    <w:p w14:paraId="0E4D2BE4" w14:textId="77777777" w:rsidR="004C5658" w:rsidRPr="0088310C" w:rsidRDefault="004C5658" w:rsidP="004C5658">
      <w:pPr>
        <w:pStyle w:val="Caption"/>
        <w:rPr>
          <w:ins w:id="2737" w:author="ceres PC" w:date="2018-10-17T10:25:00Z"/>
        </w:rPr>
      </w:pPr>
      <w:ins w:id="2738" w:author="ceres PC" w:date="2018-10-17T10:25:00Z">
        <w:r w:rsidRPr="0088310C">
          <w:t xml:space="preserve">Equation </w:t>
        </w:r>
        <w:r w:rsidRPr="0088310C">
          <w:rPr>
            <w:rPrChange w:id="2739" w:author="L-B" w:date="2018-10-18T03:40:00Z">
              <w:rPr/>
            </w:rPrChange>
          </w:rPr>
          <w:fldChar w:fldCharType="begin"/>
        </w:r>
        <w:r w:rsidRPr="0088310C">
          <w:instrText xml:space="preserve"> SEQ Equation \* ARABIC </w:instrText>
        </w:r>
        <w:r w:rsidRPr="0088310C">
          <w:rPr>
            <w:rPrChange w:id="2740" w:author="L-B" w:date="2018-10-18T03:40:00Z">
              <w:rPr/>
            </w:rPrChange>
          </w:rPr>
          <w:fldChar w:fldCharType="separate"/>
        </w:r>
        <w:r w:rsidRPr="0088310C">
          <w:rPr>
            <w:noProof/>
          </w:rPr>
          <w:t>9</w:t>
        </w:r>
        <w:r w:rsidRPr="0088310C">
          <w:rPr>
            <w:rPrChange w:id="2741" w:author="L-B" w:date="2018-10-18T03:40:00Z">
              <w:rPr/>
            </w:rPrChange>
          </w:rPr>
          <w:fldChar w:fldCharType="end"/>
        </w:r>
        <w:r w:rsidRPr="0088310C">
          <w:t xml:space="preserve"> In-situ-intensity, steady burning lights, minimum values</w:t>
        </w:r>
      </w:ins>
    </w:p>
    <w:p w14:paraId="41997AFB" w14:textId="77777777" w:rsidR="004C5658" w:rsidRPr="0088310C" w:rsidRDefault="004C5658" w:rsidP="004C5658">
      <w:pPr>
        <w:rPr>
          <w:ins w:id="2742" w:author="ceres PC" w:date="2018-10-17T10:25:00Z"/>
        </w:rPr>
      </w:pPr>
    </w:p>
    <w:p w14:paraId="380FCF05" w14:textId="77777777" w:rsidR="004C5658" w:rsidRPr="0088310C" w:rsidRDefault="00A64966" w:rsidP="004C5658">
      <w:pPr>
        <w:pStyle w:val="BodyText"/>
        <w:jc w:val="center"/>
        <w:rPr>
          <w:ins w:id="2743" w:author="ceres PC" w:date="2018-10-17T10:25:00Z"/>
          <w:rFonts w:eastAsiaTheme="minorEastAsia"/>
        </w:rPr>
      </w:pPr>
      <m:oMath>
        <m:sSub>
          <m:sSubPr>
            <m:ctrlPr>
              <w:ins w:id="2744" w:author="ceres PC" w:date="2018-10-17T10:25:00Z">
                <w:rPr>
                  <w:rFonts w:ascii="Cambria Math" w:hAnsi="Cambria Math"/>
                  <w:i/>
                </w:rPr>
              </w:ins>
            </m:ctrlPr>
          </m:sSubPr>
          <m:e>
            <m:r>
              <w:ins w:id="2745" w:author="ceres PC" w:date="2018-10-17T10:25:00Z">
                <w:rPr>
                  <w:rFonts w:ascii="Cambria Math" w:hAnsi="Cambria Math"/>
                  <w:rPrChange w:id="2746" w:author="L-B" w:date="2018-10-18T03:40:00Z">
                    <w:rPr>
                      <w:rFonts w:ascii="Cambria Math" w:hAnsi="Cambria Math"/>
                    </w:rPr>
                  </w:rPrChange>
                </w:rPr>
                <m:t>I</m:t>
              </w:ins>
            </m:r>
          </m:e>
          <m:sub>
            <m:r>
              <w:ins w:id="2747" w:author="ceres PC" w:date="2018-10-17T10:25:00Z">
                <w:rPr>
                  <w:rFonts w:ascii="Cambria Math" w:hAnsi="Cambria Math"/>
                  <w:rPrChange w:id="2748" w:author="L-B" w:date="2018-10-18T03:40:00Z">
                    <w:rPr>
                      <w:rFonts w:ascii="Cambria Math" w:hAnsi="Cambria Math"/>
                    </w:rPr>
                  </w:rPrChange>
                </w:rPr>
                <m:t>ins,min</m:t>
              </w:ins>
            </m:r>
          </m:sub>
        </m:sSub>
        <m:r>
          <w:ins w:id="2749" w:author="ceres PC" w:date="2018-10-17T10:25:00Z">
            <w:rPr>
              <w:rFonts w:ascii="Cambria Math" w:hAnsi="Cambria Math"/>
              <w:rPrChange w:id="2750" w:author="L-B" w:date="2018-10-18T03:40:00Z">
                <w:rPr>
                  <w:rFonts w:ascii="Cambria Math" w:hAnsi="Cambria Math"/>
                </w:rPr>
              </w:rPrChange>
            </w:rPr>
            <m:t>=scf*</m:t>
          </w:ins>
        </m:r>
        <m:sSub>
          <m:sSubPr>
            <m:ctrlPr>
              <w:ins w:id="2751" w:author="ceres PC" w:date="2018-10-17T10:25:00Z">
                <w:rPr>
                  <w:rFonts w:ascii="Cambria Math" w:hAnsi="Cambria Math"/>
                  <w:i/>
                </w:rPr>
              </w:ins>
            </m:ctrlPr>
          </m:sSubPr>
          <m:e>
            <m:r>
              <w:ins w:id="2752" w:author="ceres PC" w:date="2018-10-17T10:25:00Z">
                <w:rPr>
                  <w:rFonts w:ascii="Cambria Math" w:hAnsi="Cambria Math"/>
                  <w:rPrChange w:id="2753" w:author="L-B" w:date="2018-10-18T03:40:00Z">
                    <w:rPr>
                      <w:rFonts w:ascii="Cambria Math" w:hAnsi="Cambria Math"/>
                    </w:rPr>
                  </w:rPrChange>
                </w:rPr>
                <m:t>I</m:t>
              </w:ins>
            </m:r>
          </m:e>
          <m:sub>
            <m:r>
              <w:ins w:id="2754" w:author="ceres PC" w:date="2018-10-17T10:25:00Z">
                <w:rPr>
                  <w:rFonts w:ascii="Cambria Math" w:hAnsi="Cambria Math"/>
                  <w:rPrChange w:id="2755" w:author="L-B" w:date="2018-10-18T03:40:00Z">
                    <w:rPr>
                      <w:rFonts w:ascii="Cambria Math" w:hAnsi="Cambria Math"/>
                    </w:rPr>
                  </w:rPrChange>
                </w:rPr>
                <m:t>ph,min</m:t>
              </w:ins>
            </m:r>
          </m:sub>
        </m:sSub>
      </m:oMath>
      <w:ins w:id="2756" w:author="ceres PC" w:date="2018-10-17T10:25:00Z">
        <w:r w:rsidR="004C5658" w:rsidRPr="0088310C">
          <w:rPr>
            <w:rFonts w:eastAsiaTheme="minorEastAsia"/>
          </w:rPr>
          <w:tab/>
        </w:r>
        <w:r w:rsidR="004C5658" w:rsidRPr="0088310C">
          <w:rPr>
            <w:rFonts w:eastAsiaTheme="minorEastAsia"/>
          </w:rPr>
          <w:tab/>
          <w:t>(with intensity reduction, service condition)</w:t>
        </w:r>
      </w:ins>
    </w:p>
    <w:p w14:paraId="5185B281" w14:textId="77777777" w:rsidR="004C5658" w:rsidRPr="0088310C" w:rsidRDefault="004C5658" w:rsidP="004C5658">
      <w:pPr>
        <w:pStyle w:val="BodyText"/>
        <w:rPr>
          <w:ins w:id="2757" w:author="ceres PC" w:date="2018-10-17T10:25:00Z"/>
          <w:rFonts w:eastAsiaTheme="minorEastAsia"/>
        </w:rPr>
      </w:pPr>
      <w:ins w:id="2758" w:author="ceres PC" w:date="2018-10-17T10:25:00Z">
        <w:r w:rsidRPr="0088310C">
          <w:rPr>
            <w:rFonts w:eastAsiaTheme="minorEastAsia"/>
          </w:rPr>
          <w:t xml:space="preserve">As stated before the maximum value for the intensity is based on a ‘worst-case-scenario’, which assumes that the lantern is new. </w:t>
        </w:r>
        <w:proofErr w:type="gramStart"/>
        <w:r w:rsidRPr="0088310C">
          <w:rPr>
            <w:rFonts w:eastAsiaTheme="minorEastAsia"/>
          </w:rPr>
          <w:t>Therefore</w:t>
        </w:r>
        <w:proofErr w:type="gramEnd"/>
        <w:r w:rsidRPr="0088310C">
          <w:rPr>
            <w:rFonts w:eastAsiaTheme="minorEastAsia"/>
          </w:rPr>
          <w:t xml:space="preserve"> the service condition factor is not included or taken as ‘1’.</w:t>
        </w:r>
      </w:ins>
    </w:p>
    <w:p w14:paraId="111DE7D7" w14:textId="77777777" w:rsidR="004C5658" w:rsidRPr="0088310C" w:rsidRDefault="004C5658" w:rsidP="004C5658">
      <w:pPr>
        <w:pStyle w:val="Caption"/>
        <w:rPr>
          <w:ins w:id="2759" w:author="ceres PC" w:date="2018-10-17T10:25:00Z"/>
        </w:rPr>
      </w:pPr>
      <w:ins w:id="2760" w:author="ceres PC" w:date="2018-10-17T10:25:00Z">
        <w:r w:rsidRPr="0088310C">
          <w:t xml:space="preserve">Equation </w:t>
        </w:r>
        <w:r w:rsidRPr="0088310C">
          <w:rPr>
            <w:rPrChange w:id="2761" w:author="L-B" w:date="2018-10-18T03:40:00Z">
              <w:rPr/>
            </w:rPrChange>
          </w:rPr>
          <w:fldChar w:fldCharType="begin"/>
        </w:r>
        <w:r w:rsidRPr="0088310C">
          <w:instrText xml:space="preserve"> SEQ Equation \* ARABIC </w:instrText>
        </w:r>
        <w:r w:rsidRPr="0088310C">
          <w:rPr>
            <w:rPrChange w:id="2762" w:author="L-B" w:date="2018-10-18T03:40:00Z">
              <w:rPr/>
            </w:rPrChange>
          </w:rPr>
          <w:fldChar w:fldCharType="separate"/>
        </w:r>
        <w:r w:rsidRPr="0088310C">
          <w:rPr>
            <w:noProof/>
          </w:rPr>
          <w:t>10</w:t>
        </w:r>
        <w:r w:rsidRPr="0088310C">
          <w:rPr>
            <w:rPrChange w:id="2763" w:author="L-B" w:date="2018-10-18T03:40:00Z">
              <w:rPr/>
            </w:rPrChange>
          </w:rPr>
          <w:fldChar w:fldCharType="end"/>
        </w:r>
        <w:r w:rsidRPr="0088310C">
          <w:t xml:space="preserve"> In-situ-intensity, steady burning lights, maximum values</w:t>
        </w:r>
      </w:ins>
    </w:p>
    <w:p w14:paraId="4353E8F0" w14:textId="77777777" w:rsidR="004C5658" w:rsidRPr="0088310C" w:rsidRDefault="004C5658" w:rsidP="004C5658">
      <w:pPr>
        <w:rPr>
          <w:ins w:id="2764" w:author="ceres PC" w:date="2018-10-17T10:25:00Z"/>
        </w:rPr>
      </w:pPr>
    </w:p>
    <w:p w14:paraId="051C241F" w14:textId="77777777" w:rsidR="004C5658" w:rsidRPr="0088310C" w:rsidRDefault="00A64966" w:rsidP="004C5658">
      <w:pPr>
        <w:pStyle w:val="BodyText"/>
        <w:jc w:val="center"/>
        <w:rPr>
          <w:ins w:id="2765" w:author="ceres PC" w:date="2018-10-17T10:25:00Z"/>
          <w:rFonts w:eastAsiaTheme="minorEastAsia"/>
        </w:rPr>
      </w:pPr>
      <m:oMath>
        <m:sSub>
          <m:sSubPr>
            <m:ctrlPr>
              <w:ins w:id="2766" w:author="ceres PC" w:date="2018-10-17T10:25:00Z">
                <w:rPr>
                  <w:rFonts w:ascii="Cambria Math" w:hAnsi="Cambria Math"/>
                  <w:i/>
                </w:rPr>
              </w:ins>
            </m:ctrlPr>
          </m:sSubPr>
          <m:e>
            <m:r>
              <w:ins w:id="2767" w:author="ceres PC" w:date="2018-10-17T10:25:00Z">
                <w:rPr>
                  <w:rFonts w:ascii="Cambria Math" w:hAnsi="Cambria Math"/>
                  <w:rPrChange w:id="2768" w:author="L-B" w:date="2018-10-18T03:40:00Z">
                    <w:rPr>
                      <w:rFonts w:ascii="Cambria Math" w:hAnsi="Cambria Math"/>
                    </w:rPr>
                  </w:rPrChange>
                </w:rPr>
                <m:t>I</m:t>
              </w:ins>
            </m:r>
          </m:e>
          <m:sub>
            <m:r>
              <w:ins w:id="2769" w:author="ceres PC" w:date="2018-10-17T10:25:00Z">
                <w:rPr>
                  <w:rFonts w:ascii="Cambria Math" w:hAnsi="Cambria Math"/>
                  <w:rPrChange w:id="2770" w:author="L-B" w:date="2018-10-18T03:40:00Z">
                    <w:rPr>
                      <w:rFonts w:ascii="Cambria Math" w:hAnsi="Cambria Math"/>
                    </w:rPr>
                  </w:rPrChange>
                </w:rPr>
                <m:t>ins,max</m:t>
              </w:ins>
            </m:r>
          </m:sub>
        </m:sSub>
        <m:r>
          <w:ins w:id="2771" w:author="ceres PC" w:date="2018-10-17T10:25:00Z">
            <w:rPr>
              <w:rFonts w:ascii="Cambria Math" w:hAnsi="Cambria Math"/>
              <w:rPrChange w:id="2772" w:author="L-B" w:date="2018-10-18T03:40:00Z">
                <w:rPr>
                  <w:rFonts w:ascii="Cambria Math" w:hAnsi="Cambria Math"/>
                </w:rPr>
              </w:rPrChange>
            </w:rPr>
            <m:t>=</m:t>
          </w:ins>
        </m:r>
        <m:sSub>
          <m:sSubPr>
            <m:ctrlPr>
              <w:ins w:id="2773" w:author="ceres PC" w:date="2018-10-17T10:25:00Z">
                <w:rPr>
                  <w:rFonts w:ascii="Cambria Math" w:hAnsi="Cambria Math"/>
                  <w:i/>
                </w:rPr>
              </w:ins>
            </m:ctrlPr>
          </m:sSubPr>
          <m:e>
            <m:r>
              <w:ins w:id="2774" w:author="ceres PC" w:date="2018-10-17T10:25:00Z">
                <w:rPr>
                  <w:rFonts w:ascii="Cambria Math" w:hAnsi="Cambria Math"/>
                  <w:rPrChange w:id="2775" w:author="L-B" w:date="2018-10-18T03:40:00Z">
                    <w:rPr>
                      <w:rFonts w:ascii="Cambria Math" w:hAnsi="Cambria Math"/>
                    </w:rPr>
                  </w:rPrChange>
                </w:rPr>
                <m:t>I</m:t>
              </w:ins>
            </m:r>
          </m:e>
          <m:sub>
            <m:r>
              <w:ins w:id="2776" w:author="ceres PC" w:date="2018-10-17T10:25:00Z">
                <w:rPr>
                  <w:rFonts w:ascii="Cambria Math" w:hAnsi="Cambria Math"/>
                  <w:rPrChange w:id="2777" w:author="L-B" w:date="2018-10-18T03:40:00Z">
                    <w:rPr>
                      <w:rFonts w:ascii="Cambria Math" w:hAnsi="Cambria Math"/>
                    </w:rPr>
                  </w:rPrChange>
                </w:rPr>
                <m:t>ph,max</m:t>
              </w:ins>
            </m:r>
          </m:sub>
        </m:sSub>
      </m:oMath>
      <w:ins w:id="2778" w:author="ceres PC" w:date="2018-10-17T10:25:00Z">
        <w:r w:rsidR="004C5658" w:rsidRPr="0088310C">
          <w:rPr>
            <w:rFonts w:eastAsiaTheme="minorEastAsia"/>
          </w:rPr>
          <w:tab/>
        </w:r>
        <w:r w:rsidR="004C5658" w:rsidRPr="0088310C">
          <w:rPr>
            <w:rFonts w:eastAsiaTheme="minorEastAsia"/>
          </w:rPr>
          <w:tab/>
          <w:t>(without intensity reduction)</w:t>
        </w:r>
      </w:ins>
    </w:p>
    <w:p w14:paraId="23A26014" w14:textId="77777777" w:rsidR="004C5658" w:rsidRPr="0088310C" w:rsidRDefault="004C5658" w:rsidP="004C5658">
      <w:pPr>
        <w:pStyle w:val="Heading2"/>
        <w:rPr>
          <w:ins w:id="2779" w:author="ceres PC" w:date="2018-10-17T10:25:00Z"/>
          <w:rFonts w:eastAsiaTheme="minorEastAsia"/>
        </w:rPr>
      </w:pPr>
      <w:bookmarkStart w:id="2780" w:name="_Toc527537043"/>
      <w:ins w:id="2781" w:author="ceres PC" w:date="2018-10-17T10:25:00Z">
        <w:r w:rsidRPr="0088310C">
          <w:rPr>
            <w:rFonts w:eastAsiaTheme="minorEastAsia"/>
          </w:rPr>
          <w:t>Fast switching lights</w:t>
        </w:r>
        <w:bookmarkEnd w:id="2780"/>
      </w:ins>
    </w:p>
    <w:p w14:paraId="274C9631" w14:textId="77777777" w:rsidR="004C5658" w:rsidRPr="0088310C" w:rsidRDefault="004C5658" w:rsidP="004C5658">
      <w:pPr>
        <w:pStyle w:val="Heading2separationline"/>
        <w:rPr>
          <w:ins w:id="2782" w:author="ceres PC" w:date="2018-10-17T10:25:00Z"/>
        </w:rPr>
      </w:pPr>
    </w:p>
    <w:p w14:paraId="402A8EBF" w14:textId="77777777" w:rsidR="004C5658" w:rsidRPr="0088310C" w:rsidRDefault="004C5658" w:rsidP="004C5658">
      <w:pPr>
        <w:pStyle w:val="BodyText"/>
        <w:rPr>
          <w:ins w:id="2783" w:author="ceres PC" w:date="2018-10-17T10:25:00Z"/>
          <w:rFonts w:eastAsiaTheme="minorEastAsia"/>
        </w:rPr>
      </w:pPr>
      <w:ins w:id="2784" w:author="ceres PC" w:date="2018-10-17T10:25:00Z">
        <w:r w:rsidRPr="0088310C">
          <w:t xml:space="preserve">For a fast switching </w:t>
        </w:r>
        <w:proofErr w:type="gramStart"/>
        <w:r w:rsidRPr="0088310C">
          <w:t>light</w:t>
        </w:r>
        <w:proofErr w:type="gramEnd"/>
        <w:r w:rsidRPr="0088310C">
          <w:t xml:space="preserve"> the flash profile has a rectangular shape. For example, a flashing light shows two flashes (1) and (2) with different size (</w:t>
        </w:r>
        <w:r w:rsidRPr="0088310C">
          <w:rPr>
            <w:rPrChange w:id="2785" w:author="L-B" w:date="2018-10-18T03:40:00Z">
              <w:rPr/>
            </w:rPrChange>
          </w:rPr>
          <w:fldChar w:fldCharType="begin"/>
        </w:r>
        <w:r w:rsidRPr="0088310C">
          <w:instrText xml:space="preserve"> REF _Ref461095230 \h </w:instrText>
        </w:r>
      </w:ins>
      <w:r w:rsidRPr="0088310C">
        <w:rPr>
          <w:rPrChange w:id="2786" w:author="L-B" w:date="2018-10-18T03:40:00Z">
            <w:rPr/>
          </w:rPrChange>
        </w:rPr>
      </w:r>
      <w:ins w:id="2787" w:author="ceres PC" w:date="2018-10-17T10:25:00Z">
        <w:r w:rsidRPr="0088310C">
          <w:rPr>
            <w:rPrChange w:id="2788" w:author="L-B" w:date="2018-10-18T03:40:00Z">
              <w:rPr/>
            </w:rPrChange>
          </w:rPr>
          <w:fldChar w:fldCharType="separate"/>
        </w:r>
        <w:r w:rsidRPr="0088310C">
          <w:t xml:space="preserve">Figure </w:t>
        </w:r>
        <w:r w:rsidRPr="0088310C">
          <w:rPr>
            <w:noProof/>
          </w:rPr>
          <w:t>10</w:t>
        </w:r>
        <w:r w:rsidRPr="0088310C">
          <w:rPr>
            <w:rPrChange w:id="2789" w:author="L-B" w:date="2018-10-18T03:40:00Z">
              <w:rPr/>
            </w:rPrChange>
          </w:rPr>
          <w:fldChar w:fldCharType="end"/>
        </w:r>
        <w:r w:rsidRPr="0088310C">
          <w:t xml:space="preserve">). </w:t>
        </w:r>
      </w:ins>
    </w:p>
    <w:p w14:paraId="3BB31106" w14:textId="77777777" w:rsidR="004C5658" w:rsidRPr="0088310C" w:rsidRDefault="004C5658" w:rsidP="004C5658">
      <w:pPr>
        <w:pStyle w:val="BodyText"/>
        <w:jc w:val="center"/>
        <w:rPr>
          <w:ins w:id="2790" w:author="ceres PC" w:date="2018-10-17T10:25:00Z"/>
          <w:rFonts w:eastAsiaTheme="minorEastAsia"/>
        </w:rPr>
      </w:pPr>
      <w:ins w:id="2791" w:author="ceres PC" w:date="2018-10-17T10:25:00Z">
        <w:r w:rsidRPr="0088310C">
          <w:rPr>
            <w:noProof/>
            <w:lang w:eastAsia="en-IE"/>
            <w:rPrChange w:id="2792" w:author="L-B" w:date="2018-10-18T03:40:00Z">
              <w:rPr>
                <w:noProof/>
                <w:lang w:val="en-IE" w:eastAsia="en-IE"/>
              </w:rPr>
            </w:rPrChange>
          </w:rPr>
          <w:drawing>
            <wp:inline distT="0" distB="0" distL="0" distR="0" wp14:anchorId="5D071AB3" wp14:editId="74983D96">
              <wp:extent cx="3600000" cy="1429200"/>
              <wp:effectExtent l="0" t="0" r="635" b="0"/>
              <wp:docPr id="206" name="Grafik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600000" cy="1429200"/>
                      </a:xfrm>
                      <a:prstGeom prst="rect">
                        <a:avLst/>
                      </a:prstGeom>
                      <a:noFill/>
                      <a:ln>
                        <a:noFill/>
                      </a:ln>
                    </pic:spPr>
                  </pic:pic>
                </a:graphicData>
              </a:graphic>
            </wp:inline>
          </w:drawing>
        </w:r>
      </w:ins>
    </w:p>
    <w:p w14:paraId="5FA0F2A3" w14:textId="77777777" w:rsidR="004C5658" w:rsidRPr="0088310C" w:rsidRDefault="004C5658" w:rsidP="004C5658">
      <w:pPr>
        <w:pStyle w:val="Caption"/>
        <w:rPr>
          <w:ins w:id="2793" w:author="ceres PC" w:date="2018-10-17T10:25:00Z"/>
        </w:rPr>
      </w:pPr>
      <w:bookmarkStart w:id="2794" w:name="_Toc527535386"/>
      <w:ins w:id="2795" w:author="ceres PC" w:date="2018-10-17T10:25:00Z">
        <w:r w:rsidRPr="0088310C">
          <w:t xml:space="preserve">Figure </w:t>
        </w:r>
        <w:r w:rsidRPr="0088310C">
          <w:rPr>
            <w:rPrChange w:id="2796" w:author="L-B" w:date="2018-10-18T03:40:00Z">
              <w:rPr/>
            </w:rPrChange>
          </w:rPr>
          <w:fldChar w:fldCharType="begin"/>
        </w:r>
        <w:r w:rsidRPr="0088310C">
          <w:instrText xml:space="preserve"> SEQ Figure \* ARABIC </w:instrText>
        </w:r>
        <w:r w:rsidRPr="0088310C">
          <w:rPr>
            <w:rPrChange w:id="2797" w:author="L-B" w:date="2018-10-18T03:40:00Z">
              <w:rPr/>
            </w:rPrChange>
          </w:rPr>
          <w:fldChar w:fldCharType="separate"/>
        </w:r>
        <w:r w:rsidRPr="0088310C">
          <w:rPr>
            <w:noProof/>
          </w:rPr>
          <w:t>10</w:t>
        </w:r>
        <w:r w:rsidRPr="0088310C">
          <w:rPr>
            <w:rPrChange w:id="2798" w:author="L-B" w:date="2018-10-18T03:40:00Z">
              <w:rPr/>
            </w:rPrChange>
          </w:rPr>
          <w:fldChar w:fldCharType="end"/>
        </w:r>
        <w:r w:rsidRPr="0088310C">
          <w:t xml:space="preserve"> Rectangular flash shape</w:t>
        </w:r>
        <w:bookmarkEnd w:id="2794"/>
      </w:ins>
    </w:p>
    <w:p w14:paraId="3C8940CA" w14:textId="77777777" w:rsidR="004C5658" w:rsidRPr="0088310C" w:rsidRDefault="004C5658" w:rsidP="004C5658">
      <w:pPr>
        <w:rPr>
          <w:ins w:id="2799" w:author="ceres PC" w:date="2018-10-17T10:25:00Z"/>
        </w:rPr>
      </w:pPr>
    </w:p>
    <w:p w14:paraId="78875C99" w14:textId="77777777" w:rsidR="004C5658" w:rsidRPr="0088310C" w:rsidRDefault="004C5658" w:rsidP="004C5658">
      <w:pPr>
        <w:pStyle w:val="BodyText"/>
        <w:rPr>
          <w:ins w:id="2800" w:author="ceres PC" w:date="2018-10-17T10:25:00Z"/>
        </w:rPr>
      </w:pPr>
      <w:ins w:id="2801" w:author="ceres PC" w:date="2018-10-17T10:25:00Z">
        <w:r w:rsidRPr="0088310C">
          <w:t xml:space="preserve">The length of the shortest flash </w:t>
        </w:r>
        <m:oMath>
          <m:sSub>
            <m:sSubPr>
              <m:ctrlPr>
                <w:rPr>
                  <w:rFonts w:ascii="Cambria Math" w:hAnsi="Cambria Math"/>
                  <w:i/>
                </w:rPr>
              </m:ctrlPr>
            </m:sSubPr>
            <m:e>
              <m:r>
                <w:rPr>
                  <w:rFonts w:ascii="Cambria Math" w:hAnsi="Cambria Math"/>
                  <w:rPrChange w:id="2802" w:author="L-B" w:date="2018-10-18T03:40:00Z">
                    <w:rPr>
                      <w:rFonts w:ascii="Cambria Math" w:hAnsi="Cambria Math"/>
                    </w:rPr>
                  </w:rPrChange>
                </w:rPr>
                <m:t>T</m:t>
              </m:r>
            </m:e>
            <m:sub>
              <m:r>
                <w:rPr>
                  <w:rFonts w:ascii="Cambria Math" w:hAnsi="Cambria Math"/>
                  <w:rPrChange w:id="2803" w:author="L-B" w:date="2018-10-18T03:40:00Z">
                    <w:rPr>
                      <w:rFonts w:ascii="Cambria Math" w:hAnsi="Cambria Math"/>
                    </w:rPr>
                  </w:rPrChange>
                </w:rPr>
                <m:t>min</m:t>
              </m:r>
            </m:sub>
          </m:sSub>
        </m:oMath>
        <w:r w:rsidRPr="0088310C">
          <w:rPr>
            <w:rFonts w:eastAsiaTheme="minorEastAsia"/>
          </w:rPr>
          <w:t xml:space="preserve"> in seconds </w:t>
        </w:r>
        <w:r w:rsidRPr="0088310C">
          <w:t xml:space="preserve">is used to calculate the effective intensity and then the in-situ-intensity of the light (the formula uses a time constant </w:t>
        </w:r>
        <m:oMath>
          <m:r>
            <w:rPr>
              <w:rFonts w:ascii="Cambria Math" w:hAnsi="Cambria Math"/>
              <w:rPrChange w:id="2804" w:author="L-B" w:date="2018-10-18T03:40:00Z">
                <w:rPr>
                  <w:rFonts w:ascii="Cambria Math" w:hAnsi="Cambria Math"/>
                </w:rPr>
              </w:rPrChange>
            </w:rPr>
            <m:t>a=0.2 s</m:t>
          </m:r>
        </m:oMath>
        <w:r w:rsidRPr="0088310C">
          <w:t xml:space="preserve">). </w:t>
        </w:r>
      </w:ins>
    </w:p>
    <w:p w14:paraId="7BF843E7" w14:textId="77777777" w:rsidR="004C5658" w:rsidRPr="0088310C" w:rsidRDefault="004C5658" w:rsidP="004C5658">
      <w:pPr>
        <w:pStyle w:val="Caption"/>
        <w:rPr>
          <w:ins w:id="2805" w:author="ceres PC" w:date="2018-10-17T10:25:00Z"/>
        </w:rPr>
      </w:pPr>
      <w:ins w:id="2806" w:author="ceres PC" w:date="2018-10-17T10:25:00Z">
        <w:r w:rsidRPr="0088310C">
          <w:t xml:space="preserve">Equation </w:t>
        </w:r>
        <w:r w:rsidRPr="0088310C">
          <w:rPr>
            <w:rPrChange w:id="2807" w:author="L-B" w:date="2018-10-18T03:40:00Z">
              <w:rPr/>
            </w:rPrChange>
          </w:rPr>
          <w:fldChar w:fldCharType="begin"/>
        </w:r>
        <w:r w:rsidRPr="0088310C">
          <w:instrText xml:space="preserve"> SEQ Equation \* ARABIC </w:instrText>
        </w:r>
        <w:r w:rsidRPr="0088310C">
          <w:rPr>
            <w:rPrChange w:id="2808" w:author="L-B" w:date="2018-10-18T03:40:00Z">
              <w:rPr/>
            </w:rPrChange>
          </w:rPr>
          <w:fldChar w:fldCharType="separate"/>
        </w:r>
        <w:r w:rsidRPr="0088310C">
          <w:rPr>
            <w:noProof/>
          </w:rPr>
          <w:t>11</w:t>
        </w:r>
        <w:r w:rsidRPr="0088310C">
          <w:rPr>
            <w:rPrChange w:id="2809" w:author="L-B" w:date="2018-10-18T03:40:00Z">
              <w:rPr/>
            </w:rPrChange>
          </w:rPr>
          <w:fldChar w:fldCharType="end"/>
        </w:r>
        <w:r w:rsidRPr="0088310C">
          <w:t xml:space="preserve"> In-situ-intensity, fast switching light, minimum values</w:t>
        </w:r>
      </w:ins>
    </w:p>
    <w:p w14:paraId="7E51EB87" w14:textId="77777777" w:rsidR="004C5658" w:rsidRPr="0088310C" w:rsidRDefault="004C5658" w:rsidP="004C5658">
      <w:pPr>
        <w:rPr>
          <w:ins w:id="2810" w:author="ceres PC" w:date="2018-10-17T10:25:00Z"/>
        </w:rPr>
      </w:pPr>
    </w:p>
    <w:p w14:paraId="27C58890" w14:textId="77777777" w:rsidR="004C5658" w:rsidRPr="0088310C" w:rsidRDefault="00A64966" w:rsidP="004C5658">
      <w:pPr>
        <w:pStyle w:val="BodyText"/>
        <w:rPr>
          <w:ins w:id="2811" w:author="ceres PC" w:date="2018-10-17T10:25:00Z"/>
          <w:rFonts w:eastAsiaTheme="minorEastAsia"/>
        </w:rPr>
      </w:pPr>
      <m:oMathPara>
        <m:oMath>
          <m:sSub>
            <m:sSubPr>
              <m:ctrlPr>
                <w:ins w:id="2812" w:author="ceres PC" w:date="2018-10-17T10:25:00Z">
                  <w:rPr>
                    <w:rFonts w:ascii="Cambria Math" w:eastAsiaTheme="minorEastAsia" w:hAnsi="Cambria Math"/>
                    <w:i/>
                  </w:rPr>
                </w:ins>
              </m:ctrlPr>
            </m:sSubPr>
            <m:e>
              <m:r>
                <w:ins w:id="2813" w:author="ceres PC" w:date="2018-10-17T10:25:00Z">
                  <w:rPr>
                    <w:rFonts w:ascii="Cambria Math" w:eastAsiaTheme="minorEastAsia" w:hAnsi="Cambria Math"/>
                    <w:rPrChange w:id="2814" w:author="L-B" w:date="2018-10-18T03:40:00Z">
                      <w:rPr>
                        <w:rFonts w:ascii="Cambria Math" w:eastAsiaTheme="minorEastAsia" w:hAnsi="Cambria Math"/>
                      </w:rPr>
                    </w:rPrChange>
                  </w:rPr>
                  <m:t>I</m:t>
                </w:ins>
              </m:r>
            </m:e>
            <m:sub>
              <m:r>
                <w:ins w:id="2815" w:author="ceres PC" w:date="2018-10-17T10:25:00Z">
                  <w:rPr>
                    <w:rFonts w:ascii="Cambria Math" w:eastAsiaTheme="minorEastAsia" w:hAnsi="Cambria Math"/>
                    <w:rPrChange w:id="2816" w:author="L-B" w:date="2018-10-18T03:40:00Z">
                      <w:rPr>
                        <w:rFonts w:ascii="Cambria Math" w:eastAsiaTheme="minorEastAsia" w:hAnsi="Cambria Math"/>
                      </w:rPr>
                    </w:rPrChange>
                  </w:rPr>
                  <m:t>ins,min</m:t>
                </w:ins>
              </m:r>
            </m:sub>
          </m:sSub>
          <m:r>
            <w:ins w:id="2817" w:author="ceres PC" w:date="2018-10-17T10:25:00Z">
              <w:rPr>
                <w:rFonts w:ascii="Cambria Math" w:eastAsiaTheme="minorEastAsia" w:hAnsi="Cambria Math"/>
                <w:rPrChange w:id="2818" w:author="L-B" w:date="2018-10-18T03:40:00Z">
                  <w:rPr>
                    <w:rFonts w:ascii="Cambria Math" w:eastAsiaTheme="minorEastAsia" w:hAnsi="Cambria Math"/>
                  </w:rPr>
                </w:rPrChange>
              </w:rPr>
              <m:t>=</m:t>
            </w:ins>
          </m:r>
          <m:f>
            <m:fPr>
              <m:ctrlPr>
                <w:ins w:id="2819" w:author="ceres PC" w:date="2018-10-17T10:25:00Z">
                  <w:rPr>
                    <w:rFonts w:ascii="Cambria Math" w:eastAsiaTheme="minorEastAsia" w:hAnsi="Cambria Math"/>
                    <w:i/>
                  </w:rPr>
                </w:ins>
              </m:ctrlPr>
            </m:fPr>
            <m:num>
              <m:sSub>
                <m:sSubPr>
                  <m:ctrlPr>
                    <w:ins w:id="2820" w:author="ceres PC" w:date="2018-10-17T10:25:00Z">
                      <w:rPr>
                        <w:rFonts w:ascii="Cambria Math" w:eastAsiaTheme="minorEastAsia" w:hAnsi="Cambria Math"/>
                        <w:i/>
                      </w:rPr>
                    </w:ins>
                  </m:ctrlPr>
                </m:sSubPr>
                <m:e>
                  <m:r>
                    <w:ins w:id="2821" w:author="ceres PC" w:date="2018-10-17T10:25:00Z">
                      <w:rPr>
                        <w:rFonts w:ascii="Cambria Math" w:eastAsiaTheme="minorEastAsia" w:hAnsi="Cambria Math"/>
                        <w:rPrChange w:id="2822" w:author="L-B" w:date="2018-10-18T03:40:00Z">
                          <w:rPr>
                            <w:rFonts w:ascii="Cambria Math" w:eastAsiaTheme="minorEastAsia" w:hAnsi="Cambria Math"/>
                          </w:rPr>
                        </w:rPrChange>
                      </w:rPr>
                      <m:t>T</m:t>
                    </w:ins>
                  </m:r>
                </m:e>
                <m:sub>
                  <m:r>
                    <w:ins w:id="2823" w:author="ceres PC" w:date="2018-10-17T10:25:00Z">
                      <w:rPr>
                        <w:rFonts w:ascii="Cambria Math" w:eastAsiaTheme="minorEastAsia" w:hAnsi="Cambria Math"/>
                        <w:rPrChange w:id="2824" w:author="L-B" w:date="2018-10-18T03:40:00Z">
                          <w:rPr>
                            <w:rFonts w:ascii="Cambria Math" w:eastAsiaTheme="minorEastAsia" w:hAnsi="Cambria Math"/>
                          </w:rPr>
                        </w:rPrChange>
                      </w:rPr>
                      <m:t>min</m:t>
                    </w:ins>
                  </m:r>
                </m:sub>
              </m:sSub>
            </m:num>
            <m:den>
              <m:r>
                <w:ins w:id="2825" w:author="ceres PC" w:date="2018-10-17T10:25:00Z">
                  <w:rPr>
                    <w:rFonts w:ascii="Cambria Math" w:eastAsiaTheme="minorEastAsia" w:hAnsi="Cambria Math"/>
                    <w:rPrChange w:id="2826" w:author="L-B" w:date="2018-10-18T03:40:00Z">
                      <w:rPr>
                        <w:rFonts w:ascii="Cambria Math" w:eastAsiaTheme="minorEastAsia" w:hAnsi="Cambria Math"/>
                      </w:rPr>
                    </w:rPrChange>
                  </w:rPr>
                  <m:t>a+</m:t>
                </w:ins>
              </m:r>
              <m:sSub>
                <m:sSubPr>
                  <m:ctrlPr>
                    <w:ins w:id="2827" w:author="ceres PC" w:date="2018-10-17T10:25:00Z">
                      <w:rPr>
                        <w:rFonts w:ascii="Cambria Math" w:eastAsiaTheme="minorEastAsia" w:hAnsi="Cambria Math"/>
                        <w:i/>
                      </w:rPr>
                    </w:ins>
                  </m:ctrlPr>
                </m:sSubPr>
                <m:e>
                  <m:r>
                    <w:ins w:id="2828" w:author="ceres PC" w:date="2018-10-17T10:25:00Z">
                      <w:rPr>
                        <w:rFonts w:ascii="Cambria Math" w:eastAsiaTheme="minorEastAsia" w:hAnsi="Cambria Math"/>
                        <w:rPrChange w:id="2829" w:author="L-B" w:date="2018-10-18T03:40:00Z">
                          <w:rPr>
                            <w:rFonts w:ascii="Cambria Math" w:eastAsiaTheme="minorEastAsia" w:hAnsi="Cambria Math"/>
                          </w:rPr>
                        </w:rPrChange>
                      </w:rPr>
                      <m:t>T</m:t>
                    </w:ins>
                  </m:r>
                </m:e>
                <m:sub>
                  <m:r>
                    <w:ins w:id="2830" w:author="ceres PC" w:date="2018-10-17T10:25:00Z">
                      <w:rPr>
                        <w:rFonts w:ascii="Cambria Math" w:eastAsiaTheme="minorEastAsia" w:hAnsi="Cambria Math"/>
                        <w:rPrChange w:id="2831" w:author="L-B" w:date="2018-10-18T03:40:00Z">
                          <w:rPr>
                            <w:rFonts w:ascii="Cambria Math" w:eastAsiaTheme="minorEastAsia" w:hAnsi="Cambria Math"/>
                          </w:rPr>
                        </w:rPrChange>
                      </w:rPr>
                      <m:t>min</m:t>
                    </w:ins>
                  </m:r>
                </m:sub>
              </m:sSub>
            </m:den>
          </m:f>
          <m:r>
            <w:ins w:id="2832" w:author="ceres PC" w:date="2018-10-17T10:25:00Z">
              <w:rPr>
                <w:rFonts w:ascii="Cambria Math" w:eastAsiaTheme="minorEastAsia" w:hAnsi="Cambria Math"/>
                <w:rPrChange w:id="2833" w:author="L-B" w:date="2018-10-18T03:40:00Z">
                  <w:rPr>
                    <w:rFonts w:ascii="Cambria Math" w:eastAsiaTheme="minorEastAsia" w:hAnsi="Cambria Math"/>
                  </w:rPr>
                </w:rPrChange>
              </w:rPr>
              <m:t>*scf*</m:t>
            </w:ins>
          </m:r>
          <m:sSub>
            <m:sSubPr>
              <m:ctrlPr>
                <w:ins w:id="2834" w:author="ceres PC" w:date="2018-10-17T10:25:00Z">
                  <w:rPr>
                    <w:rFonts w:ascii="Cambria Math" w:eastAsiaTheme="minorEastAsia" w:hAnsi="Cambria Math"/>
                    <w:i/>
                  </w:rPr>
                </w:ins>
              </m:ctrlPr>
            </m:sSubPr>
            <m:e>
              <m:r>
                <w:ins w:id="2835" w:author="ceres PC" w:date="2018-10-17T10:25:00Z">
                  <w:rPr>
                    <w:rFonts w:ascii="Cambria Math" w:eastAsiaTheme="minorEastAsia" w:hAnsi="Cambria Math"/>
                    <w:rPrChange w:id="2836" w:author="L-B" w:date="2018-10-18T03:40:00Z">
                      <w:rPr>
                        <w:rFonts w:ascii="Cambria Math" w:eastAsiaTheme="minorEastAsia" w:hAnsi="Cambria Math"/>
                      </w:rPr>
                    </w:rPrChange>
                  </w:rPr>
                  <m:t>I</m:t>
                </w:ins>
              </m:r>
            </m:e>
            <m:sub>
              <m:r>
                <w:ins w:id="2837" w:author="ceres PC" w:date="2018-10-17T10:25:00Z">
                  <w:rPr>
                    <w:rFonts w:ascii="Cambria Math" w:eastAsiaTheme="minorEastAsia" w:hAnsi="Cambria Math"/>
                    <w:rPrChange w:id="2838" w:author="L-B" w:date="2018-10-18T03:40:00Z">
                      <w:rPr>
                        <w:rFonts w:ascii="Cambria Math" w:eastAsiaTheme="minorEastAsia" w:hAnsi="Cambria Math"/>
                      </w:rPr>
                    </w:rPrChange>
                  </w:rPr>
                  <m:t>ph,min</m:t>
                </w:ins>
              </m:r>
            </m:sub>
          </m:sSub>
          <m:r>
            <w:ins w:id="2839" w:author="ceres PC" w:date="2018-10-17T10:25:00Z">
              <w:rPr>
                <w:rFonts w:ascii="Cambria Math" w:eastAsiaTheme="minorEastAsia" w:hAnsi="Cambria Math"/>
                <w:rPrChange w:id="2840" w:author="L-B" w:date="2018-10-18T03:40:00Z">
                  <w:rPr>
                    <w:rFonts w:ascii="Cambria Math" w:eastAsiaTheme="minorEastAsia" w:hAnsi="Cambria Math"/>
                  </w:rPr>
                </w:rPrChange>
              </w:rPr>
              <m:t>=</m:t>
            </w:ins>
          </m:r>
          <m:f>
            <m:fPr>
              <m:ctrlPr>
                <w:ins w:id="2841" w:author="ceres PC" w:date="2018-10-17T10:25:00Z">
                  <w:rPr>
                    <w:rFonts w:ascii="Cambria Math" w:eastAsiaTheme="minorEastAsia" w:hAnsi="Cambria Math"/>
                    <w:i/>
                  </w:rPr>
                </w:ins>
              </m:ctrlPr>
            </m:fPr>
            <m:num>
              <m:sSub>
                <m:sSubPr>
                  <m:ctrlPr>
                    <w:ins w:id="2842" w:author="ceres PC" w:date="2018-10-17T10:25:00Z">
                      <w:rPr>
                        <w:rFonts w:ascii="Cambria Math" w:eastAsiaTheme="minorEastAsia" w:hAnsi="Cambria Math"/>
                        <w:i/>
                      </w:rPr>
                    </w:ins>
                  </m:ctrlPr>
                </m:sSubPr>
                <m:e>
                  <m:r>
                    <w:ins w:id="2843" w:author="ceres PC" w:date="2018-10-17T10:25:00Z">
                      <w:rPr>
                        <w:rFonts w:ascii="Cambria Math" w:eastAsiaTheme="minorEastAsia" w:hAnsi="Cambria Math"/>
                        <w:rPrChange w:id="2844" w:author="L-B" w:date="2018-10-18T03:40:00Z">
                          <w:rPr>
                            <w:rFonts w:ascii="Cambria Math" w:eastAsiaTheme="minorEastAsia" w:hAnsi="Cambria Math"/>
                          </w:rPr>
                        </w:rPrChange>
                      </w:rPr>
                      <m:t>T</m:t>
                    </w:ins>
                  </m:r>
                </m:e>
                <m:sub>
                  <m:r>
                    <w:ins w:id="2845" w:author="ceres PC" w:date="2018-10-17T10:25:00Z">
                      <w:rPr>
                        <w:rFonts w:ascii="Cambria Math" w:eastAsiaTheme="minorEastAsia" w:hAnsi="Cambria Math"/>
                        <w:rPrChange w:id="2846" w:author="L-B" w:date="2018-10-18T03:40:00Z">
                          <w:rPr>
                            <w:rFonts w:ascii="Cambria Math" w:eastAsiaTheme="minorEastAsia" w:hAnsi="Cambria Math"/>
                          </w:rPr>
                        </w:rPrChange>
                      </w:rPr>
                      <m:t>min</m:t>
                    </w:ins>
                  </m:r>
                </m:sub>
              </m:sSub>
            </m:num>
            <m:den>
              <m:r>
                <w:ins w:id="2847" w:author="ceres PC" w:date="2018-10-17T10:25:00Z">
                  <w:rPr>
                    <w:rFonts w:ascii="Cambria Math" w:eastAsiaTheme="minorEastAsia" w:hAnsi="Cambria Math"/>
                    <w:rPrChange w:id="2848" w:author="L-B" w:date="2018-10-18T03:40:00Z">
                      <w:rPr>
                        <w:rFonts w:ascii="Cambria Math" w:eastAsiaTheme="minorEastAsia" w:hAnsi="Cambria Math"/>
                      </w:rPr>
                    </w:rPrChange>
                  </w:rPr>
                  <m:t>0.2 s+</m:t>
                </w:ins>
              </m:r>
              <m:sSub>
                <m:sSubPr>
                  <m:ctrlPr>
                    <w:ins w:id="2849" w:author="ceres PC" w:date="2018-10-17T10:25:00Z">
                      <w:rPr>
                        <w:rFonts w:ascii="Cambria Math" w:eastAsiaTheme="minorEastAsia" w:hAnsi="Cambria Math"/>
                        <w:i/>
                      </w:rPr>
                    </w:ins>
                  </m:ctrlPr>
                </m:sSubPr>
                <m:e>
                  <m:r>
                    <w:ins w:id="2850" w:author="ceres PC" w:date="2018-10-17T10:25:00Z">
                      <w:rPr>
                        <w:rFonts w:ascii="Cambria Math" w:eastAsiaTheme="minorEastAsia" w:hAnsi="Cambria Math"/>
                        <w:rPrChange w:id="2851" w:author="L-B" w:date="2018-10-18T03:40:00Z">
                          <w:rPr>
                            <w:rFonts w:ascii="Cambria Math" w:eastAsiaTheme="minorEastAsia" w:hAnsi="Cambria Math"/>
                          </w:rPr>
                        </w:rPrChange>
                      </w:rPr>
                      <m:t>T</m:t>
                    </w:ins>
                  </m:r>
                </m:e>
                <m:sub>
                  <m:r>
                    <w:ins w:id="2852" w:author="ceres PC" w:date="2018-10-17T10:25:00Z">
                      <w:rPr>
                        <w:rFonts w:ascii="Cambria Math" w:eastAsiaTheme="minorEastAsia" w:hAnsi="Cambria Math"/>
                        <w:rPrChange w:id="2853" w:author="L-B" w:date="2018-10-18T03:40:00Z">
                          <w:rPr>
                            <w:rFonts w:ascii="Cambria Math" w:eastAsiaTheme="minorEastAsia" w:hAnsi="Cambria Math"/>
                          </w:rPr>
                        </w:rPrChange>
                      </w:rPr>
                      <m:t>min</m:t>
                    </w:ins>
                  </m:r>
                </m:sub>
              </m:sSub>
            </m:den>
          </m:f>
          <m:r>
            <w:ins w:id="2854" w:author="ceres PC" w:date="2018-10-17T10:25:00Z">
              <w:rPr>
                <w:rFonts w:ascii="Cambria Math" w:eastAsiaTheme="minorEastAsia" w:hAnsi="Cambria Math"/>
                <w:rPrChange w:id="2855" w:author="L-B" w:date="2018-10-18T03:40:00Z">
                  <w:rPr>
                    <w:rFonts w:ascii="Cambria Math" w:eastAsiaTheme="minorEastAsia" w:hAnsi="Cambria Math"/>
                  </w:rPr>
                </w:rPrChange>
              </w:rPr>
              <m:t>*0.75*</m:t>
            </w:ins>
          </m:r>
          <m:sSub>
            <m:sSubPr>
              <m:ctrlPr>
                <w:ins w:id="2856" w:author="ceres PC" w:date="2018-10-17T10:25:00Z">
                  <w:rPr>
                    <w:rFonts w:ascii="Cambria Math" w:eastAsiaTheme="minorEastAsia" w:hAnsi="Cambria Math"/>
                    <w:i/>
                  </w:rPr>
                </w:ins>
              </m:ctrlPr>
            </m:sSubPr>
            <m:e>
              <m:r>
                <w:ins w:id="2857" w:author="ceres PC" w:date="2018-10-17T10:25:00Z">
                  <w:rPr>
                    <w:rFonts w:ascii="Cambria Math" w:eastAsiaTheme="minorEastAsia" w:hAnsi="Cambria Math"/>
                    <w:rPrChange w:id="2858" w:author="L-B" w:date="2018-10-18T03:40:00Z">
                      <w:rPr>
                        <w:rFonts w:ascii="Cambria Math" w:eastAsiaTheme="minorEastAsia" w:hAnsi="Cambria Math"/>
                      </w:rPr>
                    </w:rPrChange>
                  </w:rPr>
                  <m:t>I</m:t>
                </w:ins>
              </m:r>
            </m:e>
            <m:sub>
              <m:r>
                <w:ins w:id="2859" w:author="ceres PC" w:date="2018-10-17T10:25:00Z">
                  <w:rPr>
                    <w:rFonts w:ascii="Cambria Math" w:eastAsiaTheme="minorEastAsia" w:hAnsi="Cambria Math"/>
                    <w:rPrChange w:id="2860" w:author="L-B" w:date="2018-10-18T03:40:00Z">
                      <w:rPr>
                        <w:rFonts w:ascii="Cambria Math" w:eastAsiaTheme="minorEastAsia" w:hAnsi="Cambria Math"/>
                      </w:rPr>
                    </w:rPrChange>
                  </w:rPr>
                  <m:t>ph,min</m:t>
                </w:ins>
              </m:r>
            </m:sub>
          </m:sSub>
        </m:oMath>
      </m:oMathPara>
    </w:p>
    <w:p w14:paraId="6014D327" w14:textId="77777777" w:rsidR="004C5658" w:rsidRPr="0088310C" w:rsidRDefault="004C5658" w:rsidP="004C5658">
      <w:pPr>
        <w:pStyle w:val="Caption"/>
        <w:rPr>
          <w:ins w:id="2861" w:author="ceres PC" w:date="2018-10-17T10:25:00Z"/>
        </w:rPr>
      </w:pPr>
      <w:ins w:id="2862" w:author="ceres PC" w:date="2018-10-17T10:25:00Z">
        <w:r w:rsidRPr="0088310C">
          <w:t xml:space="preserve">Equation </w:t>
        </w:r>
        <w:r w:rsidRPr="0088310C">
          <w:rPr>
            <w:rPrChange w:id="2863" w:author="L-B" w:date="2018-10-18T03:40:00Z">
              <w:rPr/>
            </w:rPrChange>
          </w:rPr>
          <w:fldChar w:fldCharType="begin"/>
        </w:r>
        <w:r w:rsidRPr="0088310C">
          <w:instrText xml:space="preserve"> SEQ Equation \* ARABIC </w:instrText>
        </w:r>
        <w:r w:rsidRPr="0088310C">
          <w:rPr>
            <w:rPrChange w:id="2864" w:author="L-B" w:date="2018-10-18T03:40:00Z">
              <w:rPr/>
            </w:rPrChange>
          </w:rPr>
          <w:fldChar w:fldCharType="separate"/>
        </w:r>
        <w:r w:rsidRPr="0088310C">
          <w:rPr>
            <w:noProof/>
          </w:rPr>
          <w:t>12</w:t>
        </w:r>
        <w:r w:rsidRPr="0088310C">
          <w:rPr>
            <w:rPrChange w:id="2865" w:author="L-B" w:date="2018-10-18T03:40:00Z">
              <w:rPr/>
            </w:rPrChange>
          </w:rPr>
          <w:fldChar w:fldCharType="end"/>
        </w:r>
        <w:r w:rsidRPr="0088310C">
          <w:t xml:space="preserve"> In-situ-intensity, fast switching light, maximum values</w:t>
        </w:r>
      </w:ins>
    </w:p>
    <w:p w14:paraId="19F56D04" w14:textId="77777777" w:rsidR="004C5658" w:rsidRPr="0088310C" w:rsidRDefault="004C5658" w:rsidP="004C5658">
      <w:pPr>
        <w:rPr>
          <w:ins w:id="2866" w:author="ceres PC" w:date="2018-10-17T10:25:00Z"/>
        </w:rPr>
      </w:pPr>
    </w:p>
    <w:p w14:paraId="7763F0DE" w14:textId="77777777" w:rsidR="004C5658" w:rsidRPr="0088310C" w:rsidRDefault="00A64966" w:rsidP="004C5658">
      <w:pPr>
        <w:pStyle w:val="BodyText"/>
        <w:rPr>
          <w:ins w:id="2867" w:author="ceres PC" w:date="2018-10-17T10:25:00Z"/>
          <w:rFonts w:eastAsiaTheme="minorEastAsia"/>
        </w:rPr>
      </w:pPr>
      <m:oMathPara>
        <m:oMath>
          <m:sSub>
            <m:sSubPr>
              <m:ctrlPr>
                <w:ins w:id="2868" w:author="ceres PC" w:date="2018-10-17T10:25:00Z">
                  <w:rPr>
                    <w:rFonts w:ascii="Cambria Math" w:eastAsiaTheme="minorEastAsia" w:hAnsi="Cambria Math"/>
                    <w:i/>
                  </w:rPr>
                </w:ins>
              </m:ctrlPr>
            </m:sSubPr>
            <m:e>
              <m:r>
                <w:ins w:id="2869" w:author="ceres PC" w:date="2018-10-17T10:25:00Z">
                  <w:rPr>
                    <w:rFonts w:ascii="Cambria Math" w:eastAsiaTheme="minorEastAsia" w:hAnsi="Cambria Math"/>
                    <w:rPrChange w:id="2870" w:author="L-B" w:date="2018-10-18T03:40:00Z">
                      <w:rPr>
                        <w:rFonts w:ascii="Cambria Math" w:eastAsiaTheme="minorEastAsia" w:hAnsi="Cambria Math"/>
                      </w:rPr>
                    </w:rPrChange>
                  </w:rPr>
                  <m:t>I</m:t>
                </w:ins>
              </m:r>
            </m:e>
            <m:sub>
              <m:r>
                <w:ins w:id="2871" w:author="ceres PC" w:date="2018-10-17T10:25:00Z">
                  <w:rPr>
                    <w:rFonts w:ascii="Cambria Math" w:eastAsiaTheme="minorEastAsia" w:hAnsi="Cambria Math"/>
                    <w:rPrChange w:id="2872" w:author="L-B" w:date="2018-10-18T03:40:00Z">
                      <w:rPr>
                        <w:rFonts w:ascii="Cambria Math" w:eastAsiaTheme="minorEastAsia" w:hAnsi="Cambria Math"/>
                      </w:rPr>
                    </w:rPrChange>
                  </w:rPr>
                  <m:t>ins,max</m:t>
                </w:ins>
              </m:r>
            </m:sub>
          </m:sSub>
          <m:r>
            <w:ins w:id="2873" w:author="ceres PC" w:date="2018-10-17T10:25:00Z">
              <w:rPr>
                <w:rFonts w:ascii="Cambria Math" w:eastAsiaTheme="minorEastAsia" w:hAnsi="Cambria Math"/>
                <w:rPrChange w:id="2874" w:author="L-B" w:date="2018-10-18T03:40:00Z">
                  <w:rPr>
                    <w:rFonts w:ascii="Cambria Math" w:eastAsiaTheme="minorEastAsia" w:hAnsi="Cambria Math"/>
                  </w:rPr>
                </w:rPrChange>
              </w:rPr>
              <m:t>=</m:t>
            </w:ins>
          </m:r>
          <m:f>
            <m:fPr>
              <m:ctrlPr>
                <w:ins w:id="2875" w:author="ceres PC" w:date="2018-10-17T10:25:00Z">
                  <w:rPr>
                    <w:rFonts w:ascii="Cambria Math" w:eastAsiaTheme="minorEastAsia" w:hAnsi="Cambria Math"/>
                    <w:i/>
                  </w:rPr>
                </w:ins>
              </m:ctrlPr>
            </m:fPr>
            <m:num>
              <m:sSub>
                <m:sSubPr>
                  <m:ctrlPr>
                    <w:ins w:id="2876" w:author="ceres PC" w:date="2018-10-17T10:25:00Z">
                      <w:rPr>
                        <w:rFonts w:ascii="Cambria Math" w:eastAsiaTheme="minorEastAsia" w:hAnsi="Cambria Math"/>
                        <w:i/>
                      </w:rPr>
                    </w:ins>
                  </m:ctrlPr>
                </m:sSubPr>
                <m:e>
                  <m:r>
                    <w:ins w:id="2877" w:author="ceres PC" w:date="2018-10-17T10:25:00Z">
                      <w:rPr>
                        <w:rFonts w:ascii="Cambria Math" w:eastAsiaTheme="minorEastAsia" w:hAnsi="Cambria Math"/>
                        <w:rPrChange w:id="2878" w:author="L-B" w:date="2018-10-18T03:40:00Z">
                          <w:rPr>
                            <w:rFonts w:ascii="Cambria Math" w:eastAsiaTheme="minorEastAsia" w:hAnsi="Cambria Math"/>
                          </w:rPr>
                        </w:rPrChange>
                      </w:rPr>
                      <m:t>T</m:t>
                    </w:ins>
                  </m:r>
                </m:e>
                <m:sub>
                  <m:r>
                    <w:ins w:id="2879" w:author="ceres PC" w:date="2018-10-17T10:25:00Z">
                      <w:rPr>
                        <w:rFonts w:ascii="Cambria Math" w:eastAsiaTheme="minorEastAsia" w:hAnsi="Cambria Math"/>
                        <w:rPrChange w:id="2880" w:author="L-B" w:date="2018-10-18T03:40:00Z">
                          <w:rPr>
                            <w:rFonts w:ascii="Cambria Math" w:eastAsiaTheme="minorEastAsia" w:hAnsi="Cambria Math"/>
                          </w:rPr>
                        </w:rPrChange>
                      </w:rPr>
                      <m:t>min</m:t>
                    </w:ins>
                  </m:r>
                </m:sub>
              </m:sSub>
            </m:num>
            <m:den>
              <m:r>
                <w:ins w:id="2881" w:author="ceres PC" w:date="2018-10-17T10:25:00Z">
                  <w:rPr>
                    <w:rFonts w:ascii="Cambria Math" w:eastAsiaTheme="minorEastAsia" w:hAnsi="Cambria Math"/>
                    <w:rPrChange w:id="2882" w:author="L-B" w:date="2018-10-18T03:40:00Z">
                      <w:rPr>
                        <w:rFonts w:ascii="Cambria Math" w:eastAsiaTheme="minorEastAsia" w:hAnsi="Cambria Math"/>
                      </w:rPr>
                    </w:rPrChange>
                  </w:rPr>
                  <m:t>a+</m:t>
                </w:ins>
              </m:r>
              <m:sSub>
                <m:sSubPr>
                  <m:ctrlPr>
                    <w:ins w:id="2883" w:author="ceres PC" w:date="2018-10-17T10:25:00Z">
                      <w:rPr>
                        <w:rFonts w:ascii="Cambria Math" w:eastAsiaTheme="minorEastAsia" w:hAnsi="Cambria Math"/>
                        <w:i/>
                      </w:rPr>
                    </w:ins>
                  </m:ctrlPr>
                </m:sSubPr>
                <m:e>
                  <m:r>
                    <w:ins w:id="2884" w:author="ceres PC" w:date="2018-10-17T10:25:00Z">
                      <w:rPr>
                        <w:rFonts w:ascii="Cambria Math" w:eastAsiaTheme="minorEastAsia" w:hAnsi="Cambria Math"/>
                        <w:rPrChange w:id="2885" w:author="L-B" w:date="2018-10-18T03:40:00Z">
                          <w:rPr>
                            <w:rFonts w:ascii="Cambria Math" w:eastAsiaTheme="minorEastAsia" w:hAnsi="Cambria Math"/>
                          </w:rPr>
                        </w:rPrChange>
                      </w:rPr>
                      <m:t>T</m:t>
                    </w:ins>
                  </m:r>
                </m:e>
                <m:sub>
                  <m:r>
                    <w:ins w:id="2886" w:author="ceres PC" w:date="2018-10-17T10:25:00Z">
                      <w:rPr>
                        <w:rFonts w:ascii="Cambria Math" w:eastAsiaTheme="minorEastAsia" w:hAnsi="Cambria Math"/>
                        <w:rPrChange w:id="2887" w:author="L-B" w:date="2018-10-18T03:40:00Z">
                          <w:rPr>
                            <w:rFonts w:ascii="Cambria Math" w:eastAsiaTheme="minorEastAsia" w:hAnsi="Cambria Math"/>
                          </w:rPr>
                        </w:rPrChange>
                      </w:rPr>
                      <m:t>min</m:t>
                    </w:ins>
                  </m:r>
                </m:sub>
              </m:sSub>
            </m:den>
          </m:f>
          <m:r>
            <w:ins w:id="2888" w:author="ceres PC" w:date="2018-10-17T10:25:00Z">
              <w:rPr>
                <w:rFonts w:ascii="Cambria Math" w:eastAsiaTheme="minorEastAsia" w:hAnsi="Cambria Math"/>
                <w:rPrChange w:id="2889" w:author="L-B" w:date="2018-10-18T03:40:00Z">
                  <w:rPr>
                    <w:rFonts w:ascii="Cambria Math" w:eastAsiaTheme="minorEastAsia" w:hAnsi="Cambria Math"/>
                  </w:rPr>
                </w:rPrChange>
              </w:rPr>
              <m:t>*</m:t>
            </w:ins>
          </m:r>
          <m:sSub>
            <m:sSubPr>
              <m:ctrlPr>
                <w:ins w:id="2890" w:author="ceres PC" w:date="2018-10-17T10:25:00Z">
                  <w:rPr>
                    <w:rFonts w:ascii="Cambria Math" w:eastAsiaTheme="minorEastAsia" w:hAnsi="Cambria Math"/>
                    <w:i/>
                  </w:rPr>
                </w:ins>
              </m:ctrlPr>
            </m:sSubPr>
            <m:e>
              <m:r>
                <w:ins w:id="2891" w:author="ceres PC" w:date="2018-10-17T10:25:00Z">
                  <w:rPr>
                    <w:rFonts w:ascii="Cambria Math" w:eastAsiaTheme="minorEastAsia" w:hAnsi="Cambria Math"/>
                    <w:rPrChange w:id="2892" w:author="L-B" w:date="2018-10-18T03:40:00Z">
                      <w:rPr>
                        <w:rFonts w:ascii="Cambria Math" w:eastAsiaTheme="minorEastAsia" w:hAnsi="Cambria Math"/>
                      </w:rPr>
                    </w:rPrChange>
                  </w:rPr>
                  <m:t>I</m:t>
                </w:ins>
              </m:r>
            </m:e>
            <m:sub>
              <m:r>
                <w:ins w:id="2893" w:author="ceres PC" w:date="2018-10-17T10:25:00Z">
                  <w:rPr>
                    <w:rFonts w:ascii="Cambria Math" w:eastAsiaTheme="minorEastAsia" w:hAnsi="Cambria Math"/>
                    <w:rPrChange w:id="2894" w:author="L-B" w:date="2018-10-18T03:40:00Z">
                      <w:rPr>
                        <w:rFonts w:ascii="Cambria Math" w:eastAsiaTheme="minorEastAsia" w:hAnsi="Cambria Math"/>
                      </w:rPr>
                    </w:rPrChange>
                  </w:rPr>
                  <m:t>ph,max</m:t>
                </w:ins>
              </m:r>
            </m:sub>
          </m:sSub>
          <m:r>
            <w:ins w:id="2895" w:author="ceres PC" w:date="2018-10-17T10:25:00Z">
              <w:rPr>
                <w:rFonts w:ascii="Cambria Math" w:eastAsiaTheme="minorEastAsia" w:hAnsi="Cambria Math"/>
                <w:rPrChange w:id="2896" w:author="L-B" w:date="2018-10-18T03:40:00Z">
                  <w:rPr>
                    <w:rFonts w:ascii="Cambria Math" w:eastAsiaTheme="minorEastAsia" w:hAnsi="Cambria Math"/>
                  </w:rPr>
                </w:rPrChange>
              </w:rPr>
              <m:t>=</m:t>
            </w:ins>
          </m:r>
          <m:f>
            <m:fPr>
              <m:ctrlPr>
                <w:ins w:id="2897" w:author="ceres PC" w:date="2018-10-17T10:25:00Z">
                  <w:rPr>
                    <w:rFonts w:ascii="Cambria Math" w:eastAsiaTheme="minorEastAsia" w:hAnsi="Cambria Math"/>
                    <w:i/>
                  </w:rPr>
                </w:ins>
              </m:ctrlPr>
            </m:fPr>
            <m:num>
              <m:sSub>
                <m:sSubPr>
                  <m:ctrlPr>
                    <w:ins w:id="2898" w:author="ceres PC" w:date="2018-10-17T10:25:00Z">
                      <w:rPr>
                        <w:rFonts w:ascii="Cambria Math" w:eastAsiaTheme="minorEastAsia" w:hAnsi="Cambria Math"/>
                        <w:i/>
                      </w:rPr>
                    </w:ins>
                  </m:ctrlPr>
                </m:sSubPr>
                <m:e>
                  <m:r>
                    <w:ins w:id="2899" w:author="ceres PC" w:date="2018-10-17T10:25:00Z">
                      <w:rPr>
                        <w:rFonts w:ascii="Cambria Math" w:eastAsiaTheme="minorEastAsia" w:hAnsi="Cambria Math"/>
                        <w:rPrChange w:id="2900" w:author="L-B" w:date="2018-10-18T03:40:00Z">
                          <w:rPr>
                            <w:rFonts w:ascii="Cambria Math" w:eastAsiaTheme="minorEastAsia" w:hAnsi="Cambria Math"/>
                          </w:rPr>
                        </w:rPrChange>
                      </w:rPr>
                      <m:t>T</m:t>
                    </w:ins>
                  </m:r>
                </m:e>
                <m:sub>
                  <m:r>
                    <w:ins w:id="2901" w:author="ceres PC" w:date="2018-10-17T10:25:00Z">
                      <w:rPr>
                        <w:rFonts w:ascii="Cambria Math" w:eastAsiaTheme="minorEastAsia" w:hAnsi="Cambria Math"/>
                        <w:rPrChange w:id="2902" w:author="L-B" w:date="2018-10-18T03:40:00Z">
                          <w:rPr>
                            <w:rFonts w:ascii="Cambria Math" w:eastAsiaTheme="minorEastAsia" w:hAnsi="Cambria Math"/>
                          </w:rPr>
                        </w:rPrChange>
                      </w:rPr>
                      <m:t>min</m:t>
                    </w:ins>
                  </m:r>
                </m:sub>
              </m:sSub>
            </m:num>
            <m:den>
              <m:r>
                <w:ins w:id="2903" w:author="ceres PC" w:date="2018-10-17T10:25:00Z">
                  <w:rPr>
                    <w:rFonts w:ascii="Cambria Math" w:eastAsiaTheme="minorEastAsia" w:hAnsi="Cambria Math"/>
                    <w:rPrChange w:id="2904" w:author="L-B" w:date="2018-10-18T03:40:00Z">
                      <w:rPr>
                        <w:rFonts w:ascii="Cambria Math" w:eastAsiaTheme="minorEastAsia" w:hAnsi="Cambria Math"/>
                      </w:rPr>
                    </w:rPrChange>
                  </w:rPr>
                  <m:t>0.2 s+</m:t>
                </w:ins>
              </m:r>
              <m:sSub>
                <m:sSubPr>
                  <m:ctrlPr>
                    <w:ins w:id="2905" w:author="ceres PC" w:date="2018-10-17T10:25:00Z">
                      <w:rPr>
                        <w:rFonts w:ascii="Cambria Math" w:eastAsiaTheme="minorEastAsia" w:hAnsi="Cambria Math"/>
                        <w:i/>
                      </w:rPr>
                    </w:ins>
                  </m:ctrlPr>
                </m:sSubPr>
                <m:e>
                  <m:r>
                    <w:ins w:id="2906" w:author="ceres PC" w:date="2018-10-17T10:25:00Z">
                      <w:rPr>
                        <w:rFonts w:ascii="Cambria Math" w:eastAsiaTheme="minorEastAsia" w:hAnsi="Cambria Math"/>
                        <w:rPrChange w:id="2907" w:author="L-B" w:date="2018-10-18T03:40:00Z">
                          <w:rPr>
                            <w:rFonts w:ascii="Cambria Math" w:eastAsiaTheme="minorEastAsia" w:hAnsi="Cambria Math"/>
                          </w:rPr>
                        </w:rPrChange>
                      </w:rPr>
                      <m:t>T</m:t>
                    </w:ins>
                  </m:r>
                </m:e>
                <m:sub>
                  <m:r>
                    <w:ins w:id="2908" w:author="ceres PC" w:date="2018-10-17T10:25:00Z">
                      <w:rPr>
                        <w:rFonts w:ascii="Cambria Math" w:eastAsiaTheme="minorEastAsia" w:hAnsi="Cambria Math"/>
                        <w:rPrChange w:id="2909" w:author="L-B" w:date="2018-10-18T03:40:00Z">
                          <w:rPr>
                            <w:rFonts w:ascii="Cambria Math" w:eastAsiaTheme="minorEastAsia" w:hAnsi="Cambria Math"/>
                          </w:rPr>
                        </w:rPrChange>
                      </w:rPr>
                      <m:t>min</m:t>
                    </w:ins>
                  </m:r>
                </m:sub>
              </m:sSub>
            </m:den>
          </m:f>
          <m:r>
            <w:ins w:id="2910" w:author="ceres PC" w:date="2018-10-17T10:25:00Z">
              <w:rPr>
                <w:rFonts w:ascii="Cambria Math" w:eastAsiaTheme="minorEastAsia" w:hAnsi="Cambria Math"/>
                <w:rPrChange w:id="2911" w:author="L-B" w:date="2018-10-18T03:40:00Z">
                  <w:rPr>
                    <w:rFonts w:ascii="Cambria Math" w:eastAsiaTheme="minorEastAsia" w:hAnsi="Cambria Math"/>
                  </w:rPr>
                </w:rPrChange>
              </w:rPr>
              <m:t>*</m:t>
            </w:ins>
          </m:r>
          <m:sSub>
            <m:sSubPr>
              <m:ctrlPr>
                <w:ins w:id="2912" w:author="ceres PC" w:date="2018-10-17T10:25:00Z">
                  <w:rPr>
                    <w:rFonts w:ascii="Cambria Math" w:eastAsiaTheme="minorEastAsia" w:hAnsi="Cambria Math"/>
                    <w:i/>
                  </w:rPr>
                </w:ins>
              </m:ctrlPr>
            </m:sSubPr>
            <m:e>
              <m:r>
                <w:ins w:id="2913" w:author="ceres PC" w:date="2018-10-17T10:25:00Z">
                  <w:rPr>
                    <w:rFonts w:ascii="Cambria Math" w:eastAsiaTheme="minorEastAsia" w:hAnsi="Cambria Math"/>
                    <w:rPrChange w:id="2914" w:author="L-B" w:date="2018-10-18T03:40:00Z">
                      <w:rPr>
                        <w:rFonts w:ascii="Cambria Math" w:eastAsiaTheme="minorEastAsia" w:hAnsi="Cambria Math"/>
                      </w:rPr>
                    </w:rPrChange>
                  </w:rPr>
                  <m:t>I</m:t>
                </w:ins>
              </m:r>
            </m:e>
            <m:sub>
              <m:r>
                <w:ins w:id="2915" w:author="ceres PC" w:date="2018-10-17T10:25:00Z">
                  <w:rPr>
                    <w:rFonts w:ascii="Cambria Math" w:eastAsiaTheme="minorEastAsia" w:hAnsi="Cambria Math"/>
                    <w:rPrChange w:id="2916" w:author="L-B" w:date="2018-10-18T03:40:00Z">
                      <w:rPr>
                        <w:rFonts w:ascii="Cambria Math" w:eastAsiaTheme="minorEastAsia" w:hAnsi="Cambria Math"/>
                      </w:rPr>
                    </w:rPrChange>
                  </w:rPr>
                  <m:t>ph,max</m:t>
                </w:ins>
              </m:r>
            </m:sub>
          </m:sSub>
        </m:oMath>
      </m:oMathPara>
    </w:p>
    <w:p w14:paraId="501C5A40" w14:textId="77777777" w:rsidR="004C5658" w:rsidRPr="0088310C" w:rsidRDefault="004C5658" w:rsidP="004C5658">
      <w:pPr>
        <w:pStyle w:val="BodyText"/>
        <w:rPr>
          <w:ins w:id="2917" w:author="ceres PC" w:date="2018-10-17T10:25:00Z"/>
          <w:rFonts w:eastAsiaTheme="minorEastAsia"/>
        </w:rPr>
      </w:pPr>
    </w:p>
    <w:p w14:paraId="6ABF2EC7" w14:textId="77777777" w:rsidR="004C5658" w:rsidRPr="0088310C" w:rsidRDefault="004C5658" w:rsidP="004C5658">
      <w:pPr>
        <w:pStyle w:val="Heading2"/>
        <w:rPr>
          <w:ins w:id="2918" w:author="ceres PC" w:date="2018-10-17T10:25:00Z"/>
          <w:rFonts w:eastAsiaTheme="minorEastAsia"/>
        </w:rPr>
      </w:pPr>
      <w:bookmarkStart w:id="2919" w:name="_Toc527537044"/>
      <w:ins w:id="2920" w:author="ceres PC" w:date="2018-10-17T10:25:00Z">
        <w:r w:rsidRPr="0088310C">
          <w:rPr>
            <w:rFonts w:eastAsiaTheme="minorEastAsia"/>
          </w:rPr>
          <w:t>Arbitrary flash profile</w:t>
        </w:r>
        <w:bookmarkEnd w:id="2919"/>
      </w:ins>
    </w:p>
    <w:p w14:paraId="437266DA" w14:textId="77777777" w:rsidR="004C5658" w:rsidRPr="0088310C" w:rsidRDefault="004C5658" w:rsidP="004C5658">
      <w:pPr>
        <w:pStyle w:val="Heading2separationline"/>
        <w:rPr>
          <w:ins w:id="2921" w:author="ceres PC" w:date="2018-10-17T10:25:00Z"/>
        </w:rPr>
      </w:pPr>
    </w:p>
    <w:p w14:paraId="31825073" w14:textId="41A287BC" w:rsidR="00F640EC" w:rsidRPr="0088310C" w:rsidRDefault="004C5658">
      <w:pPr>
        <w:pStyle w:val="BodyText"/>
        <w:rPr>
          <w:ins w:id="2922" w:author="ceres PC" w:date="2018-10-17T10:22:00Z"/>
          <w:rPrChange w:id="2923" w:author="L-B" w:date="2018-10-18T03:40:00Z">
            <w:rPr>
              <w:ins w:id="2924" w:author="ceres PC" w:date="2018-10-17T10:22:00Z"/>
            </w:rPr>
          </w:rPrChange>
        </w:rPr>
        <w:pPrChange w:id="2925" w:author="ceres PC" w:date="2018-10-17T10:25:00Z">
          <w:pPr>
            <w:pStyle w:val="Heading1"/>
          </w:pPr>
        </w:pPrChange>
      </w:pPr>
      <w:ins w:id="2926" w:author="ceres PC" w:date="2018-10-17T10:25:00Z">
        <w:r w:rsidRPr="0088310C">
          <w:rPr>
            <w:rPrChange w:id="2927" w:author="L-B" w:date="2018-10-18T03:40:00Z">
              <w:rPr>
                <w:b w:val="0"/>
                <w:bCs w:val="0"/>
                <w:caps w:val="0"/>
              </w:rPr>
            </w:rPrChange>
          </w:rPr>
          <w:t xml:space="preserve">For an arbitrary flash </w:t>
        </w:r>
        <w:proofErr w:type="gramStart"/>
        <w:r w:rsidRPr="0088310C">
          <w:rPr>
            <w:rPrChange w:id="2928" w:author="L-B" w:date="2018-10-18T03:40:00Z">
              <w:rPr>
                <w:b w:val="0"/>
                <w:bCs w:val="0"/>
                <w:caps w:val="0"/>
              </w:rPr>
            </w:rPrChange>
          </w:rPr>
          <w:t>profile</w:t>
        </w:r>
        <w:proofErr w:type="gramEnd"/>
        <w:r w:rsidRPr="0088310C">
          <w:rPr>
            <w:rPrChange w:id="2929" w:author="L-B" w:date="2018-10-18T03:40:00Z">
              <w:rPr>
                <w:b w:val="0"/>
                <w:bCs w:val="0"/>
                <w:caps w:val="0"/>
              </w:rPr>
            </w:rPrChange>
          </w:rPr>
          <w:t xml:space="preserve"> the profile function must be known. There are tools </w:t>
        </w:r>
        <w:r w:rsidRPr="0088310C">
          <w:rPr>
            <w:highlight w:val="yellow"/>
            <w:rPrChange w:id="2930" w:author="L-B" w:date="2018-10-18T03:40:00Z">
              <w:rPr>
                <w:b w:val="0"/>
                <w:bCs w:val="0"/>
                <w:caps w:val="0"/>
                <w:highlight w:val="yellow"/>
              </w:rPr>
            </w:rPrChange>
          </w:rPr>
          <w:t xml:space="preserve">(link to the new recommendation and guideline) </w:t>
        </w:r>
        <w:r w:rsidRPr="0088310C">
          <w:rPr>
            <w:rPrChange w:id="2931" w:author="L-B" w:date="2018-10-18T03:40:00Z">
              <w:rPr>
                <w:b w:val="0"/>
                <w:bCs w:val="0"/>
                <w:caps w:val="0"/>
              </w:rPr>
            </w:rPrChange>
          </w:rPr>
          <w:t>to calculate the in-situ-intensity from the profile function.</w:t>
        </w:r>
      </w:ins>
    </w:p>
    <w:p w14:paraId="6D953CC5" w14:textId="00E021EE" w:rsidR="004E0A78" w:rsidRPr="0088310C" w:rsidRDefault="004E0A78" w:rsidP="004E0A78">
      <w:pPr>
        <w:pStyle w:val="Heading1"/>
        <w:rPr>
          <w:ins w:id="2932" w:author="ceres PC" w:date="2018-10-17T10:15:00Z"/>
        </w:rPr>
      </w:pPr>
      <w:bookmarkStart w:id="2933" w:name="_Toc527537045"/>
      <w:ins w:id="2934" w:author="ceres PC" w:date="2018-10-17T10:15:00Z">
        <w:r w:rsidRPr="0088310C">
          <w:t>Luminous in</w:t>
        </w:r>
      </w:ins>
      <w:ins w:id="2935" w:author="ceres PC" w:date="2018-10-17T10:16:00Z">
        <w:r w:rsidRPr="0088310C">
          <w:t xml:space="preserve">tensity and </w:t>
        </w:r>
      </w:ins>
      <w:ins w:id="2936" w:author="ceres PC" w:date="2018-10-17T10:15:00Z">
        <w:r w:rsidRPr="0088310C">
          <w:t>range calculation</w:t>
        </w:r>
        <w:bookmarkEnd w:id="2933"/>
      </w:ins>
    </w:p>
    <w:p w14:paraId="114942C9" w14:textId="77777777" w:rsidR="004E0A78" w:rsidRPr="0088310C" w:rsidRDefault="004E0A78" w:rsidP="004E0A78">
      <w:pPr>
        <w:pStyle w:val="Heading1separatationline"/>
        <w:rPr>
          <w:ins w:id="2937" w:author="ceres PC" w:date="2018-10-17T10:15:00Z"/>
        </w:rPr>
      </w:pPr>
    </w:p>
    <w:p w14:paraId="4293DE2E" w14:textId="77777777" w:rsidR="004E0A78" w:rsidRPr="0088310C" w:rsidRDefault="004E0A78" w:rsidP="004E0A78">
      <w:pPr>
        <w:pStyle w:val="BodyText"/>
        <w:rPr>
          <w:ins w:id="2938" w:author="ceres PC" w:date="2018-10-17T10:15:00Z"/>
        </w:rPr>
      </w:pPr>
      <w:ins w:id="2939" w:author="ceres PC" w:date="2018-10-17T10:15:00Z">
        <w:r w:rsidRPr="0088310C">
          <w:rPr>
            <w:highlight w:val="yellow"/>
            <w:rPrChange w:id="2940" w:author="L-B" w:date="2018-10-18T03:40:00Z">
              <w:rPr/>
            </w:rPrChange>
          </w:rPr>
          <w:t xml:space="preserve">The calculations described above have the aim to determine the photometric luminous intensity of a light from the required viewing distances </w:t>
        </w:r>
        <m:oMath>
          <m:d>
            <m:dPr>
              <m:begChr m:val="["/>
              <m:endChr m:val="]"/>
              <m:ctrlPr>
                <w:rPr>
                  <w:rFonts w:ascii="Cambria Math" w:hAnsi="Cambria Math"/>
                  <w:i/>
                  <w:highlight w:val="yellow"/>
                </w:rPr>
              </m:ctrlPr>
            </m:dPr>
            <m:e>
              <m:sSub>
                <m:sSubPr>
                  <m:ctrlPr>
                    <w:rPr>
                      <w:rFonts w:ascii="Cambria Math" w:hAnsi="Cambria Math"/>
                      <w:i/>
                      <w:highlight w:val="yellow"/>
                    </w:rPr>
                  </m:ctrlPr>
                </m:sSubPr>
                <m:e>
                  <m:r>
                    <w:rPr>
                      <w:rFonts w:ascii="Cambria Math" w:hAnsi="Cambria Math"/>
                      <w:highlight w:val="yellow"/>
                      <w:rPrChange w:id="2941" w:author="L-B" w:date="2018-10-18T03:40:00Z">
                        <w:rPr>
                          <w:rFonts w:ascii="Cambria Math" w:hAnsi="Cambria Math"/>
                        </w:rPr>
                      </w:rPrChange>
                    </w:rPr>
                    <m:t>D</m:t>
                  </m:r>
                </m:e>
                <m:sub>
                  <m:r>
                    <w:rPr>
                      <w:rFonts w:ascii="Cambria Math" w:hAnsi="Cambria Math"/>
                      <w:highlight w:val="yellow"/>
                      <w:rPrChange w:id="2942" w:author="L-B" w:date="2018-10-18T03:40:00Z">
                        <w:rPr>
                          <w:rFonts w:ascii="Cambria Math" w:hAnsi="Cambria Math"/>
                        </w:rPr>
                      </w:rPrChange>
                    </w:rPr>
                    <m:t>min</m:t>
                  </m:r>
                </m:sub>
              </m:sSub>
              <m:r>
                <w:rPr>
                  <w:rFonts w:ascii="Cambria Math" w:hAnsi="Cambria Math"/>
                  <w:highlight w:val="yellow"/>
                  <w:rPrChange w:id="2943" w:author="L-B" w:date="2018-10-18T03:40:00Z">
                    <w:rPr>
                      <w:rFonts w:ascii="Cambria Math" w:hAnsi="Cambria Math"/>
                    </w:rPr>
                  </w:rPrChange>
                </w:rPr>
                <m:t>,</m:t>
              </m:r>
              <m:sSub>
                <m:sSubPr>
                  <m:ctrlPr>
                    <w:rPr>
                      <w:rFonts w:ascii="Cambria Math" w:hAnsi="Cambria Math"/>
                      <w:i/>
                      <w:highlight w:val="yellow"/>
                    </w:rPr>
                  </m:ctrlPr>
                </m:sSubPr>
                <m:e>
                  <m:r>
                    <w:rPr>
                      <w:rFonts w:ascii="Cambria Math" w:hAnsi="Cambria Math"/>
                      <w:highlight w:val="yellow"/>
                      <w:rPrChange w:id="2944" w:author="L-B" w:date="2018-10-18T03:40:00Z">
                        <w:rPr>
                          <w:rFonts w:ascii="Cambria Math" w:hAnsi="Cambria Math"/>
                        </w:rPr>
                      </w:rPrChange>
                    </w:rPr>
                    <m:t>D</m:t>
                  </m:r>
                </m:e>
                <m:sub>
                  <m:r>
                    <w:rPr>
                      <w:rFonts w:ascii="Cambria Math" w:hAnsi="Cambria Math"/>
                      <w:highlight w:val="yellow"/>
                      <w:rPrChange w:id="2945" w:author="L-B" w:date="2018-10-18T03:40:00Z">
                        <w:rPr>
                          <w:rFonts w:ascii="Cambria Math" w:hAnsi="Cambria Math"/>
                        </w:rPr>
                      </w:rPrChange>
                    </w:rPr>
                    <m:t>max</m:t>
                  </m:r>
                </m:sub>
              </m:sSub>
            </m:e>
          </m:d>
        </m:oMath>
        <w:r w:rsidRPr="0088310C">
          <w:rPr>
            <w:highlight w:val="yellow"/>
            <w:rPrChange w:id="2946" w:author="L-B" w:date="2018-10-18T03:40:00Z">
              <w:rPr/>
            </w:rPrChange>
          </w:rPr>
          <w:t>. Range calculation is just the opposite way.</w:t>
        </w:r>
      </w:ins>
    </w:p>
    <w:p w14:paraId="3DBF574A" w14:textId="77777777" w:rsidR="004E0A78" w:rsidRPr="0088310C" w:rsidRDefault="004E0A78" w:rsidP="004E0A78">
      <w:pPr>
        <w:pStyle w:val="BodyText"/>
        <w:rPr>
          <w:ins w:id="2947" w:author="ceres PC" w:date="2018-10-17T10:15:00Z"/>
        </w:rPr>
      </w:pPr>
    </w:p>
    <w:p w14:paraId="70847DC8" w14:textId="77777777" w:rsidR="004E0A78" w:rsidRPr="0088310C" w:rsidRDefault="004E0A78" w:rsidP="004E0A78">
      <w:pPr>
        <w:pStyle w:val="BodyText"/>
        <w:rPr>
          <w:ins w:id="2948" w:author="ceres PC" w:date="2018-10-17T10:15:00Z"/>
        </w:rPr>
      </w:pPr>
      <w:ins w:id="2949" w:author="ceres PC" w:date="2018-10-17T10:15:00Z">
        <w:r w:rsidRPr="0088310C">
          <w:rPr>
            <w:noProof/>
            <w:lang w:eastAsia="en-IE"/>
            <w:rPrChange w:id="2950" w:author="L-B" w:date="2018-10-18T03:40:00Z">
              <w:rPr>
                <w:noProof/>
                <w:lang w:val="en-IE" w:eastAsia="en-IE"/>
              </w:rPr>
            </w:rPrChange>
          </w:rPr>
          <mc:AlternateContent>
            <mc:Choice Requires="wpg">
              <w:drawing>
                <wp:inline distT="0" distB="0" distL="0" distR="0" wp14:anchorId="28CBA560" wp14:editId="27941C68">
                  <wp:extent cx="4640400" cy="1288800"/>
                  <wp:effectExtent l="0" t="0" r="27305" b="26035"/>
                  <wp:docPr id="1" name="Gruppieren 1"/>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1" name="Textfeld 31"/>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916D5C" w14:textId="77777777" w:rsidR="00A64966" w:rsidRDefault="00A64966" w:rsidP="004E0A78">
                                <w:pPr>
                                  <w:jc w:val="center"/>
                                  <w:rPr>
                                    <w:lang w:val="de-DE"/>
                                  </w:rPr>
                                </w:pPr>
                                <w:r>
                                  <w:rPr>
                                    <w:lang w:val="de-DE"/>
                                  </w:rPr>
                                  <w:t>viewing distance</w:t>
                                </w:r>
                              </w:p>
                              <w:p w14:paraId="381D65D9" w14:textId="77777777" w:rsidR="00A64966" w:rsidRPr="008E295F" w:rsidRDefault="00A64966" w:rsidP="004E0A78">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feld 49"/>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F0A58A" w14:textId="77777777" w:rsidR="00A64966" w:rsidRDefault="00A64966" w:rsidP="004E0A78">
                                <w:pPr>
                                  <w:jc w:val="center"/>
                                  <w:rPr>
                                    <w:lang w:val="de-DE"/>
                                  </w:rPr>
                                </w:pPr>
                                <w:r>
                                  <w:rPr>
                                    <w:lang w:val="de-DE"/>
                                  </w:rPr>
                                  <w:t>parameters</w:t>
                                </w:r>
                              </w:p>
                              <w:p w14:paraId="180B753A" w14:textId="77777777" w:rsidR="00A64966" w:rsidRPr="008E295F" w:rsidRDefault="00A64966" w:rsidP="004E0A78">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0A9D0099" w14:textId="77777777" w:rsidR="00A64966" w:rsidRDefault="00A64966" w:rsidP="004E0A78">
                                <w:pPr>
                                  <w:jc w:val="center"/>
                                  <w:rPr>
                                    <w:lang w:val="de-DE"/>
                                  </w:rPr>
                                </w:pPr>
                                <w:r>
                                  <w:rPr>
                                    <w:lang w:val="de-DE"/>
                                  </w:rPr>
                                  <w:t>background illumination</w:t>
                                </w:r>
                              </w:p>
                              <w:p w14:paraId="442CAED8" w14:textId="77777777" w:rsidR="00A64966" w:rsidRDefault="00A64966" w:rsidP="004E0A78">
                                <w:pPr>
                                  <w:jc w:val="center"/>
                                  <w:rPr>
                                    <w:lang w:val="de-DE"/>
                                  </w:rPr>
                                </w:pPr>
                                <w:r>
                                  <w:rPr>
                                    <w:lang w:val="de-DE"/>
                                  </w:rPr>
                                  <w:t>rival lights</w:t>
                                </w:r>
                              </w:p>
                              <w:p w14:paraId="013C7654" w14:textId="77777777" w:rsidR="00A64966" w:rsidRPr="008E295F" w:rsidRDefault="00A64966" w:rsidP="004E0A78">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Textfeld 5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16BE34" w14:textId="77777777" w:rsidR="00A64966" w:rsidRDefault="00A64966" w:rsidP="004E0A78">
                                <w:pPr>
                                  <w:jc w:val="center"/>
                                  <w:rPr>
                                    <w:lang w:val="de-DE"/>
                                  </w:rPr>
                                </w:pPr>
                                <w:r>
                                  <w:rPr>
                                    <w:lang w:val="de-DE"/>
                                  </w:rPr>
                                  <w:t>luminous intensity</w:t>
                                </w:r>
                              </w:p>
                              <w:p w14:paraId="128BAC58" w14:textId="77777777" w:rsidR="00A64966" w:rsidRPr="008E295F" w:rsidRDefault="00A64966" w:rsidP="004E0A78">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Gerade Verbindung mit Pfeil 52"/>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6" name="Gerade Verbindung mit Pfeil 66"/>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67" name="Textfeld 67"/>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F9FD48" w14:textId="77777777" w:rsidR="00A64966" w:rsidRPr="008E295F" w:rsidRDefault="00A64966" w:rsidP="004E0A78">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8CBA560" id="Gruppieren 1" o:spid="_x0000_s1058"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">
                  <v:shape id="Textfeld 31" o:spid="_x0000_s1059"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KZwgAAANsAAAAPAAAAZHJzL2Rvd25yZXYueG1sRI9BawIx&#10;FITvhf6H8Aq91awW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BDrpKZwgAAANsAAAAPAAAA&#10;AAAAAAAAAAAAAAcCAABkcnMvZG93bnJldi54bWxQSwUGAAAAAAMAAwC3AAAA9gIAAAAA&#10;" fillcolor="white [3201]" strokeweight=".5pt">
                    <v:textbox>
                      <w:txbxContent>
                        <w:p w14:paraId="7A916D5C" w14:textId="77777777" w:rsidR="00A64966" w:rsidRDefault="00A64966" w:rsidP="004E0A78">
                          <w:pPr>
                            <w:jc w:val="center"/>
                            <w:rPr>
                              <w:lang w:val="de-DE"/>
                            </w:rPr>
                          </w:pPr>
                          <w:r>
                            <w:rPr>
                              <w:lang w:val="de-DE"/>
                            </w:rPr>
                            <w:t>viewing distance</w:t>
                          </w:r>
                        </w:p>
                        <w:p w14:paraId="381D65D9" w14:textId="77777777" w:rsidR="00A64966" w:rsidRPr="008E295F" w:rsidRDefault="00A64966" w:rsidP="004E0A78">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49" o:spid="_x0000_s1060"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u3iwgAAANsAAAAPAAAAZHJzL2Rvd25yZXYueG1sRI9BSwMx&#10;FITvgv8hPMGbzSoi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Dl3u3iwgAAANsAAAAPAAAA&#10;AAAAAAAAAAAAAAcCAABkcnMvZG93bnJldi54bWxQSwUGAAAAAAMAAwC3AAAA9gIAAAAA&#10;" fillcolor="white [3201]" strokeweight=".5pt">
                    <v:textbox>
                      <w:txbxContent>
                        <w:p w14:paraId="51F0A58A" w14:textId="77777777" w:rsidR="00A64966" w:rsidRDefault="00A64966" w:rsidP="004E0A78">
                          <w:pPr>
                            <w:jc w:val="center"/>
                            <w:rPr>
                              <w:lang w:val="de-DE"/>
                            </w:rPr>
                          </w:pPr>
                          <w:r>
                            <w:rPr>
                              <w:lang w:val="de-DE"/>
                            </w:rPr>
                            <w:t>parameters</w:t>
                          </w:r>
                        </w:p>
                        <w:p w14:paraId="180B753A" w14:textId="77777777" w:rsidR="00A64966" w:rsidRPr="008E295F" w:rsidRDefault="00A64966" w:rsidP="004E0A78">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0A9D0099" w14:textId="77777777" w:rsidR="00A64966" w:rsidRDefault="00A64966" w:rsidP="004E0A78">
                          <w:pPr>
                            <w:jc w:val="center"/>
                            <w:rPr>
                              <w:lang w:val="de-DE"/>
                            </w:rPr>
                          </w:pPr>
                          <w:r>
                            <w:rPr>
                              <w:lang w:val="de-DE"/>
                            </w:rPr>
                            <w:t>background illumination</w:t>
                          </w:r>
                        </w:p>
                        <w:p w14:paraId="442CAED8" w14:textId="77777777" w:rsidR="00A64966" w:rsidRDefault="00A64966" w:rsidP="004E0A78">
                          <w:pPr>
                            <w:jc w:val="center"/>
                            <w:rPr>
                              <w:lang w:val="de-DE"/>
                            </w:rPr>
                          </w:pPr>
                          <w:r>
                            <w:rPr>
                              <w:lang w:val="de-DE"/>
                            </w:rPr>
                            <w:t>rival lights</w:t>
                          </w:r>
                        </w:p>
                        <w:p w14:paraId="013C7654" w14:textId="77777777" w:rsidR="00A64966" w:rsidRPr="008E295F" w:rsidRDefault="00A64966" w:rsidP="004E0A78">
                          <w:pPr>
                            <w:jc w:val="center"/>
                            <w:rPr>
                              <w:lang w:val="de-DE"/>
                            </w:rPr>
                          </w:pPr>
                        </w:p>
                      </w:txbxContent>
                    </v:textbox>
                  </v:shape>
                  <v:shape id="Textfeld 51" o:spid="_x0000_s1061"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Xc5wgAAANsAAAAPAAAAZHJzL2Rvd25yZXYueG1sRI9BawIx&#10;FITvhf6H8Aq91axCZV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CecXc5wgAAANsAAAAPAAAA&#10;AAAAAAAAAAAAAAcCAABkcnMvZG93bnJldi54bWxQSwUGAAAAAAMAAwC3AAAA9gIAAAAA&#10;" fillcolor="white [3201]" strokeweight=".5pt">
                    <v:textbox>
                      <w:txbxContent>
                        <w:p w14:paraId="5B16BE34" w14:textId="77777777" w:rsidR="00A64966" w:rsidRDefault="00A64966" w:rsidP="004E0A78">
                          <w:pPr>
                            <w:jc w:val="center"/>
                            <w:rPr>
                              <w:lang w:val="de-DE"/>
                            </w:rPr>
                          </w:pPr>
                          <w:r>
                            <w:rPr>
                              <w:lang w:val="de-DE"/>
                            </w:rPr>
                            <w:t>luminous intensity</w:t>
                          </w:r>
                        </w:p>
                        <w:p w14:paraId="128BAC58" w14:textId="77777777" w:rsidR="00A64966" w:rsidRPr="008E295F" w:rsidRDefault="00A64966" w:rsidP="004E0A78">
                          <w:pPr>
                            <w:jc w:val="center"/>
                            <w:rPr>
                              <w:lang w:val="de-DE"/>
                            </w:rPr>
                          </w:pPr>
                          <w:r>
                            <w:rPr>
                              <w:lang w:val="de-DE"/>
                            </w:rPr>
                            <w:t>in-situ / photometric</w:t>
                          </w:r>
                        </w:p>
                      </w:txbxContent>
                    </v:textbox>
                  </v:shape>
                  <v:shape id="Gerade Verbindung mit Pfeil 52" o:spid="_x0000_s1062"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" strokecolor="black [3213]" strokeweight="1.5pt">
                    <v:stroke endarrow="open"/>
                  </v:shape>
                  <v:shape id="Gerade Verbindung mit Pfeil 66" o:spid="_x0000_s1063"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" strokecolor="windowText" strokeweight="1.5pt">
                    <v:stroke endarrow="open"/>
                  </v:shape>
                  <v:shape id="Textfeld 67" o:spid="_x0000_s1064"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14:paraId="4DF9FD48" w14:textId="77777777" w:rsidR="00A64966" w:rsidRPr="008E295F" w:rsidRDefault="00A64966" w:rsidP="004E0A78">
                          <w:pPr>
                            <w:jc w:val="center"/>
                            <w:rPr>
                              <w:lang w:val="de-DE"/>
                            </w:rPr>
                          </w:pPr>
                          <w:r>
                            <w:rPr>
                              <w:lang w:val="de-DE"/>
                            </w:rPr>
                            <w:t>intensity calculation</w:t>
                          </w:r>
                        </w:p>
                      </w:txbxContent>
                    </v:textbox>
                  </v:shape>
                  <w10:anchorlock/>
                </v:group>
              </w:pict>
            </mc:Fallback>
          </mc:AlternateContent>
        </w:r>
      </w:ins>
    </w:p>
    <w:p w14:paraId="25DA61EF" w14:textId="77777777" w:rsidR="004E0A78" w:rsidRPr="0088310C" w:rsidRDefault="004E0A78" w:rsidP="004E0A78">
      <w:pPr>
        <w:pStyle w:val="Caption"/>
        <w:rPr>
          <w:ins w:id="2951" w:author="ceres PC" w:date="2018-10-17T10:15:00Z"/>
        </w:rPr>
      </w:pPr>
      <w:bookmarkStart w:id="2952" w:name="_Toc527535387"/>
      <w:ins w:id="2953" w:author="ceres PC" w:date="2018-10-17T10:15:00Z">
        <w:r w:rsidRPr="0088310C">
          <w:t xml:space="preserve">Figure </w:t>
        </w:r>
        <w:r w:rsidRPr="0088310C">
          <w:rPr>
            <w:rPrChange w:id="2954" w:author="L-B" w:date="2018-10-18T03:40:00Z">
              <w:rPr/>
            </w:rPrChange>
          </w:rPr>
          <w:fldChar w:fldCharType="begin"/>
        </w:r>
        <w:r w:rsidRPr="0088310C">
          <w:instrText xml:space="preserve"> SEQ Figure \* ARABIC </w:instrText>
        </w:r>
        <w:r w:rsidRPr="0088310C">
          <w:rPr>
            <w:rPrChange w:id="2955" w:author="L-B" w:date="2018-10-18T03:40:00Z">
              <w:rPr/>
            </w:rPrChange>
          </w:rPr>
          <w:fldChar w:fldCharType="separate"/>
        </w:r>
        <w:r w:rsidRPr="0088310C">
          <w:rPr>
            <w:noProof/>
          </w:rPr>
          <w:t>11</w:t>
        </w:r>
        <w:r w:rsidRPr="0088310C">
          <w:rPr>
            <w:rPrChange w:id="2956" w:author="L-B" w:date="2018-10-18T03:40:00Z">
              <w:rPr/>
            </w:rPrChange>
          </w:rPr>
          <w:fldChar w:fldCharType="end"/>
        </w:r>
        <w:r w:rsidRPr="0088310C">
          <w:t xml:space="preserve"> Intensity calculation</w:t>
        </w:r>
        <w:bookmarkEnd w:id="2952"/>
      </w:ins>
    </w:p>
    <w:p w14:paraId="45EBE677" w14:textId="77777777" w:rsidR="004E0A78" w:rsidRPr="0088310C" w:rsidRDefault="004E0A78" w:rsidP="004E0A78">
      <w:pPr>
        <w:pStyle w:val="BodyText"/>
        <w:rPr>
          <w:ins w:id="2957" w:author="ceres PC" w:date="2018-10-17T10:15:00Z"/>
        </w:rPr>
      </w:pPr>
    </w:p>
    <w:p w14:paraId="05F53881" w14:textId="77777777" w:rsidR="004E0A78" w:rsidRPr="0088310C" w:rsidRDefault="004E0A78" w:rsidP="004E0A78">
      <w:pPr>
        <w:pStyle w:val="BodyText"/>
        <w:rPr>
          <w:ins w:id="2958" w:author="ceres PC" w:date="2018-10-17T10:15:00Z"/>
        </w:rPr>
      </w:pPr>
      <w:ins w:id="2959" w:author="ceres PC" w:date="2018-10-17T10:15:00Z">
        <w:r w:rsidRPr="0088310C">
          <w:rPr>
            <w:noProof/>
            <w:lang w:eastAsia="en-IE"/>
            <w:rPrChange w:id="2960" w:author="L-B" w:date="2018-10-18T03:40:00Z">
              <w:rPr>
                <w:noProof/>
                <w:lang w:val="en-IE" w:eastAsia="en-IE"/>
              </w:rPr>
            </w:rPrChange>
          </w:rPr>
          <mc:AlternateContent>
            <mc:Choice Requires="wpg">
              <w:drawing>
                <wp:inline distT="0" distB="0" distL="0" distR="0" wp14:anchorId="78129506" wp14:editId="7BEBFFD0">
                  <wp:extent cx="4640400" cy="1144800"/>
                  <wp:effectExtent l="0" t="0" r="27305" b="17780"/>
                  <wp:docPr id="68" name="Gruppieren 6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69" name="Textfeld 69"/>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142CE8" w14:textId="77777777" w:rsidR="00A64966" w:rsidRDefault="00A64966" w:rsidP="004E0A78">
                                <w:pPr>
                                  <w:jc w:val="center"/>
                                  <w:rPr>
                                    <w:lang w:val="de-DE"/>
                                  </w:rPr>
                                </w:pPr>
                                <w:r>
                                  <w:rPr>
                                    <w:lang w:val="de-DE"/>
                                  </w:rPr>
                                  <w:t>measured luminous</w:t>
                                </w:r>
                              </w:p>
                              <w:p w14:paraId="380B624D" w14:textId="77777777" w:rsidR="00A64966" w:rsidRPr="008E295F" w:rsidRDefault="00A64966" w:rsidP="004E0A78">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feld 70"/>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F060AD" w14:textId="77777777" w:rsidR="00A64966" w:rsidRDefault="00A64966" w:rsidP="004E0A78">
                                <w:pPr>
                                  <w:jc w:val="center"/>
                                  <w:rPr>
                                    <w:lang w:val="de-DE"/>
                                  </w:rPr>
                                </w:pPr>
                                <w:r>
                                  <w:rPr>
                                    <w:lang w:val="de-DE"/>
                                  </w:rPr>
                                  <w:t>Parameters</w:t>
                                </w:r>
                              </w:p>
                              <w:p w14:paraId="64B98771" w14:textId="77777777" w:rsidR="00A64966" w:rsidRPr="00EC3976" w:rsidRDefault="00A64966" w:rsidP="004E0A78">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3C8DD58A" w14:textId="77777777" w:rsidR="00A64966" w:rsidRPr="008E295F" w:rsidRDefault="00A64966" w:rsidP="004E0A78">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feld 7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C8587D" w14:textId="77777777" w:rsidR="00A64966" w:rsidRDefault="00A64966" w:rsidP="004E0A78">
                                <w:pPr>
                                  <w:jc w:val="center"/>
                                  <w:rPr>
                                    <w:lang w:val="de-DE"/>
                                  </w:rPr>
                                </w:pPr>
                                <w:r>
                                  <w:rPr>
                                    <w:lang w:val="de-DE"/>
                                  </w:rPr>
                                  <w:t>parametric range</w:t>
                                </w:r>
                              </w:p>
                              <w:p w14:paraId="6FF76383" w14:textId="77777777" w:rsidR="00A64966" w:rsidRPr="008E295F" w:rsidRDefault="00A64966" w:rsidP="004E0A78">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Gerade Verbindung mit Pfeil 72"/>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3" name="Gerade Verbindung mit Pfeil 73"/>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74" name="Textfeld 74"/>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064F1A" w14:textId="77777777" w:rsidR="00A64966" w:rsidRPr="008E295F" w:rsidRDefault="00A64966" w:rsidP="004E0A78">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8129506" id="Gruppieren 68" o:spid="_x0000_s1065"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">
                  <v:shape id="Textfeld 69" o:spid="_x0000_s1066"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" fillcolor="white [3201]" strokeweight=".5pt">
                    <v:textbox>
                      <w:txbxContent>
                        <w:p w14:paraId="03142CE8" w14:textId="77777777" w:rsidR="00A64966" w:rsidRDefault="00A64966" w:rsidP="004E0A78">
                          <w:pPr>
                            <w:jc w:val="center"/>
                            <w:rPr>
                              <w:lang w:val="de-DE"/>
                            </w:rPr>
                          </w:pPr>
                          <w:r>
                            <w:rPr>
                              <w:lang w:val="de-DE"/>
                            </w:rPr>
                            <w:t>measured luminous</w:t>
                          </w:r>
                        </w:p>
                        <w:p w14:paraId="380B624D" w14:textId="77777777" w:rsidR="00A64966" w:rsidRPr="008E295F" w:rsidRDefault="00A64966" w:rsidP="004E0A78">
                          <w:pPr>
                            <w:jc w:val="center"/>
                            <w:rPr>
                              <w:lang w:val="de-DE"/>
                            </w:rPr>
                          </w:pPr>
                          <w:r>
                            <w:rPr>
                              <w:lang w:val="de-DE"/>
                            </w:rPr>
                            <w:t>intensity</w:t>
                          </w:r>
                        </w:p>
                      </w:txbxContent>
                    </v:textbox>
                  </v:shape>
                  <v:shape id="Textfeld 70" o:spid="_x0000_s1067"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" fillcolor="white [3201]" strokeweight=".5pt">
                    <v:textbox>
                      <w:txbxContent>
                        <w:p w14:paraId="14F060AD" w14:textId="77777777" w:rsidR="00A64966" w:rsidRDefault="00A64966" w:rsidP="004E0A78">
                          <w:pPr>
                            <w:jc w:val="center"/>
                            <w:rPr>
                              <w:lang w:val="de-DE"/>
                            </w:rPr>
                          </w:pPr>
                          <w:r>
                            <w:rPr>
                              <w:lang w:val="de-DE"/>
                            </w:rPr>
                            <w:t>Parameters</w:t>
                          </w:r>
                        </w:p>
                        <w:p w14:paraId="64B98771" w14:textId="77777777" w:rsidR="00A64966" w:rsidRPr="00EC3976" w:rsidRDefault="00A64966" w:rsidP="004E0A78">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3C8DD58A" w14:textId="77777777" w:rsidR="00A64966" w:rsidRPr="008E295F" w:rsidRDefault="00A64966" w:rsidP="004E0A78">
                          <w:pPr>
                            <w:jc w:val="center"/>
                            <w:rPr>
                              <w:lang w:val="de-DE"/>
                            </w:rPr>
                          </w:pPr>
                          <w:r>
                            <w:rPr>
                              <w:lang w:val="de-DE"/>
                            </w:rPr>
                            <w:t>Flash profile</w:t>
                          </w:r>
                        </w:p>
                      </w:txbxContent>
                    </v:textbox>
                  </v:shape>
                  <v:shape id="Textfeld 71" o:spid="_x0000_s1068"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" fillcolor="white [3201]" strokeweight=".5pt">
                    <v:textbox>
                      <w:txbxContent>
                        <w:p w14:paraId="1BC8587D" w14:textId="77777777" w:rsidR="00A64966" w:rsidRDefault="00A64966" w:rsidP="004E0A78">
                          <w:pPr>
                            <w:jc w:val="center"/>
                            <w:rPr>
                              <w:lang w:val="de-DE"/>
                            </w:rPr>
                          </w:pPr>
                          <w:r>
                            <w:rPr>
                              <w:lang w:val="de-DE"/>
                            </w:rPr>
                            <w:t>parametric range</w:t>
                          </w:r>
                        </w:p>
                        <w:p w14:paraId="6FF76383" w14:textId="77777777" w:rsidR="00A64966" w:rsidRPr="008E295F" w:rsidRDefault="00A64966" w:rsidP="004E0A78">
                          <w:pPr>
                            <w:jc w:val="center"/>
                            <w:rPr>
                              <w:lang w:val="de-DE"/>
                            </w:rPr>
                          </w:pPr>
                          <w:r>
                            <w:rPr>
                              <w:lang w:val="de-DE"/>
                            </w:rPr>
                            <w:t>nominal range</w:t>
                          </w:r>
                        </w:p>
                      </w:txbxContent>
                    </v:textbox>
                  </v:shape>
                  <v:shape id="Gerade Verbindung mit Pfeil 72" o:spid="_x0000_s1069"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" strokecolor="black [3213]" strokeweight="1.5pt">
                    <v:stroke endarrow="open"/>
                  </v:shape>
                  <v:shape id="Gerade Verbindung mit Pfeil 73" o:spid="_x0000_s1070"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" strokecolor="windowText" strokeweight="1.5pt">
                    <v:stroke endarrow="open"/>
                  </v:shape>
                  <v:shape id="Textfeld 74" o:spid="_x0000_s1071"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ksxQAAANsAAAAPAAAAZHJzL2Rvd25yZXYueG1sRI9Pi8Iw&#10;FMTvC36H8ARva6qs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B28/ksxQAAANsAAAAP&#10;AAAAAAAAAAAAAAAAAAcCAABkcnMvZG93bnJldi54bWxQSwUGAAAAAAMAAwC3AAAA+QIAAAAA&#10;" filled="f" stroked="f" strokeweight=".5pt">
                    <v:textbox>
                      <w:txbxContent>
                        <w:p w14:paraId="36064F1A" w14:textId="77777777" w:rsidR="00A64966" w:rsidRPr="008E295F" w:rsidRDefault="00A64966" w:rsidP="004E0A78">
                          <w:pPr>
                            <w:jc w:val="center"/>
                            <w:rPr>
                              <w:lang w:val="de-DE"/>
                            </w:rPr>
                          </w:pPr>
                        </w:p>
                      </w:txbxContent>
                    </v:textbox>
                  </v:shape>
                  <w10:anchorlock/>
                </v:group>
              </w:pict>
            </mc:Fallback>
          </mc:AlternateContent>
        </w:r>
      </w:ins>
    </w:p>
    <w:p w14:paraId="2B85551A" w14:textId="77777777" w:rsidR="004E0A78" w:rsidRPr="0088310C" w:rsidRDefault="004E0A78" w:rsidP="004E0A78">
      <w:pPr>
        <w:pStyle w:val="Caption"/>
        <w:rPr>
          <w:ins w:id="2961" w:author="ceres PC" w:date="2018-10-17T10:15:00Z"/>
        </w:rPr>
      </w:pPr>
      <w:bookmarkStart w:id="2962" w:name="_Toc527535388"/>
      <w:ins w:id="2963" w:author="ceres PC" w:date="2018-10-17T10:15:00Z">
        <w:r w:rsidRPr="0088310C">
          <w:t xml:space="preserve">Figure </w:t>
        </w:r>
        <w:r w:rsidRPr="0088310C">
          <w:rPr>
            <w:rPrChange w:id="2964" w:author="L-B" w:date="2018-10-18T03:40:00Z">
              <w:rPr/>
            </w:rPrChange>
          </w:rPr>
          <w:fldChar w:fldCharType="begin"/>
        </w:r>
        <w:r w:rsidRPr="0088310C">
          <w:instrText xml:space="preserve"> SEQ Figure \* ARABIC </w:instrText>
        </w:r>
        <w:r w:rsidRPr="0088310C">
          <w:rPr>
            <w:rPrChange w:id="2965" w:author="L-B" w:date="2018-10-18T03:40:00Z">
              <w:rPr/>
            </w:rPrChange>
          </w:rPr>
          <w:fldChar w:fldCharType="separate"/>
        </w:r>
        <w:r w:rsidRPr="0088310C">
          <w:rPr>
            <w:noProof/>
          </w:rPr>
          <w:t>12</w:t>
        </w:r>
        <w:r w:rsidRPr="0088310C">
          <w:rPr>
            <w:rPrChange w:id="2966" w:author="L-B" w:date="2018-10-18T03:40:00Z">
              <w:rPr/>
            </w:rPrChange>
          </w:rPr>
          <w:fldChar w:fldCharType="end"/>
        </w:r>
        <w:r w:rsidRPr="0088310C">
          <w:t xml:space="preserve"> Range calculation</w:t>
        </w:r>
        <w:bookmarkEnd w:id="2962"/>
      </w:ins>
    </w:p>
    <w:p w14:paraId="351E8EAD" w14:textId="77777777" w:rsidR="004E0A78" w:rsidRPr="0088310C" w:rsidRDefault="004E0A78" w:rsidP="004E0A78">
      <w:pPr>
        <w:pStyle w:val="BodyText"/>
        <w:rPr>
          <w:ins w:id="2967" w:author="ceres PC" w:date="2018-10-17T10:15:00Z"/>
        </w:rPr>
      </w:pPr>
    </w:p>
    <w:p w14:paraId="70546095" w14:textId="77777777" w:rsidR="004E0A78" w:rsidRPr="0088310C" w:rsidRDefault="004E0A78" w:rsidP="004E0A78">
      <w:pPr>
        <w:pStyle w:val="BodyText"/>
        <w:rPr>
          <w:ins w:id="2968" w:author="ceres PC" w:date="2018-10-17T10:15:00Z"/>
        </w:rPr>
      </w:pPr>
      <w:ins w:id="2969" w:author="ceres PC" w:date="2018-10-17T10:15:00Z">
        <w:r w:rsidRPr="0088310C">
          <w:t>There are two purposes for a range calculation.</w:t>
        </w:r>
      </w:ins>
    </w:p>
    <w:p w14:paraId="700A16E2" w14:textId="77777777" w:rsidR="004E0A78" w:rsidRPr="0088310C" w:rsidRDefault="004E0A78" w:rsidP="004E0A78">
      <w:pPr>
        <w:pStyle w:val="Bullet1"/>
        <w:rPr>
          <w:ins w:id="2970" w:author="ceres PC" w:date="2018-10-17T10:15:00Z"/>
          <w:lang w:val="en-GB"/>
          <w:rPrChange w:id="2971" w:author="L-B" w:date="2018-10-18T03:40:00Z">
            <w:rPr>
              <w:ins w:id="2972" w:author="ceres PC" w:date="2018-10-17T10:15:00Z"/>
            </w:rPr>
          </w:rPrChange>
        </w:rPr>
      </w:pPr>
      <w:ins w:id="2973" w:author="ceres PC" w:date="2018-10-17T10:15:00Z">
        <w:r w:rsidRPr="0088310C">
          <w:rPr>
            <w:lang w:val="en-GB"/>
            <w:rPrChange w:id="2974" w:author="L-B" w:date="2018-10-18T03:40:00Z">
              <w:rPr/>
            </w:rPrChange>
          </w:rPr>
          <w:t>Calculation of the nominal range for the list of lights and the nautical charts,</w:t>
        </w:r>
      </w:ins>
    </w:p>
    <w:p w14:paraId="4E1CC586" w14:textId="77777777" w:rsidR="004E0A78" w:rsidRPr="0088310C" w:rsidRDefault="004E0A78" w:rsidP="004E0A78">
      <w:pPr>
        <w:pStyle w:val="Bullet1"/>
        <w:rPr>
          <w:ins w:id="2975" w:author="ceres PC" w:date="2018-10-17T10:15:00Z"/>
          <w:lang w:val="en-GB"/>
          <w:rPrChange w:id="2976" w:author="L-B" w:date="2018-10-18T03:40:00Z">
            <w:rPr>
              <w:ins w:id="2977" w:author="ceres PC" w:date="2018-10-17T10:15:00Z"/>
            </w:rPr>
          </w:rPrChange>
        </w:rPr>
      </w:pPr>
      <w:ins w:id="2978" w:author="ceres PC" w:date="2018-10-17T10:15:00Z">
        <w:r w:rsidRPr="0088310C">
          <w:rPr>
            <w:lang w:val="en-GB"/>
            <w:rPrChange w:id="2979" w:author="L-B" w:date="2018-10-18T03:40:00Z">
              <w:rPr/>
            </w:rPrChange>
          </w:rPr>
          <w:t xml:space="preserve">Calculation of a parametric luminous range depending on meteorological </w:t>
        </w:r>
        <w:proofErr w:type="spellStart"/>
        <w:r w:rsidRPr="0088310C">
          <w:rPr>
            <w:lang w:val="en-GB"/>
            <w:rPrChange w:id="2980" w:author="L-B" w:date="2018-10-18T03:40:00Z">
              <w:rPr/>
            </w:rPrChange>
          </w:rPr>
          <w:t>visibilty</w:t>
        </w:r>
        <w:proofErr w:type="spellEnd"/>
        <w:r w:rsidRPr="0088310C">
          <w:rPr>
            <w:lang w:val="en-GB"/>
            <w:rPrChange w:id="2981" w:author="L-B" w:date="2018-10-18T03:40:00Z">
              <w:rPr/>
            </w:rPrChange>
          </w:rPr>
          <w:t xml:space="preserve"> and background illumination.</w:t>
        </w:r>
      </w:ins>
    </w:p>
    <w:p w14:paraId="40D29566" w14:textId="77777777" w:rsidR="004E0A78" w:rsidRPr="0088310C" w:rsidRDefault="004E0A78" w:rsidP="004E0A78">
      <w:pPr>
        <w:pStyle w:val="Bullet1"/>
        <w:numPr>
          <w:ilvl w:val="0"/>
          <w:numId w:val="0"/>
        </w:numPr>
        <w:rPr>
          <w:ins w:id="2982" w:author="ceres PC" w:date="2018-10-17T10:15:00Z"/>
          <w:rFonts w:eastAsiaTheme="minorEastAsia"/>
          <w:lang w:val="en-GB"/>
          <w:rPrChange w:id="2983" w:author="L-B" w:date="2018-10-18T03:40:00Z">
            <w:rPr>
              <w:ins w:id="2984" w:author="ceres PC" w:date="2018-10-17T10:15:00Z"/>
              <w:rFonts w:eastAsiaTheme="minorEastAsia"/>
            </w:rPr>
          </w:rPrChange>
        </w:rPr>
      </w:pPr>
      <w:ins w:id="2985" w:author="ceres PC" w:date="2018-10-17T10:15:00Z">
        <w:r w:rsidRPr="0088310C">
          <w:rPr>
            <w:lang w:val="en-GB"/>
            <w:rPrChange w:id="2986" w:author="L-B" w:date="2018-10-18T03:40:00Z">
              <w:rPr/>
            </w:rPrChange>
          </w:rPr>
          <w:t xml:space="preserve">The initial value for all range calculation is the measured or calculated effective luminous intensity of the existing lantern. The service condition factor is considered in any case, so all calculations are based on </w:t>
        </w:r>
        <m:oMath>
          <m:sSub>
            <m:sSubPr>
              <m:ctrlPr>
                <w:rPr>
                  <w:rFonts w:ascii="Cambria Math" w:hAnsi="Cambria Math"/>
                  <w:i/>
                  <w:lang w:val="en-GB"/>
                </w:rPr>
              </m:ctrlPr>
            </m:sSubPr>
            <m:e>
              <m:r>
                <w:rPr>
                  <w:rFonts w:ascii="Cambria Math" w:hAnsi="Cambria Math"/>
                  <w:lang w:val="en-GB"/>
                  <w:rPrChange w:id="2987" w:author="L-B" w:date="2018-10-18T03:40:00Z">
                    <w:rPr>
                      <w:rFonts w:ascii="Cambria Math" w:hAnsi="Cambria Math"/>
                    </w:rPr>
                  </w:rPrChange>
                </w:rPr>
                <m:t>I</m:t>
              </m:r>
            </m:e>
            <m:sub>
              <m:r>
                <w:rPr>
                  <w:rFonts w:ascii="Cambria Math" w:hAnsi="Cambria Math"/>
                  <w:lang w:val="en-GB"/>
                  <w:rPrChange w:id="2988" w:author="L-B" w:date="2018-10-18T03:40:00Z">
                    <w:rPr>
                      <w:rFonts w:ascii="Cambria Math" w:hAnsi="Cambria Math"/>
                    </w:rPr>
                  </w:rPrChange>
                </w:rPr>
                <m:t>ins,lantern</m:t>
              </m:r>
            </m:sub>
          </m:sSub>
        </m:oMath>
        <w:r w:rsidRPr="0088310C">
          <w:rPr>
            <w:rFonts w:eastAsiaTheme="minorEastAsia"/>
            <w:lang w:val="en-GB"/>
            <w:rPrChange w:id="2989" w:author="L-B" w:date="2018-10-18T03:40:00Z">
              <w:rPr>
                <w:rFonts w:eastAsiaTheme="minorEastAsia"/>
              </w:rPr>
            </w:rPrChange>
          </w:rPr>
          <w:t>.</w:t>
        </w:r>
      </w:ins>
    </w:p>
    <w:p w14:paraId="69BA3D39" w14:textId="77777777" w:rsidR="004E0A78" w:rsidRPr="0088310C" w:rsidRDefault="004E0A78" w:rsidP="004E0A78">
      <w:pPr>
        <w:pStyle w:val="Bullet1"/>
        <w:numPr>
          <w:ilvl w:val="0"/>
          <w:numId w:val="0"/>
        </w:numPr>
        <w:rPr>
          <w:ins w:id="2990" w:author="ceres PC" w:date="2018-10-17T10:15:00Z"/>
          <w:rFonts w:eastAsiaTheme="minorEastAsia"/>
          <w:lang w:val="en-GB"/>
          <w:rPrChange w:id="2991" w:author="L-B" w:date="2018-10-18T03:40:00Z">
            <w:rPr>
              <w:ins w:id="2992" w:author="ceres PC" w:date="2018-10-17T10:15:00Z"/>
              <w:rFonts w:eastAsiaTheme="minorEastAsia"/>
            </w:rPr>
          </w:rPrChange>
        </w:rPr>
      </w:pPr>
    </w:p>
    <w:p w14:paraId="7FFF82FD" w14:textId="77777777" w:rsidR="004E0A78" w:rsidRPr="0088310C" w:rsidRDefault="004E0A78">
      <w:pPr>
        <w:rPr>
          <w:rPrChange w:id="2993" w:author="L-B" w:date="2018-10-18T03:40:00Z">
            <w:rPr/>
          </w:rPrChange>
        </w:rPr>
        <w:pPrChange w:id="2994" w:author="ceres PC" w:date="2018-10-17T10:15:00Z">
          <w:pPr>
            <w:pStyle w:val="Caption"/>
          </w:pPr>
        </w:pPrChange>
      </w:pPr>
    </w:p>
    <w:p w14:paraId="7475F35D" w14:textId="77777777" w:rsidR="002169A0" w:rsidRPr="0088310C" w:rsidRDefault="002169A0" w:rsidP="002169A0"/>
    <w:p w14:paraId="6C06199D" w14:textId="487B549D" w:rsidR="002169A0" w:rsidRPr="0088310C" w:rsidRDefault="003632EF">
      <w:pPr>
        <w:pStyle w:val="Heading1"/>
        <w:rPr>
          <w:rPrChange w:id="2995" w:author="L-B" w:date="2018-10-18T03:40:00Z">
            <w:rPr/>
          </w:rPrChange>
        </w:rPr>
        <w:pPrChange w:id="2996" w:author="ceres PC" w:date="2018-10-17T10:16:00Z">
          <w:pPr>
            <w:pStyle w:val="Heading2"/>
          </w:pPr>
        </w:pPrChange>
      </w:pPr>
      <w:bookmarkStart w:id="2997" w:name="_Toc527537046"/>
      <w:r w:rsidRPr="0088310C">
        <w:rPr>
          <w:rPrChange w:id="2998" w:author="L-B" w:date="2018-10-18T03:40:00Z">
            <w:rPr/>
          </w:rPrChange>
        </w:rPr>
        <w:t>Luminous intensity calculations</w:t>
      </w:r>
      <w:bookmarkEnd w:id="2997"/>
    </w:p>
    <w:p w14:paraId="6352084E" w14:textId="77777777" w:rsidR="00B478D9" w:rsidRPr="0088310C" w:rsidRDefault="00B478D9" w:rsidP="00B478D9">
      <w:pPr>
        <w:pStyle w:val="Heading2separationline"/>
      </w:pPr>
    </w:p>
    <w:p w14:paraId="6062FB32" w14:textId="377765CB" w:rsidR="003632EF" w:rsidRPr="0088310C" w:rsidDel="004E66C4" w:rsidRDefault="003632EF" w:rsidP="00863825">
      <w:pPr>
        <w:pStyle w:val="BodyText"/>
        <w:rPr>
          <w:del w:id="2999" w:author="L-B" w:date="2018-10-18T05:57:00Z"/>
        </w:rPr>
      </w:pPr>
      <w:del w:id="3000" w:author="L-B" w:date="2018-10-18T05:57:00Z">
        <w:r w:rsidRPr="0088310C" w:rsidDel="004E66C4">
          <w:rPr>
            <w:highlight w:val="yellow"/>
            <w:rPrChange w:id="3001" w:author="L-B" w:date="2018-10-18T03:40:00Z">
              <w:rPr/>
            </w:rPrChange>
          </w:rPr>
          <w:delText xml:space="preserve">Rearranging </w:delText>
        </w:r>
        <w:r w:rsidR="0048257A" w:rsidRPr="0088310C" w:rsidDel="004E66C4">
          <w:rPr>
            <w:highlight w:val="yellow"/>
            <w:rPrChange w:id="3002" w:author="L-B" w:date="2018-10-18T03:40:00Z">
              <w:rPr/>
            </w:rPrChange>
          </w:rPr>
          <w:fldChar w:fldCharType="begin"/>
        </w:r>
        <w:r w:rsidR="0048257A" w:rsidRPr="0088310C" w:rsidDel="004E66C4">
          <w:rPr>
            <w:highlight w:val="yellow"/>
            <w:rPrChange w:id="3003" w:author="L-B" w:date="2018-10-18T03:40:00Z">
              <w:rPr/>
            </w:rPrChange>
          </w:rPr>
          <w:delInstrText xml:space="preserve"> REF _Ref460564169 \h </w:delInstrText>
        </w:r>
        <w:r w:rsidR="002721E4" w:rsidRPr="0088310C" w:rsidDel="004E66C4">
          <w:rPr>
            <w:highlight w:val="yellow"/>
          </w:rPr>
          <w:delInstrText xml:space="preserve"> \* MERGEFORMAT </w:delInstrText>
        </w:r>
        <w:r w:rsidR="0048257A" w:rsidRPr="0088310C" w:rsidDel="004E66C4">
          <w:rPr>
            <w:highlight w:val="yellow"/>
            <w:rPrChange w:id="3004" w:author="L-B" w:date="2018-10-18T03:40:00Z">
              <w:rPr>
                <w:highlight w:val="yellow"/>
              </w:rPr>
            </w:rPrChange>
          </w:rPr>
        </w:r>
        <w:r w:rsidR="0048257A" w:rsidRPr="0088310C" w:rsidDel="004E66C4">
          <w:rPr>
            <w:highlight w:val="yellow"/>
            <w:rPrChange w:id="3005" w:author="L-B" w:date="2018-10-18T03:40:00Z">
              <w:rPr/>
            </w:rPrChange>
          </w:rPr>
          <w:fldChar w:fldCharType="separate"/>
        </w:r>
        <w:r w:rsidR="000D7C70" w:rsidRPr="0088310C" w:rsidDel="004E66C4">
          <w:rPr>
            <w:highlight w:val="yellow"/>
            <w:rPrChange w:id="3006" w:author="L-B" w:date="2018-10-18T03:40:00Z">
              <w:rPr/>
            </w:rPrChange>
          </w:rPr>
          <w:delText xml:space="preserve">Equation </w:delText>
        </w:r>
        <w:r w:rsidR="000D7C70" w:rsidRPr="0088310C" w:rsidDel="004E66C4">
          <w:rPr>
            <w:noProof/>
            <w:highlight w:val="yellow"/>
            <w:rPrChange w:id="3007" w:author="L-B" w:date="2018-10-18T03:40:00Z">
              <w:rPr>
                <w:noProof/>
              </w:rPr>
            </w:rPrChange>
          </w:rPr>
          <w:delText>1</w:delText>
        </w:r>
        <w:r w:rsidR="0048257A" w:rsidRPr="0088310C" w:rsidDel="004E66C4">
          <w:rPr>
            <w:highlight w:val="yellow"/>
            <w:rPrChange w:id="3008" w:author="L-B" w:date="2018-10-18T03:40:00Z">
              <w:rPr/>
            </w:rPrChange>
          </w:rPr>
          <w:fldChar w:fldCharType="end"/>
        </w:r>
        <w:r w:rsidRPr="0088310C" w:rsidDel="004E66C4">
          <w:rPr>
            <w:highlight w:val="yellow"/>
            <w:rPrChange w:id="3009" w:author="L-B" w:date="2018-10-18T03:40:00Z">
              <w:rPr/>
            </w:rPrChange>
          </w:rPr>
          <w:delText xml:space="preserve"> gives an equation to calculate the luminous intensity of a marine signal light.</w:delText>
        </w:r>
      </w:del>
    </w:p>
    <w:p w14:paraId="504B8E92" w14:textId="4ADDA7BC" w:rsidR="003632EF" w:rsidRPr="0088310C" w:rsidDel="004E66C4" w:rsidRDefault="003632EF" w:rsidP="003632EF">
      <w:pPr>
        <w:pStyle w:val="Caption"/>
        <w:rPr>
          <w:del w:id="3010" w:author="L-B" w:date="2018-10-18T05:57:00Z"/>
        </w:rPr>
      </w:pPr>
      <w:bookmarkStart w:id="3011" w:name="_Ref459789642"/>
      <w:bookmarkStart w:id="3012" w:name="_Toc527532294"/>
      <w:del w:id="3013" w:author="L-B" w:date="2018-10-18T05:57:00Z">
        <w:r w:rsidRPr="0088310C" w:rsidDel="004E66C4">
          <w:delText xml:space="preserve">Equation </w:delText>
        </w:r>
        <w:r w:rsidRPr="0088310C" w:rsidDel="004E66C4">
          <w:rPr>
            <w:rPrChange w:id="3014" w:author="L-B" w:date="2018-10-18T03:40:00Z">
              <w:rPr/>
            </w:rPrChange>
          </w:rPr>
          <w:fldChar w:fldCharType="begin"/>
        </w:r>
        <w:r w:rsidRPr="0088310C" w:rsidDel="004E66C4">
          <w:delInstrText xml:space="preserve"> SEQ Equation \* ARABIC </w:delInstrText>
        </w:r>
        <w:r w:rsidRPr="0088310C" w:rsidDel="004E66C4">
          <w:rPr>
            <w:rPrChange w:id="3015" w:author="L-B" w:date="2018-10-18T03:40:00Z">
              <w:rPr/>
            </w:rPrChange>
          </w:rPr>
          <w:fldChar w:fldCharType="separate"/>
        </w:r>
        <w:r w:rsidR="000D7C70" w:rsidRPr="0088310C" w:rsidDel="004E66C4">
          <w:rPr>
            <w:noProof/>
          </w:rPr>
          <w:delText>2</w:delText>
        </w:r>
        <w:r w:rsidRPr="0088310C" w:rsidDel="004E66C4">
          <w:rPr>
            <w:rPrChange w:id="3016" w:author="L-B" w:date="2018-10-18T03:40:00Z">
              <w:rPr/>
            </w:rPrChange>
          </w:rPr>
          <w:fldChar w:fldCharType="end"/>
        </w:r>
        <w:r w:rsidRPr="0088310C" w:rsidDel="004E66C4">
          <w:delText xml:space="preserve"> Luminous intensity calculation</w:delText>
        </w:r>
        <w:bookmarkEnd w:id="3011"/>
        <w:bookmarkEnd w:id="3012"/>
      </w:del>
    </w:p>
    <w:p w14:paraId="7DA955F8" w14:textId="73606E81" w:rsidR="003632EF" w:rsidRPr="0088310C" w:rsidDel="004E66C4" w:rsidRDefault="003632EF" w:rsidP="003632EF">
      <w:pPr>
        <w:pStyle w:val="BodyText"/>
        <w:rPr>
          <w:del w:id="3017" w:author="L-B" w:date="2018-10-18T05:57:00Z"/>
          <w:rFonts w:eastAsiaTheme="minorEastAsia"/>
        </w:rPr>
      </w:pPr>
      <m:oMathPara>
        <m:oMathParaPr>
          <m:jc m:val="center"/>
        </m:oMathParaPr>
        <m:oMath>
          <m:r>
            <w:del w:id="3018" w:author="L-B" w:date="2018-10-18T05:57:00Z">
              <w:rPr>
                <w:rFonts w:ascii="Cambria Math" w:hAnsi="Cambria Math"/>
                <w:rPrChange w:id="3019" w:author="L-B" w:date="2018-10-18T03:40:00Z">
                  <w:rPr>
                    <w:rFonts w:ascii="Cambria Math" w:hAnsi="Cambria Math"/>
                  </w:rPr>
                </w:rPrChange>
              </w:rPr>
              <m:t>I=</m:t>
            </w:del>
          </m:r>
          <m:sSup>
            <m:sSupPr>
              <m:ctrlPr>
                <w:del w:id="3020" w:author="L-B" w:date="2018-10-18T05:57:00Z">
                  <w:rPr>
                    <w:rFonts w:ascii="Cambria Math" w:hAnsi="Cambria Math"/>
                    <w:i/>
                  </w:rPr>
                </w:del>
              </m:ctrlPr>
            </m:sSupPr>
            <m:e>
              <m:r>
                <w:del w:id="3021" w:author="L-B" w:date="2018-10-18T05:57:00Z">
                  <w:rPr>
                    <w:rFonts w:ascii="Cambria Math" w:hAnsi="Cambria Math"/>
                    <w:rPrChange w:id="3022" w:author="L-B" w:date="2018-10-18T03:40:00Z">
                      <w:rPr>
                        <w:rFonts w:ascii="Cambria Math" w:hAnsi="Cambria Math"/>
                      </w:rPr>
                    </w:rPrChange>
                  </w:rPr>
                  <m:t>d</m:t>
                </w:del>
              </m:r>
            </m:e>
            <m:sup>
              <m:r>
                <w:del w:id="3023" w:author="L-B" w:date="2018-10-18T05:57:00Z">
                  <w:rPr>
                    <w:rFonts w:ascii="Cambria Math" w:hAnsi="Cambria Math"/>
                    <w:rPrChange w:id="3024" w:author="L-B" w:date="2018-10-18T03:40:00Z">
                      <w:rPr>
                        <w:rFonts w:ascii="Cambria Math" w:hAnsi="Cambria Math"/>
                      </w:rPr>
                    </w:rPrChange>
                  </w:rPr>
                  <m:t>2</m:t>
                </w:del>
              </m:r>
            </m:sup>
          </m:sSup>
          <m:r>
            <w:del w:id="3025" w:author="L-B" w:date="2018-10-18T05:57:00Z">
              <w:rPr>
                <w:rFonts w:ascii="Cambria Math" w:hAnsi="Cambria Math"/>
                <w:rPrChange w:id="3026" w:author="L-B" w:date="2018-10-18T03:40:00Z">
                  <w:rPr>
                    <w:rFonts w:ascii="Cambria Math" w:hAnsi="Cambria Math"/>
                  </w:rPr>
                </w:rPrChange>
              </w:rPr>
              <m:t>*E</m:t>
            </w:del>
          </m:r>
          <m:d>
            <m:dPr>
              <m:ctrlPr>
                <w:del w:id="3027" w:author="L-B" w:date="2018-10-18T05:57:00Z">
                  <w:rPr>
                    <w:rFonts w:ascii="Cambria Math" w:hAnsi="Cambria Math"/>
                    <w:i/>
                  </w:rPr>
                </w:del>
              </m:ctrlPr>
            </m:dPr>
            <m:e>
              <m:r>
                <w:del w:id="3028" w:author="L-B" w:date="2018-10-18T05:57:00Z">
                  <w:rPr>
                    <w:rFonts w:ascii="Cambria Math" w:hAnsi="Cambria Math"/>
                    <w:rPrChange w:id="3029" w:author="L-B" w:date="2018-10-18T03:40:00Z">
                      <w:rPr>
                        <w:rFonts w:ascii="Cambria Math" w:hAnsi="Cambria Math"/>
                      </w:rPr>
                    </w:rPrChange>
                  </w:rPr>
                  <m:t>d</m:t>
                </w:del>
              </m:r>
            </m:e>
          </m:d>
          <m:r>
            <w:del w:id="3030" w:author="L-B" w:date="2018-10-18T05:57:00Z">
              <w:rPr>
                <w:rFonts w:ascii="Cambria Math" w:hAnsi="Cambria Math"/>
                <w:rPrChange w:id="3031" w:author="L-B" w:date="2018-10-18T03:40:00Z">
                  <w:rPr>
                    <w:rFonts w:ascii="Cambria Math" w:hAnsi="Cambria Math"/>
                  </w:rPr>
                </w:rPrChange>
              </w:rPr>
              <m:t>*</m:t>
            </w:del>
          </m:r>
          <m:sSup>
            <m:sSupPr>
              <m:ctrlPr>
                <w:del w:id="3032" w:author="L-B" w:date="2018-10-18T05:57:00Z">
                  <w:rPr>
                    <w:rFonts w:ascii="Cambria Math" w:hAnsi="Cambria Math"/>
                    <w:i/>
                  </w:rPr>
                </w:del>
              </m:ctrlPr>
            </m:sSupPr>
            <m:e>
              <m:r>
                <w:del w:id="3033" w:author="L-B" w:date="2018-10-18T05:57:00Z">
                  <w:rPr>
                    <w:rFonts w:ascii="Cambria Math" w:hAnsi="Cambria Math"/>
                    <w:rPrChange w:id="3034" w:author="L-B" w:date="2018-10-18T03:40:00Z">
                      <w:rPr>
                        <w:rFonts w:ascii="Cambria Math" w:hAnsi="Cambria Math"/>
                      </w:rPr>
                    </w:rPrChange>
                  </w:rPr>
                  <m:t>0.05</m:t>
                </w:del>
              </m:r>
            </m:e>
            <m:sup>
              <m:r>
                <w:del w:id="3035" w:author="L-B" w:date="2018-10-18T05:57:00Z">
                  <w:rPr>
                    <w:rFonts w:ascii="Cambria Math" w:hAnsi="Cambria Math"/>
                    <w:rPrChange w:id="3036" w:author="L-B" w:date="2018-10-18T03:40:00Z">
                      <w:rPr>
                        <w:rFonts w:ascii="Cambria Math" w:hAnsi="Cambria Math"/>
                      </w:rPr>
                    </w:rPrChange>
                  </w:rPr>
                  <m:t>-</m:t>
                </w:del>
              </m:r>
              <m:f>
                <m:fPr>
                  <m:ctrlPr>
                    <w:del w:id="3037" w:author="L-B" w:date="2018-10-18T05:57:00Z">
                      <w:rPr>
                        <w:rFonts w:ascii="Cambria Math" w:hAnsi="Cambria Math"/>
                        <w:i/>
                      </w:rPr>
                    </w:del>
                  </m:ctrlPr>
                </m:fPr>
                <m:num>
                  <m:r>
                    <w:del w:id="3038" w:author="L-B" w:date="2018-10-18T05:57:00Z">
                      <w:rPr>
                        <w:rFonts w:ascii="Cambria Math" w:hAnsi="Cambria Math"/>
                        <w:rPrChange w:id="3039" w:author="L-B" w:date="2018-10-18T03:40:00Z">
                          <w:rPr>
                            <w:rFonts w:ascii="Cambria Math" w:hAnsi="Cambria Math"/>
                          </w:rPr>
                        </w:rPrChange>
                      </w:rPr>
                      <m:t>d</m:t>
                    </w:del>
                  </m:r>
                </m:num>
                <m:den>
                  <m:r>
                    <w:del w:id="3040" w:author="L-B" w:date="2018-10-18T05:57:00Z">
                      <w:rPr>
                        <w:rFonts w:ascii="Cambria Math" w:hAnsi="Cambria Math"/>
                        <w:rPrChange w:id="3041" w:author="L-B" w:date="2018-10-18T03:40:00Z">
                          <w:rPr>
                            <w:rFonts w:ascii="Cambria Math" w:hAnsi="Cambria Math"/>
                          </w:rPr>
                        </w:rPrChange>
                      </w:rPr>
                      <m:t>V</m:t>
                    </w:del>
                  </m:r>
                </m:den>
              </m:f>
            </m:sup>
          </m:sSup>
        </m:oMath>
      </m:oMathPara>
    </w:p>
    <w:p w14:paraId="18A2B59C" w14:textId="2FD6F809" w:rsidR="0054657B" w:rsidRPr="0088310C" w:rsidDel="004E66C4" w:rsidRDefault="005753AF" w:rsidP="00C13372">
      <w:pPr>
        <w:pStyle w:val="BodyText"/>
        <w:rPr>
          <w:del w:id="3042" w:author="L-B" w:date="2018-10-18T05:57:00Z"/>
        </w:rPr>
      </w:pPr>
      <w:del w:id="3043" w:author="L-B" w:date="2018-10-18T05:57:00Z">
        <w:r w:rsidRPr="0088310C" w:rsidDel="004E66C4">
          <w:delText xml:space="preserve">The required intensity for a light depends on the zone of utilisation, some fixed values for the illuminance at the eye of the observer and the meteorological visibility. </w:delText>
        </w:r>
      </w:del>
    </w:p>
    <w:p w14:paraId="37C0183F" w14:textId="44E79470" w:rsidR="005753AF" w:rsidRPr="0088310C" w:rsidDel="004E66C4" w:rsidRDefault="005753AF" w:rsidP="005753AF">
      <w:pPr>
        <w:pStyle w:val="BodyText"/>
        <w:jc w:val="center"/>
        <w:rPr>
          <w:del w:id="3044" w:author="L-B" w:date="2018-10-18T05:57:00Z"/>
          <w:rFonts w:eastAsiaTheme="minorEastAsia"/>
          <w:color w:val="000000" w:themeColor="text1"/>
        </w:rPr>
      </w:pPr>
      <w:del w:id="3045" w:author="L-B" w:date="2018-10-18T05:57:00Z">
        <w:r w:rsidRPr="0088310C" w:rsidDel="004E66C4">
          <w:rPr>
            <w:noProof/>
            <w:color w:val="000000" w:themeColor="text1"/>
            <w:lang w:eastAsia="en-IE"/>
            <w:rPrChange w:id="3046" w:author="L-B" w:date="2018-10-18T03:40:00Z">
              <w:rPr>
                <w:noProof/>
                <w:color w:val="000000" w:themeColor="text1"/>
                <w:lang w:val="en-IE" w:eastAsia="en-IE"/>
              </w:rPr>
            </w:rPrChange>
          </w:rPr>
          <w:drawing>
            <wp:inline distT="0" distB="0" distL="0" distR="0" wp14:anchorId="618A7933" wp14:editId="0E4E6777">
              <wp:extent cx="2880000" cy="18540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0000" cy="1854000"/>
                      </a:xfrm>
                      <a:prstGeom prst="rect">
                        <a:avLst/>
                      </a:prstGeom>
                      <a:noFill/>
                      <a:ln>
                        <a:noFill/>
                      </a:ln>
                    </pic:spPr>
                  </pic:pic>
                </a:graphicData>
              </a:graphic>
            </wp:inline>
          </w:drawing>
        </w:r>
      </w:del>
    </w:p>
    <w:p w14:paraId="7A6A9429" w14:textId="45D54CEB" w:rsidR="005753AF" w:rsidRPr="0088310C" w:rsidDel="004E66C4" w:rsidRDefault="005753AF" w:rsidP="005753AF">
      <w:pPr>
        <w:pStyle w:val="Caption"/>
        <w:rPr>
          <w:del w:id="3047" w:author="L-B" w:date="2018-10-18T05:57:00Z"/>
          <w:color w:val="000000" w:themeColor="text1"/>
        </w:rPr>
      </w:pPr>
      <w:bookmarkStart w:id="3048" w:name="_Toc527535389"/>
      <w:del w:id="3049" w:author="L-B" w:date="2018-10-18T05:57:00Z">
        <w:r w:rsidRPr="0088310C" w:rsidDel="004E66C4">
          <w:rPr>
            <w:color w:val="000000" w:themeColor="text1"/>
          </w:rPr>
          <w:delText xml:space="preserve">Figure </w:delText>
        </w:r>
        <w:r w:rsidRPr="0088310C" w:rsidDel="004E66C4">
          <w:rPr>
            <w:color w:val="000000" w:themeColor="text1"/>
            <w:rPrChange w:id="3050" w:author="L-B" w:date="2018-10-18T03:40:00Z">
              <w:rPr>
                <w:color w:val="000000" w:themeColor="text1"/>
              </w:rPr>
            </w:rPrChange>
          </w:rPr>
          <w:fldChar w:fldCharType="begin"/>
        </w:r>
        <w:r w:rsidRPr="0088310C" w:rsidDel="004E66C4">
          <w:rPr>
            <w:color w:val="000000" w:themeColor="text1"/>
          </w:rPr>
          <w:delInstrText xml:space="preserve"> SEQ Figure \* ARABIC </w:delInstrText>
        </w:r>
        <w:r w:rsidRPr="0088310C" w:rsidDel="004E66C4">
          <w:rPr>
            <w:color w:val="000000" w:themeColor="text1"/>
            <w:rPrChange w:id="3051" w:author="L-B" w:date="2018-10-18T03:40:00Z">
              <w:rPr>
                <w:color w:val="000000" w:themeColor="text1"/>
              </w:rPr>
            </w:rPrChange>
          </w:rPr>
          <w:fldChar w:fldCharType="separate"/>
        </w:r>
        <w:r w:rsidR="000D7C70" w:rsidRPr="0088310C" w:rsidDel="004E66C4">
          <w:rPr>
            <w:noProof/>
            <w:color w:val="000000" w:themeColor="text1"/>
          </w:rPr>
          <w:delText>2</w:delText>
        </w:r>
        <w:r w:rsidRPr="0088310C" w:rsidDel="004E66C4">
          <w:rPr>
            <w:color w:val="000000" w:themeColor="text1"/>
            <w:rPrChange w:id="3052" w:author="L-B" w:date="2018-10-18T03:40:00Z">
              <w:rPr>
                <w:color w:val="000000" w:themeColor="text1"/>
              </w:rPr>
            </w:rPrChange>
          </w:rPr>
          <w:fldChar w:fldCharType="end"/>
        </w:r>
        <w:r w:rsidRPr="0088310C" w:rsidDel="004E66C4">
          <w:rPr>
            <w:color w:val="000000" w:themeColor="text1"/>
          </w:rPr>
          <w:delText xml:space="preserve"> </w:delText>
        </w:r>
        <w:r w:rsidR="00AA7FD1" w:rsidRPr="0088310C" w:rsidDel="004E66C4">
          <w:rPr>
            <w:color w:val="000000" w:themeColor="text1"/>
          </w:rPr>
          <w:delText xml:space="preserve">Example of a </w:delText>
        </w:r>
        <w:r w:rsidRPr="0088310C" w:rsidDel="004E66C4">
          <w:rPr>
            <w:color w:val="000000" w:themeColor="text1"/>
          </w:rPr>
          <w:delText xml:space="preserve"> zone of utilisation (red striped)</w:delText>
        </w:r>
        <w:bookmarkEnd w:id="3048"/>
      </w:del>
    </w:p>
    <w:p w14:paraId="3616B509" w14:textId="22F4B71A" w:rsidR="005753AF" w:rsidRPr="0088310C" w:rsidDel="004E66C4" w:rsidRDefault="005753AF" w:rsidP="005753AF">
      <w:pPr>
        <w:rPr>
          <w:del w:id="3053" w:author="L-B" w:date="2018-10-18T05:57:00Z"/>
          <w:color w:val="000000" w:themeColor="text1"/>
        </w:rPr>
      </w:pPr>
    </w:p>
    <w:p w14:paraId="2AD1C315" w14:textId="6BC03A3D" w:rsidR="00775353" w:rsidRPr="0088310C" w:rsidDel="004E66C4" w:rsidRDefault="00775353" w:rsidP="00C13372">
      <w:pPr>
        <w:pStyle w:val="BodyText"/>
        <w:rPr>
          <w:del w:id="3054" w:author="L-B" w:date="2018-10-18T05:57:00Z"/>
        </w:rPr>
      </w:pPr>
      <w:del w:id="3055" w:author="L-B" w:date="2018-10-18T05:57:00Z">
        <w:r w:rsidRPr="0088310C" w:rsidDel="004E66C4">
          <w:delText xml:space="preserve">The zone of utilisation is usually a sector with an angular width of </w:delText>
        </w:r>
        <m:oMath>
          <m:sSub>
            <m:sSubPr>
              <m:ctrlPr>
                <w:rPr>
                  <w:rFonts w:ascii="Cambria Math" w:hAnsi="Cambria Math"/>
                  <w:i/>
                </w:rPr>
              </m:ctrlPr>
            </m:sSubPr>
            <m:e>
              <m:r>
                <w:rPr>
                  <w:rFonts w:ascii="Cambria Math" w:hAnsi="Cambria Math"/>
                  <w:rPrChange w:id="3056" w:author="L-B" w:date="2018-10-18T03:40:00Z">
                    <w:rPr>
                      <w:rFonts w:ascii="Cambria Math" w:hAnsi="Cambria Math"/>
                    </w:rPr>
                  </w:rPrChange>
                </w:rPr>
                <m:t>X</m:t>
              </m:r>
            </m:e>
            <m:sub>
              <m:r>
                <w:rPr>
                  <w:rFonts w:ascii="Cambria Math" w:hAnsi="Cambria Math"/>
                  <w:rPrChange w:id="3057" w:author="L-B" w:date="2018-10-18T03:40:00Z">
                    <w:rPr>
                      <w:rFonts w:ascii="Cambria Math" w:hAnsi="Cambria Math"/>
                    </w:rPr>
                  </w:rPrChange>
                </w:rPr>
                <m:t>min</m:t>
              </m:r>
            </m:sub>
          </m:sSub>
        </m:oMath>
        <w:r w:rsidRPr="0088310C" w:rsidDel="004E66C4">
          <w:delText xml:space="preserve"> which is limited by the maximum and minimum useful distances </w:delText>
        </w:r>
        <m:oMath>
          <m:sSub>
            <m:sSubPr>
              <m:ctrlPr>
                <w:rPr>
                  <w:rFonts w:ascii="Cambria Math" w:hAnsi="Cambria Math"/>
                  <w:i/>
                </w:rPr>
              </m:ctrlPr>
            </m:sSubPr>
            <m:e>
              <m:r>
                <w:rPr>
                  <w:rFonts w:ascii="Cambria Math" w:hAnsi="Cambria Math"/>
                  <w:rPrChange w:id="3058" w:author="L-B" w:date="2018-10-18T03:40:00Z">
                    <w:rPr>
                      <w:rFonts w:ascii="Cambria Math" w:hAnsi="Cambria Math"/>
                    </w:rPr>
                  </w:rPrChange>
                </w:rPr>
                <m:t>D</m:t>
              </m:r>
            </m:e>
            <m:sub>
              <m:r>
                <w:rPr>
                  <w:rFonts w:ascii="Cambria Math" w:hAnsi="Cambria Math"/>
                  <w:rPrChange w:id="3059" w:author="L-B" w:date="2018-10-18T03:40:00Z">
                    <w:rPr>
                      <w:rFonts w:ascii="Cambria Math" w:hAnsi="Cambria Math"/>
                    </w:rPr>
                  </w:rPrChange>
                </w:rPr>
                <m:t>max</m:t>
              </m:r>
            </m:sub>
          </m:sSub>
        </m:oMath>
        <w:r w:rsidRPr="0088310C" w:rsidDel="004E66C4">
          <w:delText xml:space="preserve"> and </w:delText>
        </w:r>
        <m:oMath>
          <m:sSub>
            <m:sSubPr>
              <m:ctrlPr>
                <w:rPr>
                  <w:rFonts w:ascii="Cambria Math" w:hAnsi="Cambria Math"/>
                  <w:i/>
                </w:rPr>
              </m:ctrlPr>
            </m:sSubPr>
            <m:e>
              <m:r>
                <w:rPr>
                  <w:rFonts w:ascii="Cambria Math" w:hAnsi="Cambria Math"/>
                  <w:rPrChange w:id="3060" w:author="L-B" w:date="2018-10-18T03:40:00Z">
                    <w:rPr>
                      <w:rFonts w:ascii="Cambria Math" w:hAnsi="Cambria Math"/>
                    </w:rPr>
                  </w:rPrChange>
                </w:rPr>
                <m:t>D</m:t>
              </m:r>
            </m:e>
            <m:sub>
              <m:r>
                <w:rPr>
                  <w:rFonts w:ascii="Cambria Math" w:hAnsi="Cambria Math"/>
                  <w:rPrChange w:id="3061" w:author="L-B" w:date="2018-10-18T03:40:00Z">
                    <w:rPr>
                      <w:rFonts w:ascii="Cambria Math" w:hAnsi="Cambria Math"/>
                    </w:rPr>
                  </w:rPrChange>
                </w:rPr>
                <m:t>min</m:t>
              </m:r>
            </m:sub>
          </m:sSub>
        </m:oMath>
        <w:r w:rsidRPr="0088310C" w:rsidDel="004E66C4">
          <w:delText>.</w:delText>
        </w:r>
      </w:del>
    </w:p>
    <w:p w14:paraId="351DCEA1" w14:textId="30E9EB8E" w:rsidR="0054657B" w:rsidRPr="0088310C" w:rsidDel="004E66C4" w:rsidRDefault="005753AF" w:rsidP="00C13372">
      <w:pPr>
        <w:pStyle w:val="BodyText"/>
        <w:rPr>
          <w:del w:id="3062" w:author="L-B" w:date="2018-10-18T05:57:00Z"/>
          <w:color w:val="00B050"/>
        </w:rPr>
      </w:pPr>
      <w:del w:id="3063" w:author="L-B" w:date="2018-10-18T05:57:00Z">
        <w:r w:rsidRPr="0088310C" w:rsidDel="004E66C4">
          <w:delText xml:space="preserve">The maximum distance </w:delText>
        </w:r>
        <m:oMath>
          <m:sSub>
            <m:sSubPr>
              <m:ctrlPr>
                <w:rPr>
                  <w:rFonts w:ascii="Cambria Math" w:hAnsi="Cambria Math"/>
                  <w:i/>
                </w:rPr>
              </m:ctrlPr>
            </m:sSubPr>
            <m:e>
              <m:r>
                <w:rPr>
                  <w:rFonts w:ascii="Cambria Math" w:hAnsi="Cambria Math"/>
                  <w:rPrChange w:id="3064" w:author="L-B" w:date="2018-10-18T03:40:00Z">
                    <w:rPr>
                      <w:rFonts w:ascii="Cambria Math" w:hAnsi="Cambria Math"/>
                    </w:rPr>
                  </w:rPrChange>
                </w:rPr>
                <m:t>D</m:t>
              </m:r>
            </m:e>
            <m:sub>
              <m:r>
                <w:rPr>
                  <w:rFonts w:ascii="Cambria Math" w:hAnsi="Cambria Math"/>
                  <w:rPrChange w:id="3065" w:author="L-B" w:date="2018-10-18T03:40:00Z">
                    <w:rPr>
                      <w:rFonts w:ascii="Cambria Math" w:hAnsi="Cambria Math"/>
                    </w:rPr>
                  </w:rPrChange>
                </w:rPr>
                <m:t>max</m:t>
              </m:r>
            </m:sub>
          </m:sSub>
        </m:oMath>
        <w:r w:rsidR="00775353" w:rsidRPr="0088310C" w:rsidDel="004E66C4">
          <w:delText xml:space="preserve"> determines the minimum luminous intensity the light should have. When approaching the light the observed illuminance at the eye becomes greater. If the observed illuminance becomes too high at minimum viewing distance </w:delText>
        </w:r>
        <m:oMath>
          <m:sSub>
            <m:sSubPr>
              <m:ctrlPr>
                <w:rPr>
                  <w:rFonts w:ascii="Cambria Math" w:hAnsi="Cambria Math"/>
                  <w:i/>
                </w:rPr>
              </m:ctrlPr>
            </m:sSubPr>
            <m:e>
              <m:r>
                <w:rPr>
                  <w:rFonts w:ascii="Cambria Math" w:hAnsi="Cambria Math"/>
                  <w:rPrChange w:id="3066" w:author="L-B" w:date="2018-10-18T03:40:00Z">
                    <w:rPr>
                      <w:rFonts w:ascii="Cambria Math" w:hAnsi="Cambria Math"/>
                    </w:rPr>
                  </w:rPrChange>
                </w:rPr>
                <m:t>D</m:t>
              </m:r>
            </m:e>
            <m:sub>
              <m:r>
                <w:rPr>
                  <w:rFonts w:ascii="Cambria Math" w:hAnsi="Cambria Math"/>
                  <w:rPrChange w:id="3067" w:author="L-B" w:date="2018-10-18T03:40:00Z">
                    <w:rPr>
                      <w:rFonts w:ascii="Cambria Math" w:hAnsi="Cambria Math"/>
                    </w:rPr>
                  </w:rPrChange>
                </w:rPr>
                <m:t>min</m:t>
              </m:r>
            </m:sub>
          </m:sSub>
        </m:oMath>
        <w:r w:rsidR="00775353" w:rsidRPr="0088310C" w:rsidDel="004E66C4">
          <w:delText xml:space="preserve"> glare can occur. </w:delText>
        </w:r>
        <m:oMath>
          <m:sSub>
            <m:sSubPr>
              <m:ctrlPr>
                <w:rPr>
                  <w:rFonts w:ascii="Cambria Math" w:hAnsi="Cambria Math"/>
                  <w:i/>
                </w:rPr>
              </m:ctrlPr>
            </m:sSubPr>
            <m:e>
              <m:r>
                <w:rPr>
                  <w:rFonts w:ascii="Cambria Math" w:hAnsi="Cambria Math"/>
                  <w:rPrChange w:id="3068" w:author="L-B" w:date="2018-10-18T03:40:00Z">
                    <w:rPr>
                      <w:rFonts w:ascii="Cambria Math" w:hAnsi="Cambria Math"/>
                    </w:rPr>
                  </w:rPrChange>
                </w:rPr>
                <m:t>D</m:t>
              </m:r>
            </m:e>
            <m:sub>
              <m:r>
                <w:rPr>
                  <w:rFonts w:ascii="Cambria Math" w:hAnsi="Cambria Math"/>
                  <w:rPrChange w:id="3069" w:author="L-B" w:date="2018-10-18T03:40:00Z">
                    <w:rPr>
                      <w:rFonts w:ascii="Cambria Math" w:hAnsi="Cambria Math"/>
                    </w:rPr>
                  </w:rPrChange>
                </w:rPr>
                <m:t>min</m:t>
              </m:r>
            </m:sub>
          </m:sSub>
        </m:oMath>
        <w:r w:rsidR="00775353" w:rsidRPr="0088310C" w:rsidDel="004E66C4">
          <w:delText xml:space="preserve"> can therefore be used to calculate a maximum luminous intensity for a light.</w:delText>
        </w:r>
      </w:del>
    </w:p>
    <w:p w14:paraId="36F9FE33" w14:textId="18FE79E9" w:rsidR="00C13372" w:rsidRPr="0088310C" w:rsidDel="004E66C4" w:rsidRDefault="00C13372" w:rsidP="00C13372">
      <w:pPr>
        <w:rPr>
          <w:del w:id="3070" w:author="L-B" w:date="2018-10-18T05:57:00Z"/>
          <w:rFonts w:eastAsiaTheme="minorEastAsia"/>
          <w:sz w:val="22"/>
        </w:rPr>
      </w:pPr>
    </w:p>
    <w:p w14:paraId="46F8290D" w14:textId="49697863" w:rsidR="00863825" w:rsidRPr="0088310C" w:rsidRDefault="00863825">
      <w:pPr>
        <w:pStyle w:val="Heading2"/>
        <w:rPr>
          <w:rPrChange w:id="3071" w:author="L-B" w:date="2018-10-18T03:40:00Z">
            <w:rPr/>
          </w:rPrChange>
        </w:rPr>
        <w:pPrChange w:id="3072" w:author="ceres PC" w:date="2018-10-17T10:17:00Z">
          <w:pPr>
            <w:pStyle w:val="Heading3"/>
          </w:pPr>
        </w:pPrChange>
      </w:pPr>
      <w:bookmarkStart w:id="3073" w:name="_Toc527537047"/>
      <w:r w:rsidRPr="0088310C">
        <w:rPr>
          <w:rPrChange w:id="3074" w:author="L-B" w:date="2018-10-18T03:40:00Z">
            <w:rPr>
              <w:caps/>
              <w:smallCaps w:val="0"/>
            </w:rPr>
          </w:rPrChange>
        </w:rPr>
        <w:t>Minimum luminous intensity</w:t>
      </w:r>
      <w:bookmarkEnd w:id="3073"/>
      <w:r w:rsidR="000905AA" w:rsidRPr="0088310C">
        <w:rPr>
          <w:rPrChange w:id="3075" w:author="L-B" w:date="2018-10-18T03:40:00Z">
            <w:rPr>
              <w:caps/>
              <w:smallCaps w:val="0"/>
            </w:rPr>
          </w:rPrChange>
        </w:rPr>
        <w:t xml:space="preserve"> </w:t>
      </w:r>
    </w:p>
    <w:p w14:paraId="05989415" w14:textId="3DE78302" w:rsidR="003632EF" w:rsidRPr="0088310C" w:rsidRDefault="003632EF" w:rsidP="003632EF">
      <w:pPr>
        <w:pStyle w:val="BodyText"/>
      </w:pPr>
      <w:r w:rsidRPr="0088310C">
        <w:t>The calculation of the required luminous intensity of a marine signal light is based on the input of</w:t>
      </w:r>
    </w:p>
    <w:p w14:paraId="15C3203F" w14:textId="40D34FA3" w:rsidR="003632EF" w:rsidRPr="0088310C" w:rsidRDefault="003632EF" w:rsidP="003632EF">
      <w:pPr>
        <w:pStyle w:val="Bullet1"/>
        <w:rPr>
          <w:lang w:val="en-GB"/>
          <w:rPrChange w:id="3076" w:author="L-B" w:date="2018-10-18T03:40:00Z">
            <w:rPr/>
          </w:rPrChange>
        </w:rPr>
      </w:pPr>
      <w:r w:rsidRPr="0088310C">
        <w:rPr>
          <w:lang w:val="en-GB"/>
          <w:rPrChange w:id="3077" w:author="L-B" w:date="2018-10-18T03:40:00Z">
            <w:rPr/>
          </w:rPrChange>
        </w:rPr>
        <w:lastRenderedPageBreak/>
        <w:t xml:space="preserve">the maximum distance </w:t>
      </w:r>
      <m:oMath>
        <m:sSub>
          <m:sSubPr>
            <m:ctrlPr>
              <w:rPr>
                <w:rFonts w:ascii="Cambria Math" w:hAnsi="Cambria Math"/>
                <w:i/>
                <w:lang w:val="en-GB"/>
              </w:rPr>
            </m:ctrlPr>
          </m:sSubPr>
          <m:e>
            <m:r>
              <w:rPr>
                <w:rFonts w:ascii="Cambria Math" w:hAnsi="Cambria Math"/>
                <w:lang w:val="en-GB"/>
                <w:rPrChange w:id="3078" w:author="L-B" w:date="2018-10-18T03:40:00Z">
                  <w:rPr>
                    <w:rFonts w:ascii="Cambria Math" w:hAnsi="Cambria Math"/>
                  </w:rPr>
                </w:rPrChange>
              </w:rPr>
              <m:t>d=D</m:t>
            </m:r>
          </m:e>
          <m:sub>
            <m:r>
              <w:rPr>
                <w:rFonts w:ascii="Cambria Math" w:hAnsi="Cambria Math"/>
                <w:lang w:val="en-GB"/>
                <w:rPrChange w:id="3079" w:author="L-B" w:date="2018-10-18T03:40:00Z">
                  <w:rPr>
                    <w:rFonts w:ascii="Cambria Math" w:hAnsi="Cambria Math"/>
                  </w:rPr>
                </w:rPrChange>
              </w:rPr>
              <m:t>max</m:t>
            </m:r>
          </m:sub>
        </m:sSub>
      </m:oMath>
      <w:r w:rsidRPr="0088310C">
        <w:rPr>
          <w:lang w:val="en-GB"/>
          <w:rPrChange w:id="3080" w:author="L-B" w:date="2018-10-18T03:40:00Z">
            <w:rPr/>
          </w:rPrChange>
        </w:rPr>
        <w:t xml:space="preserve"> the light will be used,</w:t>
      </w:r>
    </w:p>
    <w:p w14:paraId="5C5723EF" w14:textId="4CD76DFB" w:rsidR="003632EF" w:rsidRPr="0088310C" w:rsidRDefault="003632EF" w:rsidP="003632EF">
      <w:pPr>
        <w:pStyle w:val="Bullet1"/>
        <w:rPr>
          <w:lang w:val="en-GB"/>
          <w:rPrChange w:id="3081" w:author="L-B" w:date="2018-10-18T03:40:00Z">
            <w:rPr/>
          </w:rPrChange>
        </w:rPr>
      </w:pPr>
      <w:r w:rsidRPr="0088310C">
        <w:rPr>
          <w:lang w:val="en-GB"/>
          <w:rPrChange w:id="3082" w:author="L-B" w:date="2018-10-18T03:40:00Z">
            <w:rPr/>
          </w:rPrChange>
        </w:rPr>
        <w:t xml:space="preserve">the required </w:t>
      </w:r>
      <w:r w:rsidR="000061DA" w:rsidRPr="0088310C">
        <w:rPr>
          <w:lang w:val="en-GB"/>
          <w:rPrChange w:id="3083" w:author="L-B" w:date="2018-10-18T03:40:00Z">
            <w:rPr/>
          </w:rPrChange>
        </w:rPr>
        <w:t xml:space="preserve">minimum </w:t>
      </w:r>
      <w:r w:rsidRPr="0088310C">
        <w:rPr>
          <w:lang w:val="en-GB"/>
          <w:rPrChange w:id="3084" w:author="L-B" w:date="2018-10-18T03:40:00Z">
            <w:rPr/>
          </w:rPrChange>
        </w:rPr>
        <w:t xml:space="preserve">illuminance </w:t>
      </w:r>
      <m:oMath>
        <m:sSub>
          <m:sSubPr>
            <m:ctrlPr>
              <w:rPr>
                <w:rFonts w:ascii="Cambria Math" w:hAnsi="Cambria Math"/>
                <w:i/>
                <w:lang w:val="en-GB"/>
              </w:rPr>
            </m:ctrlPr>
          </m:sSubPr>
          <m:e>
            <m:r>
              <w:rPr>
                <w:rFonts w:ascii="Cambria Math" w:hAnsi="Cambria Math"/>
                <w:lang w:val="en-GB"/>
                <w:rPrChange w:id="3085" w:author="L-B" w:date="2018-10-18T03:40:00Z">
                  <w:rPr>
                    <w:rFonts w:ascii="Cambria Math" w:hAnsi="Cambria Math"/>
                  </w:rPr>
                </w:rPrChange>
              </w:rPr>
              <m:t>E</m:t>
            </m:r>
            <m:d>
              <m:dPr>
                <m:ctrlPr>
                  <w:del w:id="3086" w:author="ceres PC" w:date="2018-10-17T07:50:00Z">
                    <w:rPr>
                      <w:rFonts w:ascii="Cambria Math" w:hAnsi="Cambria Math"/>
                      <w:i/>
                      <w:lang w:val="en-GB"/>
                    </w:rPr>
                  </w:del>
                </m:ctrlPr>
              </m:dPr>
              <m:e>
                <m:sSub>
                  <m:sSubPr>
                    <m:ctrlPr>
                      <w:del w:id="3087" w:author="ceres PC" w:date="2018-10-17T07:50:00Z">
                        <w:rPr>
                          <w:rFonts w:ascii="Cambria Math" w:hAnsi="Cambria Math"/>
                          <w:i/>
                          <w:lang w:val="en-GB"/>
                        </w:rPr>
                      </w:del>
                    </m:ctrlPr>
                  </m:sSubPr>
                  <m:e>
                    <m:r>
                      <w:del w:id="3088" w:author="ceres PC" w:date="2018-10-17T07:50:00Z">
                        <w:rPr>
                          <w:rFonts w:ascii="Cambria Math" w:hAnsi="Cambria Math"/>
                          <w:lang w:val="en-GB"/>
                          <w:rPrChange w:id="3089" w:author="L-B" w:date="2018-10-18T03:40:00Z">
                            <w:rPr>
                              <w:rFonts w:ascii="Cambria Math" w:hAnsi="Cambria Math"/>
                            </w:rPr>
                          </w:rPrChange>
                        </w:rPr>
                        <m:t>D</m:t>
                      </w:del>
                    </m:r>
                  </m:e>
                  <m:sub>
                    <m:r>
                      <w:del w:id="3090" w:author="ceres PC" w:date="2018-10-17T07:50:00Z">
                        <w:rPr>
                          <w:rFonts w:ascii="Cambria Math" w:hAnsi="Cambria Math"/>
                          <w:lang w:val="en-GB"/>
                          <w:rPrChange w:id="3091" w:author="L-B" w:date="2018-10-18T03:40:00Z">
                            <w:rPr>
                              <w:rFonts w:ascii="Cambria Math" w:hAnsi="Cambria Math"/>
                            </w:rPr>
                          </w:rPrChange>
                        </w:rPr>
                        <m:t>max</m:t>
                      </w:del>
                    </m:r>
                  </m:sub>
                </m:sSub>
              </m:e>
            </m:d>
            <m:r>
              <w:rPr>
                <w:rFonts w:ascii="Cambria Math" w:hAnsi="Cambria Math"/>
                <w:lang w:val="en-GB"/>
                <w:rPrChange w:id="3092" w:author="L-B" w:date="2018-10-18T03:40:00Z">
                  <w:rPr>
                    <w:rFonts w:ascii="Cambria Math" w:hAnsi="Cambria Math"/>
                  </w:rPr>
                </w:rPrChange>
              </w:rPr>
              <m:t>=E</m:t>
            </m:r>
          </m:e>
          <m:sub>
            <m:r>
              <w:rPr>
                <w:rFonts w:ascii="Cambria Math" w:hAnsi="Cambria Math"/>
                <w:lang w:val="en-GB"/>
                <w:rPrChange w:id="3093" w:author="L-B" w:date="2018-10-18T03:40:00Z">
                  <w:rPr>
                    <w:rFonts w:ascii="Cambria Math" w:hAnsi="Cambria Math"/>
                  </w:rPr>
                </w:rPrChange>
              </w:rPr>
              <m:t>min</m:t>
            </m:r>
          </m:sub>
        </m:sSub>
      </m:oMath>
      <w:r w:rsidRPr="0088310C">
        <w:rPr>
          <w:lang w:val="en-GB"/>
          <w:rPrChange w:id="3094" w:author="L-B" w:date="2018-10-18T03:40:00Z">
            <w:rPr/>
          </w:rPrChange>
        </w:rPr>
        <w:t xml:space="preserve"> at the eye of the observer</w:t>
      </w:r>
      <w:ins w:id="3095" w:author="ceres PC" w:date="2018-10-17T07:07:00Z">
        <w:r w:rsidR="00224D9B" w:rsidRPr="0088310C">
          <w:rPr>
            <w:lang w:val="en-GB"/>
            <w:rPrChange w:id="3096" w:author="L-B" w:date="2018-10-18T03:40:00Z">
              <w:rPr/>
            </w:rPrChange>
          </w:rPr>
          <w:t xml:space="preserve"> at </w:t>
        </w:r>
        <m:oMath>
          <m:sSub>
            <m:sSubPr>
              <m:ctrlPr>
                <w:rPr>
                  <w:rFonts w:ascii="Cambria Math" w:hAnsi="Cambria Math"/>
                  <w:i/>
                  <w:lang w:val="en-GB"/>
                </w:rPr>
              </m:ctrlPr>
            </m:sSubPr>
            <m:e>
              <m:r>
                <w:rPr>
                  <w:rFonts w:ascii="Cambria Math" w:hAnsi="Cambria Math"/>
                  <w:lang w:val="en-GB"/>
                  <w:rPrChange w:id="3097" w:author="L-B" w:date="2018-10-18T03:40:00Z">
                    <w:rPr>
                      <w:rFonts w:ascii="Cambria Math" w:hAnsi="Cambria Math"/>
                    </w:rPr>
                  </w:rPrChange>
                </w:rPr>
                <m:t>D</m:t>
              </m:r>
            </m:e>
            <m:sub>
              <m:r>
                <w:rPr>
                  <w:rFonts w:ascii="Cambria Math" w:hAnsi="Cambria Math"/>
                  <w:lang w:val="en-GB"/>
                  <w:rPrChange w:id="3098" w:author="L-B" w:date="2018-10-18T03:40:00Z">
                    <w:rPr>
                      <w:rFonts w:ascii="Cambria Math" w:hAnsi="Cambria Math"/>
                    </w:rPr>
                  </w:rPrChange>
                </w:rPr>
                <m:t>min</m:t>
              </m:r>
            </m:sub>
          </m:sSub>
        </m:oMath>
      </w:ins>
      <w:r w:rsidR="000061DA" w:rsidRPr="0088310C">
        <w:rPr>
          <w:lang w:val="en-GB"/>
          <w:rPrChange w:id="3099" w:author="L-B" w:date="2018-10-18T03:40:00Z">
            <w:rPr/>
          </w:rPrChange>
        </w:rPr>
        <w:t>,</w:t>
      </w:r>
    </w:p>
    <w:p w14:paraId="6454109D" w14:textId="4A83F140" w:rsidR="003632EF" w:rsidRPr="0088310C" w:rsidRDefault="003632EF" w:rsidP="003632EF">
      <w:pPr>
        <w:pStyle w:val="Bullet1"/>
        <w:rPr>
          <w:lang w:val="en-GB"/>
          <w:rPrChange w:id="3100" w:author="L-B" w:date="2018-10-18T03:40:00Z">
            <w:rPr/>
          </w:rPrChange>
        </w:rPr>
      </w:pPr>
      <w:r w:rsidRPr="0088310C">
        <w:rPr>
          <w:lang w:val="en-GB"/>
          <w:rPrChange w:id="3101" w:author="L-B" w:date="2018-10-18T03:40:00Z">
            <w:rPr/>
          </w:rPrChange>
        </w:rPr>
        <w:t xml:space="preserve"> and </w:t>
      </w:r>
      <w:r w:rsidR="00C36345" w:rsidRPr="0088310C">
        <w:rPr>
          <w:lang w:val="en-GB"/>
          <w:rPrChange w:id="3102" w:author="L-B" w:date="2018-10-18T03:40:00Z">
            <w:rPr/>
          </w:rPrChange>
        </w:rPr>
        <w:t xml:space="preserve">a local conditions </w:t>
      </w:r>
      <w:r w:rsidRPr="0088310C">
        <w:rPr>
          <w:lang w:val="en-GB"/>
          <w:rPrChange w:id="3103" w:author="L-B" w:date="2018-10-18T03:40:00Z">
            <w:rPr/>
          </w:rPrChange>
        </w:rPr>
        <w:t xml:space="preserve">value for the meteorological visibility </w:t>
      </w:r>
      <m:oMath>
        <m:sSub>
          <m:sSubPr>
            <m:ctrlPr>
              <w:rPr>
                <w:rFonts w:ascii="Cambria Math" w:hAnsi="Cambria Math"/>
                <w:i/>
                <w:lang w:val="en-GB"/>
              </w:rPr>
            </m:ctrlPr>
          </m:sSubPr>
          <m:e>
            <m:r>
              <w:rPr>
                <w:rFonts w:ascii="Cambria Math" w:hAnsi="Cambria Math"/>
                <w:lang w:val="en-GB"/>
                <w:rPrChange w:id="3104" w:author="L-B" w:date="2018-10-18T03:40:00Z">
                  <w:rPr>
                    <w:rFonts w:ascii="Cambria Math" w:hAnsi="Cambria Math"/>
                  </w:rPr>
                </w:rPrChange>
              </w:rPr>
              <m:t>V=V</m:t>
            </m:r>
          </m:e>
          <m:sub>
            <m:r>
              <w:rPr>
                <w:rFonts w:ascii="Cambria Math" w:hAnsi="Cambria Math"/>
                <w:lang w:val="en-GB"/>
                <w:rPrChange w:id="3105" w:author="L-B" w:date="2018-10-18T03:40:00Z">
                  <w:rPr>
                    <w:rFonts w:ascii="Cambria Math" w:hAnsi="Cambria Math"/>
                  </w:rPr>
                </w:rPrChange>
              </w:rPr>
              <m:t>loc</m:t>
            </m:r>
          </m:sub>
        </m:sSub>
      </m:oMath>
      <w:r w:rsidRPr="0088310C">
        <w:rPr>
          <w:lang w:val="en-GB"/>
          <w:rPrChange w:id="3106" w:author="L-B" w:date="2018-10-18T03:40:00Z">
            <w:rPr/>
          </w:rPrChange>
        </w:rPr>
        <w:t>.</w:t>
      </w:r>
    </w:p>
    <w:p w14:paraId="080E4B1A" w14:textId="366AE532" w:rsidR="003632EF" w:rsidRPr="0088310C" w:rsidRDefault="003632EF" w:rsidP="003632EF">
      <w:pPr>
        <w:pStyle w:val="BodyText"/>
      </w:pPr>
      <w:r w:rsidRPr="0088310C">
        <w:t xml:space="preserve">The luminous intensity calculated will be the minimum required luminous intensity </w:t>
      </w:r>
      <m:oMath>
        <m:r>
          <w:rPr>
            <w:rFonts w:ascii="Cambria Math" w:hAnsi="Cambria Math"/>
            <w:rPrChange w:id="3107" w:author="L-B" w:date="2018-10-18T03:40:00Z">
              <w:rPr>
                <w:rFonts w:ascii="Cambria Math" w:hAnsi="Cambria Math"/>
              </w:rPr>
            </w:rPrChange>
          </w:rPr>
          <m:t>I=</m:t>
        </m:r>
        <m:sSub>
          <m:sSubPr>
            <m:ctrlPr>
              <w:rPr>
                <w:rFonts w:ascii="Cambria Math" w:hAnsi="Cambria Math"/>
                <w:i/>
              </w:rPr>
            </m:ctrlPr>
          </m:sSubPr>
          <m:e>
            <m:r>
              <w:rPr>
                <w:rFonts w:ascii="Cambria Math" w:hAnsi="Cambria Math"/>
                <w:rPrChange w:id="3108" w:author="L-B" w:date="2018-10-18T03:40:00Z">
                  <w:rPr>
                    <w:rFonts w:ascii="Cambria Math" w:hAnsi="Cambria Math"/>
                  </w:rPr>
                </w:rPrChange>
              </w:rPr>
              <m:t>I</m:t>
            </m:r>
          </m:e>
          <m:sub>
            <m:r>
              <w:rPr>
                <w:rFonts w:ascii="Cambria Math" w:hAnsi="Cambria Math"/>
                <w:rPrChange w:id="3109" w:author="L-B" w:date="2018-10-18T03:40:00Z">
                  <w:rPr>
                    <w:rFonts w:ascii="Cambria Math" w:hAnsi="Cambria Math"/>
                  </w:rPr>
                </w:rPrChange>
              </w:rPr>
              <m:t>min</m:t>
            </m:r>
          </m:sub>
        </m:sSub>
      </m:oMath>
      <w:r w:rsidRPr="0088310C">
        <w:t>.</w:t>
      </w:r>
    </w:p>
    <w:p w14:paraId="2763E5C9" w14:textId="29A35E46" w:rsidR="003632EF" w:rsidRPr="0088310C" w:rsidRDefault="003632EF" w:rsidP="003632EF">
      <w:pPr>
        <w:pStyle w:val="Caption"/>
      </w:pPr>
      <w:bookmarkStart w:id="3110" w:name="_Toc527532295"/>
      <w:r w:rsidRPr="0088310C">
        <w:t xml:space="preserve">Equation </w:t>
      </w:r>
      <w:r w:rsidRPr="0088310C">
        <w:rPr>
          <w:rPrChange w:id="3111" w:author="L-B" w:date="2018-10-18T03:40:00Z">
            <w:rPr/>
          </w:rPrChange>
        </w:rPr>
        <w:fldChar w:fldCharType="begin"/>
      </w:r>
      <w:r w:rsidRPr="0088310C">
        <w:instrText xml:space="preserve"> SEQ Equation \* ARABIC </w:instrText>
      </w:r>
      <w:r w:rsidRPr="0088310C">
        <w:rPr>
          <w:rPrChange w:id="3112" w:author="L-B" w:date="2018-10-18T03:40:00Z">
            <w:rPr/>
          </w:rPrChange>
        </w:rPr>
        <w:fldChar w:fldCharType="separate"/>
      </w:r>
      <w:r w:rsidR="000D7C70" w:rsidRPr="0088310C">
        <w:rPr>
          <w:noProof/>
        </w:rPr>
        <w:t>3</w:t>
      </w:r>
      <w:r w:rsidRPr="0088310C">
        <w:rPr>
          <w:rPrChange w:id="3113" w:author="L-B" w:date="2018-10-18T03:40:00Z">
            <w:rPr/>
          </w:rPrChange>
        </w:rPr>
        <w:fldChar w:fldCharType="end"/>
      </w:r>
      <w:r w:rsidRPr="0088310C">
        <w:t xml:space="preserve"> Minimum luminous intensity</w:t>
      </w:r>
      <w:bookmarkEnd w:id="3110"/>
    </w:p>
    <w:p w14:paraId="23232B76" w14:textId="77777777" w:rsidR="003632EF" w:rsidRPr="0088310C" w:rsidRDefault="003632EF" w:rsidP="003632EF"/>
    <w:p w14:paraId="3E73127B" w14:textId="48B07CAE" w:rsidR="003632EF" w:rsidRPr="0088310C" w:rsidRDefault="00A64966" w:rsidP="003632EF">
      <w:pPr>
        <w:pStyle w:val="BodyText"/>
      </w:pPr>
      <m:oMathPara>
        <m:oMathParaPr>
          <m:jc m:val="center"/>
        </m:oMathParaPr>
        <m:oMath>
          <m:sSub>
            <m:sSubPr>
              <m:ctrlPr>
                <w:rPr>
                  <w:rFonts w:ascii="Cambria Math" w:hAnsi="Cambria Math"/>
                  <w:i/>
                </w:rPr>
              </m:ctrlPr>
            </m:sSubPr>
            <m:e>
              <m:r>
                <w:rPr>
                  <w:rFonts w:ascii="Cambria Math" w:hAnsi="Cambria Math"/>
                  <w:rPrChange w:id="3114" w:author="L-B" w:date="2018-10-18T03:40:00Z">
                    <w:rPr>
                      <w:rFonts w:ascii="Cambria Math" w:hAnsi="Cambria Math"/>
                    </w:rPr>
                  </w:rPrChange>
                </w:rPr>
                <m:t>I</m:t>
              </m:r>
            </m:e>
            <m:sub>
              <m:r>
                <w:rPr>
                  <w:rFonts w:ascii="Cambria Math" w:hAnsi="Cambria Math"/>
                  <w:rPrChange w:id="3115" w:author="L-B" w:date="2018-10-18T03:40:00Z">
                    <w:rPr>
                      <w:rFonts w:ascii="Cambria Math" w:hAnsi="Cambria Math"/>
                    </w:rPr>
                  </w:rPrChange>
                </w:rPr>
                <m:t>min</m:t>
              </m:r>
            </m:sub>
          </m:sSub>
          <m:r>
            <w:rPr>
              <w:rFonts w:ascii="Cambria Math" w:hAnsi="Cambria Math"/>
              <w:rPrChange w:id="3116" w:author="L-B" w:date="2018-10-18T03:40:00Z">
                <w:rPr>
                  <w:rFonts w:ascii="Cambria Math" w:hAnsi="Cambria Math"/>
                </w:rPr>
              </w:rPrChange>
            </w:rPr>
            <m:t>=</m:t>
          </m:r>
          <m:sSup>
            <m:sSupPr>
              <m:ctrlPr>
                <w:rPr>
                  <w:rFonts w:ascii="Cambria Math" w:hAnsi="Cambria Math"/>
                  <w:i/>
                </w:rPr>
              </m:ctrlPr>
            </m:sSupPr>
            <m:e>
              <m:sSub>
                <m:sSubPr>
                  <m:ctrlPr>
                    <w:rPr>
                      <w:rFonts w:ascii="Cambria Math" w:hAnsi="Cambria Math"/>
                      <w:i/>
                    </w:rPr>
                  </m:ctrlPr>
                </m:sSubPr>
                <m:e>
                  <m:r>
                    <w:rPr>
                      <w:rFonts w:ascii="Cambria Math" w:hAnsi="Cambria Math"/>
                      <w:rPrChange w:id="3117" w:author="L-B" w:date="2018-10-18T03:40:00Z">
                        <w:rPr>
                          <w:rFonts w:ascii="Cambria Math" w:hAnsi="Cambria Math"/>
                        </w:rPr>
                      </w:rPrChange>
                    </w:rPr>
                    <m:t>D</m:t>
                  </m:r>
                </m:e>
                <m:sub>
                  <m:r>
                    <w:rPr>
                      <w:rFonts w:ascii="Cambria Math" w:hAnsi="Cambria Math"/>
                      <w:rPrChange w:id="3118" w:author="L-B" w:date="2018-10-18T03:40:00Z">
                        <w:rPr>
                          <w:rFonts w:ascii="Cambria Math" w:hAnsi="Cambria Math"/>
                        </w:rPr>
                      </w:rPrChange>
                    </w:rPr>
                    <m:t>max</m:t>
                  </m:r>
                </m:sub>
              </m:sSub>
            </m:e>
            <m:sup>
              <m:r>
                <w:rPr>
                  <w:rFonts w:ascii="Cambria Math" w:hAnsi="Cambria Math"/>
                  <w:rPrChange w:id="3119" w:author="L-B" w:date="2018-10-18T03:40:00Z">
                    <w:rPr>
                      <w:rFonts w:ascii="Cambria Math" w:hAnsi="Cambria Math"/>
                    </w:rPr>
                  </w:rPrChange>
                </w:rPr>
                <m:t>2</m:t>
              </m:r>
            </m:sup>
          </m:sSup>
          <m:r>
            <w:rPr>
              <w:rFonts w:ascii="Cambria Math" w:hAnsi="Cambria Math"/>
              <w:rPrChange w:id="3120" w:author="L-B" w:date="2018-10-18T03:40:00Z">
                <w:rPr>
                  <w:rFonts w:ascii="Cambria Math" w:hAnsi="Cambria Math"/>
                </w:rPr>
              </w:rPrChange>
            </w:rPr>
            <m:t>*</m:t>
          </m:r>
          <m:sSub>
            <m:sSubPr>
              <m:ctrlPr>
                <w:rPr>
                  <w:rFonts w:ascii="Cambria Math" w:hAnsi="Cambria Math"/>
                  <w:i/>
                </w:rPr>
              </m:ctrlPr>
            </m:sSubPr>
            <m:e>
              <m:r>
                <w:rPr>
                  <w:rFonts w:ascii="Cambria Math" w:hAnsi="Cambria Math"/>
                  <w:rPrChange w:id="3121" w:author="L-B" w:date="2018-10-18T03:40:00Z">
                    <w:rPr>
                      <w:rFonts w:ascii="Cambria Math" w:hAnsi="Cambria Math"/>
                    </w:rPr>
                  </w:rPrChange>
                </w:rPr>
                <m:t>E</m:t>
              </m:r>
            </m:e>
            <m:sub>
              <m:r>
                <w:rPr>
                  <w:rFonts w:ascii="Cambria Math" w:hAnsi="Cambria Math"/>
                  <w:rPrChange w:id="3122" w:author="L-B" w:date="2018-10-18T03:40:00Z">
                    <w:rPr>
                      <w:rFonts w:ascii="Cambria Math" w:hAnsi="Cambria Math"/>
                    </w:rPr>
                  </w:rPrChange>
                </w:rPr>
                <m:t>min</m:t>
              </m:r>
            </m:sub>
          </m:sSub>
          <m:r>
            <w:rPr>
              <w:rFonts w:ascii="Cambria Math" w:hAnsi="Cambria Math"/>
              <w:rPrChange w:id="3123" w:author="L-B" w:date="2018-10-18T03:40:00Z">
                <w:rPr>
                  <w:rFonts w:ascii="Cambria Math" w:hAnsi="Cambria Math"/>
                </w:rPr>
              </w:rPrChange>
            </w:rPr>
            <m:t>*</m:t>
          </m:r>
          <m:sSup>
            <m:sSupPr>
              <m:ctrlPr>
                <w:rPr>
                  <w:rFonts w:ascii="Cambria Math" w:hAnsi="Cambria Math"/>
                  <w:i/>
                </w:rPr>
              </m:ctrlPr>
            </m:sSupPr>
            <m:e>
              <m:r>
                <w:rPr>
                  <w:rFonts w:ascii="Cambria Math" w:hAnsi="Cambria Math"/>
                  <w:rPrChange w:id="3124" w:author="L-B" w:date="2018-10-18T03:40:00Z">
                    <w:rPr>
                      <w:rFonts w:ascii="Cambria Math" w:hAnsi="Cambria Math"/>
                    </w:rPr>
                  </w:rPrChange>
                </w:rPr>
                <m:t>0.05</m:t>
              </m:r>
            </m:e>
            <m:sup>
              <m:r>
                <w:rPr>
                  <w:rFonts w:ascii="Cambria Math" w:hAnsi="Cambria Math"/>
                  <w:rPrChange w:id="3125" w:author="L-B" w:date="2018-10-18T03:40:00Z">
                    <w:rPr>
                      <w:rFonts w:ascii="Cambria Math" w:hAnsi="Cambria Math"/>
                    </w:rPr>
                  </w:rPrChange>
                </w:rPr>
                <m:t>-</m:t>
              </m:r>
              <m:f>
                <m:fPr>
                  <m:ctrlPr>
                    <w:rPr>
                      <w:rFonts w:ascii="Cambria Math" w:hAnsi="Cambria Math"/>
                      <w:i/>
                    </w:rPr>
                  </m:ctrlPr>
                </m:fPr>
                <m:num>
                  <m:sSub>
                    <m:sSubPr>
                      <m:ctrlPr>
                        <w:rPr>
                          <w:rFonts w:ascii="Cambria Math" w:hAnsi="Cambria Math"/>
                          <w:i/>
                        </w:rPr>
                      </m:ctrlPr>
                    </m:sSubPr>
                    <m:e>
                      <m:r>
                        <w:rPr>
                          <w:rFonts w:ascii="Cambria Math" w:hAnsi="Cambria Math"/>
                          <w:rPrChange w:id="3126" w:author="L-B" w:date="2018-10-18T03:40:00Z">
                            <w:rPr>
                              <w:rFonts w:ascii="Cambria Math" w:hAnsi="Cambria Math"/>
                            </w:rPr>
                          </w:rPrChange>
                        </w:rPr>
                        <m:t>D</m:t>
                      </m:r>
                    </m:e>
                    <m:sub>
                      <m:r>
                        <w:rPr>
                          <w:rFonts w:ascii="Cambria Math" w:hAnsi="Cambria Math"/>
                          <w:rPrChange w:id="3127" w:author="L-B" w:date="2018-10-18T03:40:00Z">
                            <w:rPr>
                              <w:rFonts w:ascii="Cambria Math" w:hAnsi="Cambria Math"/>
                            </w:rPr>
                          </w:rPrChange>
                        </w:rPr>
                        <m:t>max</m:t>
                      </m:r>
                    </m:sub>
                  </m:sSub>
                </m:num>
                <m:den>
                  <m:sSub>
                    <m:sSubPr>
                      <m:ctrlPr>
                        <w:rPr>
                          <w:rFonts w:ascii="Cambria Math" w:hAnsi="Cambria Math"/>
                          <w:i/>
                        </w:rPr>
                      </m:ctrlPr>
                    </m:sSubPr>
                    <m:e>
                      <m:r>
                        <w:rPr>
                          <w:rFonts w:ascii="Cambria Math" w:hAnsi="Cambria Math"/>
                          <w:rPrChange w:id="3128" w:author="L-B" w:date="2018-10-18T03:40:00Z">
                            <w:rPr>
                              <w:rFonts w:ascii="Cambria Math" w:hAnsi="Cambria Math"/>
                            </w:rPr>
                          </w:rPrChange>
                        </w:rPr>
                        <m:t>V</m:t>
                      </m:r>
                    </m:e>
                    <m:sub>
                      <m:r>
                        <w:rPr>
                          <w:rFonts w:ascii="Cambria Math" w:hAnsi="Cambria Math"/>
                          <w:rPrChange w:id="3129" w:author="L-B" w:date="2018-10-18T03:40:00Z">
                            <w:rPr>
                              <w:rFonts w:ascii="Cambria Math" w:hAnsi="Cambria Math"/>
                            </w:rPr>
                          </w:rPrChange>
                        </w:rPr>
                        <m:t>loc</m:t>
                      </m:r>
                    </m:sub>
                  </m:sSub>
                </m:den>
              </m:f>
            </m:sup>
          </m:sSup>
        </m:oMath>
      </m:oMathPara>
    </w:p>
    <w:p w14:paraId="5F98D6F1" w14:textId="4297A5EC" w:rsidR="003632EF" w:rsidRPr="0088310C" w:rsidRDefault="003632EF" w:rsidP="003632EF">
      <w:pPr>
        <w:pStyle w:val="BodyText"/>
      </w:pPr>
      <w:r w:rsidRPr="0088310C">
        <w:t xml:space="preserve">Whereas the maximum distance </w:t>
      </w:r>
      <m:oMath>
        <m:sSub>
          <m:sSubPr>
            <m:ctrlPr>
              <w:rPr>
                <w:rFonts w:ascii="Cambria Math" w:hAnsi="Cambria Math"/>
                <w:i/>
              </w:rPr>
            </m:ctrlPr>
          </m:sSubPr>
          <m:e>
            <m:r>
              <w:rPr>
                <w:rFonts w:ascii="Cambria Math" w:hAnsi="Cambria Math"/>
                <w:rPrChange w:id="3130" w:author="L-B" w:date="2018-10-18T03:40:00Z">
                  <w:rPr>
                    <w:rFonts w:ascii="Cambria Math" w:hAnsi="Cambria Math"/>
                  </w:rPr>
                </w:rPrChange>
              </w:rPr>
              <m:t>D</m:t>
            </m:r>
          </m:e>
          <m:sub>
            <m:r>
              <w:rPr>
                <w:rFonts w:ascii="Cambria Math" w:hAnsi="Cambria Math"/>
                <w:rPrChange w:id="3131" w:author="L-B" w:date="2018-10-18T03:40:00Z">
                  <w:rPr>
                    <w:rFonts w:ascii="Cambria Math" w:hAnsi="Cambria Math"/>
                  </w:rPr>
                </w:rPrChange>
              </w:rPr>
              <m:t>max</m:t>
            </m:r>
          </m:sub>
        </m:sSub>
      </m:oMath>
      <w:r w:rsidRPr="0088310C">
        <w:t xml:space="preserve"> </w:t>
      </w:r>
      <w:r w:rsidR="0048257A" w:rsidRPr="0088310C">
        <w:t>varies</w:t>
      </w:r>
      <w:r w:rsidRPr="0088310C">
        <w:t xml:space="preserve"> with each light and its position to the waterway, there are values recommended for the illuminance and the meteorological visibility.</w:t>
      </w:r>
    </w:p>
    <w:p w14:paraId="3E69DD62" w14:textId="0FE0A0A9" w:rsidR="003632EF" w:rsidRPr="0088310C" w:rsidRDefault="00B478D9">
      <w:pPr>
        <w:pStyle w:val="Heading2"/>
        <w:rPr>
          <w:rPrChange w:id="3132" w:author="L-B" w:date="2018-10-18T03:40:00Z">
            <w:rPr/>
          </w:rPrChange>
        </w:rPr>
        <w:pPrChange w:id="3133" w:author="ceres PC" w:date="2018-10-17T10:17:00Z">
          <w:pPr>
            <w:pStyle w:val="Heading3"/>
          </w:pPr>
        </w:pPrChange>
      </w:pPr>
      <w:bookmarkStart w:id="3134" w:name="_Toc527537048"/>
      <w:r w:rsidRPr="0088310C">
        <w:rPr>
          <w:rPrChange w:id="3135" w:author="L-B" w:date="2018-10-18T03:40:00Z">
            <w:rPr>
              <w:caps/>
              <w:smallCaps w:val="0"/>
            </w:rPr>
          </w:rPrChange>
        </w:rPr>
        <w:t>Maximum luminous inte</w:t>
      </w:r>
      <w:r w:rsidR="00863825" w:rsidRPr="0088310C">
        <w:rPr>
          <w:rPrChange w:id="3136" w:author="L-B" w:date="2018-10-18T03:40:00Z">
            <w:rPr>
              <w:caps/>
              <w:smallCaps w:val="0"/>
            </w:rPr>
          </w:rPrChange>
        </w:rPr>
        <w:t>n</w:t>
      </w:r>
      <w:r w:rsidRPr="0088310C">
        <w:rPr>
          <w:rPrChange w:id="3137" w:author="L-B" w:date="2018-10-18T03:40:00Z">
            <w:rPr>
              <w:caps/>
              <w:smallCaps w:val="0"/>
            </w:rPr>
          </w:rPrChange>
        </w:rPr>
        <w:t>sity</w:t>
      </w:r>
      <w:bookmarkEnd w:id="3134"/>
    </w:p>
    <w:p w14:paraId="16F8C33D" w14:textId="255F51D0" w:rsidR="00B478D9" w:rsidRPr="0088310C" w:rsidRDefault="00AA7FD1" w:rsidP="00B478D9">
      <w:pPr>
        <w:pStyle w:val="BodyText"/>
      </w:pPr>
      <w:r w:rsidRPr="0088310C">
        <w:t xml:space="preserve">At a </w:t>
      </w:r>
      <w:r w:rsidR="00863825" w:rsidRPr="0088310C">
        <w:t>short distance a light may appear very bright and it may even cause glare. To avoid this, a maximum luminous intensity should be defined. This can be calculated by All</w:t>
      </w:r>
      <w:r w:rsidR="00947EE5" w:rsidRPr="0088310C">
        <w:t>ar</w:t>
      </w:r>
      <w:r w:rsidR="00863825" w:rsidRPr="0088310C">
        <w:t xml:space="preserve">d’s law and </w:t>
      </w:r>
    </w:p>
    <w:p w14:paraId="047E8102" w14:textId="0D4B6697" w:rsidR="00863825" w:rsidRPr="0088310C" w:rsidRDefault="00863825" w:rsidP="00863825">
      <w:pPr>
        <w:pStyle w:val="Bullet1"/>
        <w:rPr>
          <w:lang w:val="en-GB"/>
          <w:rPrChange w:id="3138" w:author="L-B" w:date="2018-10-18T03:40:00Z">
            <w:rPr/>
          </w:rPrChange>
        </w:rPr>
      </w:pPr>
      <w:r w:rsidRPr="0088310C">
        <w:rPr>
          <w:lang w:val="en-GB"/>
          <w:rPrChange w:id="3139" w:author="L-B" w:date="2018-10-18T03:40:00Z">
            <w:rPr/>
          </w:rPrChange>
        </w:rPr>
        <w:t xml:space="preserve">the minimum distance </w:t>
      </w:r>
      <m:oMath>
        <m:r>
          <w:rPr>
            <w:rFonts w:ascii="Cambria Math" w:hAnsi="Cambria Math"/>
            <w:lang w:val="en-GB"/>
            <w:rPrChange w:id="3140" w:author="L-B" w:date="2018-10-18T03:40:00Z">
              <w:rPr>
                <w:rFonts w:ascii="Cambria Math" w:hAnsi="Cambria Math"/>
              </w:rPr>
            </w:rPrChange>
          </w:rPr>
          <m:t>d=</m:t>
        </m:r>
        <m:sSub>
          <m:sSubPr>
            <m:ctrlPr>
              <w:rPr>
                <w:rFonts w:ascii="Cambria Math" w:hAnsi="Cambria Math"/>
                <w:i/>
                <w:lang w:val="en-GB"/>
              </w:rPr>
            </m:ctrlPr>
          </m:sSubPr>
          <m:e>
            <m:r>
              <w:rPr>
                <w:rFonts w:ascii="Cambria Math" w:hAnsi="Cambria Math"/>
                <w:lang w:val="en-GB"/>
                <w:rPrChange w:id="3141" w:author="L-B" w:date="2018-10-18T03:40:00Z">
                  <w:rPr>
                    <w:rFonts w:ascii="Cambria Math" w:hAnsi="Cambria Math"/>
                  </w:rPr>
                </w:rPrChange>
              </w:rPr>
              <m:t>D</m:t>
            </m:r>
          </m:e>
          <m:sub>
            <m:r>
              <w:rPr>
                <w:rFonts w:ascii="Cambria Math" w:hAnsi="Cambria Math"/>
                <w:lang w:val="en-GB"/>
                <w:rPrChange w:id="3142" w:author="L-B" w:date="2018-10-18T03:40:00Z">
                  <w:rPr>
                    <w:rFonts w:ascii="Cambria Math" w:hAnsi="Cambria Math"/>
                  </w:rPr>
                </w:rPrChange>
              </w:rPr>
              <m:t>min</m:t>
            </m:r>
          </m:sub>
        </m:sSub>
      </m:oMath>
      <w:r w:rsidRPr="0088310C">
        <w:rPr>
          <w:rFonts w:eastAsiaTheme="minorEastAsia"/>
          <w:lang w:val="en-GB"/>
          <w:rPrChange w:id="3143" w:author="L-B" w:date="2018-10-18T03:40:00Z">
            <w:rPr>
              <w:rFonts w:eastAsiaTheme="minorEastAsia"/>
            </w:rPr>
          </w:rPrChange>
        </w:rPr>
        <w:t xml:space="preserve"> the light will be used,</w:t>
      </w:r>
    </w:p>
    <w:p w14:paraId="02AAB89C" w14:textId="1AA42FA7" w:rsidR="00863825" w:rsidRPr="0088310C" w:rsidRDefault="00863825" w:rsidP="00863825">
      <w:pPr>
        <w:pStyle w:val="Bullet1"/>
        <w:rPr>
          <w:lang w:val="en-GB"/>
          <w:rPrChange w:id="3144" w:author="L-B" w:date="2018-10-18T03:40:00Z">
            <w:rPr/>
          </w:rPrChange>
        </w:rPr>
      </w:pPr>
      <w:r w:rsidRPr="0088310C">
        <w:rPr>
          <w:lang w:val="en-GB"/>
          <w:rPrChange w:id="3145" w:author="L-B" w:date="2018-10-18T03:40:00Z">
            <w:rPr/>
          </w:rPrChange>
        </w:rPr>
        <w:t xml:space="preserve">the maximum acceptable illuminance </w:t>
      </w:r>
      <m:oMath>
        <m:sSub>
          <m:sSubPr>
            <m:ctrlPr>
              <w:rPr>
                <w:rFonts w:ascii="Cambria Math" w:hAnsi="Cambria Math"/>
                <w:i/>
                <w:lang w:val="en-GB"/>
              </w:rPr>
            </m:ctrlPr>
          </m:sSubPr>
          <m:e>
            <m:r>
              <w:rPr>
                <w:rFonts w:ascii="Cambria Math" w:hAnsi="Cambria Math"/>
                <w:lang w:val="en-GB"/>
                <w:rPrChange w:id="3146" w:author="L-B" w:date="2018-10-18T03:40:00Z">
                  <w:rPr>
                    <w:rFonts w:ascii="Cambria Math" w:hAnsi="Cambria Math"/>
                  </w:rPr>
                </w:rPrChange>
              </w:rPr>
              <m:t>E</m:t>
            </m:r>
            <m:d>
              <m:dPr>
                <m:ctrlPr>
                  <w:del w:id="3147" w:author="ceres PC" w:date="2018-10-17T07:50:00Z">
                    <w:rPr>
                      <w:rFonts w:ascii="Cambria Math" w:hAnsi="Cambria Math"/>
                      <w:i/>
                      <w:lang w:val="en-GB"/>
                    </w:rPr>
                  </w:del>
                </m:ctrlPr>
              </m:dPr>
              <m:e>
                <m:sSub>
                  <m:sSubPr>
                    <m:ctrlPr>
                      <w:del w:id="3148" w:author="ceres PC" w:date="2018-10-17T07:50:00Z">
                        <w:rPr>
                          <w:rFonts w:ascii="Cambria Math" w:hAnsi="Cambria Math"/>
                          <w:i/>
                          <w:lang w:val="en-GB"/>
                        </w:rPr>
                      </w:del>
                    </m:ctrlPr>
                  </m:sSubPr>
                  <m:e>
                    <m:r>
                      <w:del w:id="3149" w:author="ceres PC" w:date="2018-10-17T07:50:00Z">
                        <w:rPr>
                          <w:rFonts w:ascii="Cambria Math" w:hAnsi="Cambria Math"/>
                          <w:lang w:val="en-GB"/>
                          <w:rPrChange w:id="3150" w:author="L-B" w:date="2018-10-18T03:40:00Z">
                            <w:rPr>
                              <w:rFonts w:ascii="Cambria Math" w:hAnsi="Cambria Math"/>
                            </w:rPr>
                          </w:rPrChange>
                        </w:rPr>
                        <m:t>D</m:t>
                      </w:del>
                    </m:r>
                  </m:e>
                  <m:sub>
                    <m:r>
                      <w:del w:id="3151" w:author="ceres PC" w:date="2018-10-17T07:50:00Z">
                        <w:rPr>
                          <w:rFonts w:ascii="Cambria Math" w:hAnsi="Cambria Math"/>
                          <w:lang w:val="en-GB"/>
                          <w:rPrChange w:id="3152" w:author="L-B" w:date="2018-10-18T03:40:00Z">
                            <w:rPr>
                              <w:rFonts w:ascii="Cambria Math" w:hAnsi="Cambria Math"/>
                            </w:rPr>
                          </w:rPrChange>
                        </w:rPr>
                        <m:t>min</m:t>
                      </w:del>
                    </m:r>
                  </m:sub>
                </m:sSub>
              </m:e>
            </m:d>
            <m:r>
              <w:rPr>
                <w:rFonts w:ascii="Cambria Math" w:hAnsi="Cambria Math"/>
                <w:lang w:val="en-GB"/>
                <w:rPrChange w:id="3153" w:author="L-B" w:date="2018-10-18T03:40:00Z">
                  <w:rPr>
                    <w:rFonts w:ascii="Cambria Math" w:hAnsi="Cambria Math"/>
                  </w:rPr>
                </w:rPrChange>
              </w:rPr>
              <m:t>=E</m:t>
            </m:r>
          </m:e>
          <m:sub>
            <m:r>
              <w:rPr>
                <w:rFonts w:ascii="Cambria Math" w:hAnsi="Cambria Math"/>
                <w:lang w:val="en-GB"/>
                <w:rPrChange w:id="3154" w:author="L-B" w:date="2018-10-18T03:40:00Z">
                  <w:rPr>
                    <w:rFonts w:ascii="Cambria Math" w:hAnsi="Cambria Math"/>
                  </w:rPr>
                </w:rPrChange>
              </w:rPr>
              <m:t>max</m:t>
            </m:r>
          </m:sub>
        </m:sSub>
      </m:oMath>
      <w:r w:rsidRPr="0088310C">
        <w:rPr>
          <w:lang w:val="en-GB"/>
          <w:rPrChange w:id="3155" w:author="L-B" w:date="2018-10-18T03:40:00Z">
            <w:rPr/>
          </w:rPrChange>
        </w:rPr>
        <w:t xml:space="preserve"> at the eye of the observer to avoid glare</w:t>
      </w:r>
      <w:ins w:id="3156" w:author="ceres PC" w:date="2018-10-17T07:08:00Z">
        <w:r w:rsidR="00322BA5" w:rsidRPr="0088310C">
          <w:rPr>
            <w:lang w:val="en-GB"/>
            <w:rPrChange w:id="3157" w:author="L-B" w:date="2018-10-18T03:40:00Z">
              <w:rPr/>
            </w:rPrChange>
          </w:rPr>
          <w:t xml:space="preserve"> at </w:t>
        </w:r>
        <m:oMath>
          <m:sSub>
            <m:sSubPr>
              <m:ctrlPr>
                <w:rPr>
                  <w:rFonts w:ascii="Cambria Math" w:hAnsi="Cambria Math"/>
                  <w:i/>
                  <w:lang w:val="en-GB"/>
                </w:rPr>
              </m:ctrlPr>
            </m:sSubPr>
            <m:e>
              <m:r>
                <w:rPr>
                  <w:rFonts w:ascii="Cambria Math" w:hAnsi="Cambria Math"/>
                  <w:lang w:val="en-GB"/>
                  <w:rPrChange w:id="3158" w:author="L-B" w:date="2018-10-18T03:40:00Z">
                    <w:rPr>
                      <w:rFonts w:ascii="Cambria Math" w:hAnsi="Cambria Math"/>
                    </w:rPr>
                  </w:rPrChange>
                </w:rPr>
                <m:t>D</m:t>
              </m:r>
            </m:e>
            <m:sub>
              <m:r>
                <w:rPr>
                  <w:rFonts w:ascii="Cambria Math" w:hAnsi="Cambria Math"/>
                  <w:lang w:val="en-GB"/>
                  <w:rPrChange w:id="3159" w:author="L-B" w:date="2018-10-18T03:40:00Z">
                    <w:rPr>
                      <w:rFonts w:ascii="Cambria Math" w:hAnsi="Cambria Math"/>
                    </w:rPr>
                  </w:rPrChange>
                </w:rPr>
                <m:t>min</m:t>
              </m:r>
            </m:sub>
          </m:sSub>
        </m:oMath>
      </w:ins>
    </w:p>
    <w:p w14:paraId="2DB20AC0" w14:textId="549E5066" w:rsidR="00863825" w:rsidRPr="0088310C" w:rsidRDefault="00863825" w:rsidP="00863825">
      <w:pPr>
        <w:pStyle w:val="Bullet1"/>
        <w:rPr>
          <w:lang w:val="en-GB"/>
          <w:rPrChange w:id="3160" w:author="L-B" w:date="2018-10-18T03:40:00Z">
            <w:rPr/>
          </w:rPrChange>
        </w:rPr>
      </w:pPr>
      <w:r w:rsidRPr="0088310C">
        <w:rPr>
          <w:lang w:val="en-GB"/>
          <w:rPrChange w:id="3161" w:author="L-B" w:date="2018-10-18T03:40:00Z">
            <w:rPr/>
          </w:rPrChange>
        </w:rPr>
        <w:t xml:space="preserve">and </w:t>
      </w:r>
      <w:r w:rsidR="000576F3" w:rsidRPr="0088310C">
        <w:rPr>
          <w:lang w:val="en-GB"/>
          <w:rPrChange w:id="3162" w:author="L-B" w:date="2018-10-18T03:40:00Z">
            <w:rPr/>
          </w:rPrChange>
        </w:rPr>
        <w:t xml:space="preserve">a maximum value for the meteorological </w:t>
      </w:r>
      <w:proofErr w:type="spellStart"/>
      <w:r w:rsidR="000576F3" w:rsidRPr="0088310C">
        <w:rPr>
          <w:lang w:val="en-GB"/>
          <w:rPrChange w:id="3163" w:author="L-B" w:date="2018-10-18T03:40:00Z">
            <w:rPr/>
          </w:rPrChange>
        </w:rPr>
        <w:t>visibilty</w:t>
      </w:r>
      <w:proofErr w:type="spellEnd"/>
      <w:r w:rsidR="000576F3" w:rsidRPr="0088310C">
        <w:rPr>
          <w:lang w:val="en-GB"/>
          <w:rPrChange w:id="3164" w:author="L-B" w:date="2018-10-18T03:40:00Z">
            <w:rPr/>
          </w:rPrChange>
        </w:rPr>
        <w:t xml:space="preserve"> </w:t>
      </w:r>
      <m:oMath>
        <m:r>
          <w:rPr>
            <w:rFonts w:ascii="Cambria Math" w:hAnsi="Cambria Math"/>
            <w:lang w:val="en-GB"/>
            <w:rPrChange w:id="3165" w:author="L-B" w:date="2018-10-18T03:40:00Z">
              <w:rPr>
                <w:rFonts w:ascii="Cambria Math" w:hAnsi="Cambria Math"/>
              </w:rPr>
            </w:rPrChange>
          </w:rPr>
          <m:t>V=</m:t>
        </m:r>
        <m:sSub>
          <m:sSubPr>
            <m:ctrlPr>
              <w:rPr>
                <w:rFonts w:ascii="Cambria Math" w:hAnsi="Cambria Math"/>
                <w:i/>
                <w:lang w:val="en-GB"/>
              </w:rPr>
            </m:ctrlPr>
          </m:sSubPr>
          <m:e>
            <m:r>
              <w:rPr>
                <w:rFonts w:ascii="Cambria Math" w:hAnsi="Cambria Math"/>
                <w:lang w:val="en-GB"/>
                <w:rPrChange w:id="3166" w:author="L-B" w:date="2018-10-18T03:40:00Z">
                  <w:rPr>
                    <w:rFonts w:ascii="Cambria Math" w:hAnsi="Cambria Math"/>
                  </w:rPr>
                </w:rPrChange>
              </w:rPr>
              <m:t>V</m:t>
            </m:r>
          </m:e>
          <m:sub>
            <m:r>
              <w:rPr>
                <w:rFonts w:ascii="Cambria Math" w:hAnsi="Cambria Math"/>
                <w:lang w:val="en-GB"/>
                <w:rPrChange w:id="3167" w:author="L-B" w:date="2018-10-18T03:40:00Z">
                  <w:rPr>
                    <w:rFonts w:ascii="Cambria Math" w:hAnsi="Cambria Math"/>
                  </w:rPr>
                </w:rPrChange>
              </w:rPr>
              <m:t>max</m:t>
            </m:r>
          </m:sub>
        </m:sSub>
      </m:oMath>
      <w:r w:rsidR="000576F3" w:rsidRPr="0088310C">
        <w:rPr>
          <w:rFonts w:eastAsiaTheme="minorEastAsia"/>
          <w:lang w:val="en-GB"/>
          <w:rPrChange w:id="3168" w:author="L-B" w:date="2018-10-18T03:40:00Z">
            <w:rPr>
              <w:rFonts w:eastAsiaTheme="minorEastAsia"/>
            </w:rPr>
          </w:rPrChange>
        </w:rPr>
        <w:t>.</w:t>
      </w:r>
    </w:p>
    <w:p w14:paraId="43065492" w14:textId="14DAB425" w:rsidR="00E62808" w:rsidRPr="0088310C" w:rsidRDefault="00E62808" w:rsidP="00E62808">
      <w:pPr>
        <w:pStyle w:val="Caption"/>
      </w:pPr>
      <w:bookmarkStart w:id="3169" w:name="_Toc527532296"/>
      <w:r w:rsidRPr="0088310C">
        <w:t xml:space="preserve">Equation </w:t>
      </w:r>
      <w:r w:rsidRPr="0088310C">
        <w:rPr>
          <w:rPrChange w:id="3170" w:author="L-B" w:date="2018-10-18T03:40:00Z">
            <w:rPr/>
          </w:rPrChange>
        </w:rPr>
        <w:fldChar w:fldCharType="begin"/>
      </w:r>
      <w:r w:rsidRPr="0088310C">
        <w:instrText xml:space="preserve"> SEQ Equation \* ARABIC </w:instrText>
      </w:r>
      <w:r w:rsidRPr="0088310C">
        <w:rPr>
          <w:rPrChange w:id="3171" w:author="L-B" w:date="2018-10-18T03:40:00Z">
            <w:rPr/>
          </w:rPrChange>
        </w:rPr>
        <w:fldChar w:fldCharType="separate"/>
      </w:r>
      <w:r w:rsidR="000D7C70" w:rsidRPr="0088310C">
        <w:rPr>
          <w:noProof/>
        </w:rPr>
        <w:t>4</w:t>
      </w:r>
      <w:r w:rsidRPr="0088310C">
        <w:rPr>
          <w:rPrChange w:id="3172" w:author="L-B" w:date="2018-10-18T03:40:00Z">
            <w:rPr/>
          </w:rPrChange>
        </w:rPr>
        <w:fldChar w:fldCharType="end"/>
      </w:r>
      <w:r w:rsidRPr="0088310C">
        <w:t xml:space="preserve"> Maximum luminous intensity</w:t>
      </w:r>
      <w:bookmarkEnd w:id="3169"/>
    </w:p>
    <w:p w14:paraId="49C76F28" w14:textId="109AF2D3" w:rsidR="00E62808" w:rsidRPr="0088310C" w:rsidRDefault="00A64966" w:rsidP="00E62808">
      <w:pPr>
        <w:pStyle w:val="BodyText"/>
      </w:pPr>
      <m:oMathPara>
        <m:oMathParaPr>
          <m:jc m:val="center"/>
        </m:oMathParaPr>
        <m:oMath>
          <m:sSub>
            <m:sSubPr>
              <m:ctrlPr>
                <w:rPr>
                  <w:rFonts w:ascii="Cambria Math" w:hAnsi="Cambria Math"/>
                </w:rPr>
              </m:ctrlPr>
            </m:sSubPr>
            <m:e>
              <m:r>
                <w:rPr>
                  <w:rFonts w:ascii="Cambria Math" w:hAnsi="Cambria Math"/>
                  <w:rPrChange w:id="3173" w:author="L-B" w:date="2018-10-18T03:40:00Z">
                    <w:rPr>
                      <w:rFonts w:ascii="Cambria Math" w:hAnsi="Cambria Math"/>
                    </w:rPr>
                  </w:rPrChange>
                </w:rPr>
                <m:t>I</m:t>
              </m:r>
            </m:e>
            <m:sub>
              <m:r>
                <w:rPr>
                  <w:rFonts w:ascii="Cambria Math" w:hAnsi="Cambria Math"/>
                  <w:rPrChange w:id="3174" w:author="L-B" w:date="2018-10-18T03:40:00Z">
                    <w:rPr>
                      <w:rFonts w:ascii="Cambria Math" w:hAnsi="Cambria Math"/>
                    </w:rPr>
                  </w:rPrChange>
                </w:rPr>
                <m:t>max</m:t>
              </m:r>
            </m:sub>
          </m:sSub>
          <m:r>
            <m:rPr>
              <m:sty m:val="p"/>
            </m:rPr>
            <w:rPr>
              <w:rFonts w:ascii="Cambria Math" w:hAnsi="Cambria Math"/>
              <w:rPrChange w:id="3175" w:author="L-B" w:date="2018-10-18T03:40:00Z">
                <w:rPr>
                  <w:rFonts w:ascii="Cambria Math" w:hAnsi="Cambria Math"/>
                </w:rPr>
              </w:rPrChange>
            </w:rPr>
            <m:t>=</m:t>
          </m:r>
          <m:sSup>
            <m:sSupPr>
              <m:ctrlPr>
                <w:rPr>
                  <w:rFonts w:ascii="Cambria Math" w:hAnsi="Cambria Math"/>
                </w:rPr>
              </m:ctrlPr>
            </m:sSupPr>
            <m:e>
              <m:sSub>
                <m:sSubPr>
                  <m:ctrlPr>
                    <w:rPr>
                      <w:rFonts w:ascii="Cambria Math" w:hAnsi="Cambria Math"/>
                    </w:rPr>
                  </m:ctrlPr>
                </m:sSubPr>
                <m:e>
                  <m:r>
                    <w:rPr>
                      <w:rFonts w:ascii="Cambria Math" w:hAnsi="Cambria Math"/>
                      <w:rPrChange w:id="3176" w:author="L-B" w:date="2018-10-18T03:40:00Z">
                        <w:rPr>
                          <w:rFonts w:ascii="Cambria Math" w:hAnsi="Cambria Math"/>
                        </w:rPr>
                      </w:rPrChange>
                    </w:rPr>
                    <m:t>D</m:t>
                  </m:r>
                </m:e>
                <m:sub>
                  <m:r>
                    <w:rPr>
                      <w:rFonts w:ascii="Cambria Math" w:hAnsi="Cambria Math"/>
                      <w:rPrChange w:id="3177" w:author="L-B" w:date="2018-10-18T03:40:00Z">
                        <w:rPr>
                          <w:rFonts w:ascii="Cambria Math" w:hAnsi="Cambria Math"/>
                        </w:rPr>
                      </w:rPrChange>
                    </w:rPr>
                    <m:t>min</m:t>
                  </m:r>
                </m:sub>
              </m:sSub>
            </m:e>
            <m:sup>
              <m:r>
                <m:rPr>
                  <m:sty m:val="p"/>
                </m:rPr>
                <w:rPr>
                  <w:rFonts w:ascii="Cambria Math" w:hAnsi="Cambria Math"/>
                  <w:rPrChange w:id="3178" w:author="L-B" w:date="2018-10-18T03:40:00Z">
                    <w:rPr>
                      <w:rFonts w:ascii="Cambria Math" w:hAnsi="Cambria Math"/>
                    </w:rPr>
                  </w:rPrChange>
                </w:rPr>
                <m:t>2</m:t>
              </m:r>
            </m:sup>
          </m:sSup>
          <m:r>
            <m:rPr>
              <m:sty m:val="p"/>
            </m:rPr>
            <w:rPr>
              <w:rFonts w:ascii="Cambria Math" w:hAnsi="Cambria Math"/>
              <w:rPrChange w:id="3179" w:author="L-B" w:date="2018-10-18T03:40:00Z">
                <w:rPr>
                  <w:rFonts w:ascii="Cambria Math" w:hAnsi="Cambria Math"/>
                </w:rPr>
              </w:rPrChange>
            </w:rPr>
            <m:t>*</m:t>
          </m:r>
          <m:sSub>
            <m:sSubPr>
              <m:ctrlPr>
                <w:rPr>
                  <w:rFonts w:ascii="Cambria Math" w:hAnsi="Cambria Math"/>
                </w:rPr>
              </m:ctrlPr>
            </m:sSubPr>
            <m:e>
              <m:r>
                <w:rPr>
                  <w:rFonts w:ascii="Cambria Math" w:hAnsi="Cambria Math"/>
                  <w:rPrChange w:id="3180" w:author="L-B" w:date="2018-10-18T03:40:00Z">
                    <w:rPr>
                      <w:rFonts w:ascii="Cambria Math" w:hAnsi="Cambria Math"/>
                    </w:rPr>
                  </w:rPrChange>
                </w:rPr>
                <m:t>E</m:t>
              </m:r>
            </m:e>
            <m:sub>
              <m:r>
                <w:rPr>
                  <w:rFonts w:ascii="Cambria Math" w:hAnsi="Cambria Math"/>
                  <w:rPrChange w:id="3181" w:author="L-B" w:date="2018-10-18T03:40:00Z">
                    <w:rPr>
                      <w:rFonts w:ascii="Cambria Math" w:hAnsi="Cambria Math"/>
                    </w:rPr>
                  </w:rPrChange>
                </w:rPr>
                <m:t>max</m:t>
              </m:r>
            </m:sub>
          </m:sSub>
          <m:r>
            <m:rPr>
              <m:sty m:val="p"/>
            </m:rPr>
            <w:rPr>
              <w:rFonts w:ascii="Cambria Math" w:hAnsi="Cambria Math"/>
              <w:rPrChange w:id="3182" w:author="L-B" w:date="2018-10-18T03:40:00Z">
                <w:rPr>
                  <w:rFonts w:ascii="Cambria Math" w:hAnsi="Cambria Math"/>
                </w:rPr>
              </w:rPrChange>
            </w:rPr>
            <m:t>*</m:t>
          </m:r>
          <m:sSup>
            <m:sSupPr>
              <m:ctrlPr>
                <w:rPr>
                  <w:rFonts w:ascii="Cambria Math" w:hAnsi="Cambria Math"/>
                </w:rPr>
              </m:ctrlPr>
            </m:sSupPr>
            <m:e>
              <m:r>
                <m:rPr>
                  <m:sty m:val="p"/>
                </m:rPr>
                <w:rPr>
                  <w:rFonts w:ascii="Cambria Math" w:hAnsi="Cambria Math"/>
                  <w:rPrChange w:id="3183" w:author="L-B" w:date="2018-10-18T03:40:00Z">
                    <w:rPr>
                      <w:rFonts w:ascii="Cambria Math" w:hAnsi="Cambria Math"/>
                    </w:rPr>
                  </w:rPrChange>
                </w:rPr>
                <m:t>0.05</m:t>
              </m:r>
            </m:e>
            <m:sup>
              <m:r>
                <m:rPr>
                  <m:sty m:val="p"/>
                </m:rPr>
                <w:rPr>
                  <w:rFonts w:ascii="Cambria Math" w:hAnsi="Cambria Math"/>
                  <w:rPrChange w:id="3184" w:author="L-B" w:date="2018-10-18T03:40:00Z">
                    <w:rPr>
                      <w:rFonts w:ascii="Cambria Math" w:hAnsi="Cambria Math"/>
                    </w:rPr>
                  </w:rPrChange>
                </w:rPr>
                <m:t>-</m:t>
              </m:r>
              <m:f>
                <m:fPr>
                  <m:ctrlPr>
                    <w:rPr>
                      <w:rFonts w:ascii="Cambria Math" w:hAnsi="Cambria Math"/>
                    </w:rPr>
                  </m:ctrlPr>
                </m:fPr>
                <m:num>
                  <m:sSub>
                    <m:sSubPr>
                      <m:ctrlPr>
                        <w:rPr>
                          <w:rFonts w:ascii="Cambria Math" w:hAnsi="Cambria Math"/>
                        </w:rPr>
                      </m:ctrlPr>
                    </m:sSubPr>
                    <m:e>
                      <m:r>
                        <w:rPr>
                          <w:rFonts w:ascii="Cambria Math" w:hAnsi="Cambria Math"/>
                          <w:rPrChange w:id="3185" w:author="L-B" w:date="2018-10-18T03:40:00Z">
                            <w:rPr>
                              <w:rFonts w:ascii="Cambria Math" w:hAnsi="Cambria Math"/>
                            </w:rPr>
                          </w:rPrChange>
                        </w:rPr>
                        <m:t>D</m:t>
                      </m:r>
                    </m:e>
                    <m:sub>
                      <m:r>
                        <w:rPr>
                          <w:rFonts w:ascii="Cambria Math" w:hAnsi="Cambria Math"/>
                          <w:rPrChange w:id="3186" w:author="L-B" w:date="2018-10-18T03:40:00Z">
                            <w:rPr>
                              <w:rFonts w:ascii="Cambria Math" w:hAnsi="Cambria Math"/>
                            </w:rPr>
                          </w:rPrChange>
                        </w:rPr>
                        <m:t>min</m:t>
                      </m:r>
                    </m:sub>
                  </m:sSub>
                </m:num>
                <m:den>
                  <m:sSub>
                    <m:sSubPr>
                      <m:ctrlPr>
                        <w:rPr>
                          <w:rFonts w:ascii="Cambria Math" w:hAnsi="Cambria Math"/>
                        </w:rPr>
                      </m:ctrlPr>
                    </m:sSubPr>
                    <m:e>
                      <m:r>
                        <w:rPr>
                          <w:rFonts w:ascii="Cambria Math" w:hAnsi="Cambria Math"/>
                          <w:rPrChange w:id="3187" w:author="L-B" w:date="2018-10-18T03:40:00Z">
                            <w:rPr>
                              <w:rFonts w:ascii="Cambria Math" w:hAnsi="Cambria Math"/>
                            </w:rPr>
                          </w:rPrChange>
                        </w:rPr>
                        <m:t>V</m:t>
                      </m:r>
                    </m:e>
                    <m:sub>
                      <m:r>
                        <w:rPr>
                          <w:rFonts w:ascii="Cambria Math" w:hAnsi="Cambria Math"/>
                          <w:rPrChange w:id="3188" w:author="L-B" w:date="2018-10-18T03:40:00Z">
                            <w:rPr>
                              <w:rFonts w:ascii="Cambria Math" w:hAnsi="Cambria Math"/>
                            </w:rPr>
                          </w:rPrChange>
                        </w:rPr>
                        <m:t>max</m:t>
                      </m:r>
                    </m:sub>
                  </m:sSub>
                </m:den>
              </m:f>
            </m:sup>
          </m:sSup>
        </m:oMath>
      </m:oMathPara>
    </w:p>
    <w:p w14:paraId="1A92D03D" w14:textId="0CAA8992" w:rsidR="00863825" w:rsidRPr="0088310C" w:rsidRDefault="006477EB">
      <w:pPr>
        <w:pStyle w:val="Heading2"/>
        <w:rPr>
          <w:rPrChange w:id="3189" w:author="L-B" w:date="2018-10-18T03:40:00Z">
            <w:rPr/>
          </w:rPrChange>
        </w:rPr>
        <w:pPrChange w:id="3190" w:author="ceres PC" w:date="2018-10-17T10:17:00Z">
          <w:pPr>
            <w:pStyle w:val="Heading3"/>
          </w:pPr>
        </w:pPrChange>
      </w:pPr>
      <w:bookmarkStart w:id="3191" w:name="_Ref460235384"/>
      <w:bookmarkStart w:id="3192" w:name="_Toc527537049"/>
      <w:r w:rsidRPr="0088310C">
        <w:rPr>
          <w:rPrChange w:id="3193" w:author="L-B" w:date="2018-10-18T03:40:00Z">
            <w:rPr>
              <w:caps/>
              <w:smallCaps w:val="0"/>
            </w:rPr>
          </w:rPrChange>
        </w:rPr>
        <w:t xml:space="preserve">Design </w:t>
      </w:r>
      <w:r w:rsidR="000576F3" w:rsidRPr="0088310C">
        <w:rPr>
          <w:rPrChange w:id="3194" w:author="L-B" w:date="2018-10-18T03:40:00Z">
            <w:rPr>
              <w:caps/>
              <w:smallCaps w:val="0"/>
            </w:rPr>
          </w:rPrChange>
        </w:rPr>
        <w:t>intensity</w:t>
      </w:r>
      <w:bookmarkEnd w:id="3191"/>
      <w:bookmarkEnd w:id="3192"/>
    </w:p>
    <w:p w14:paraId="0D184AA1" w14:textId="6D59ED08" w:rsidR="000576F3" w:rsidRPr="0088310C" w:rsidRDefault="000576F3" w:rsidP="000576F3">
      <w:pPr>
        <w:pStyle w:val="BodyText"/>
      </w:pPr>
      <w:r w:rsidRPr="0088310C">
        <w:t xml:space="preserve">The calculation of the minimum and maximum luminous intensity </w:t>
      </w:r>
      <w:r w:rsidR="00AF0B3A" w:rsidRPr="0088310C">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Change w:id="3195" w:author="L-B" w:date="2018-10-18T03:40:00Z">
                      <w:rPr>
                        <w:rFonts w:ascii="Cambria Math" w:hAnsi="Cambria Math"/>
                      </w:rPr>
                    </w:rPrChange>
                  </w:rPr>
                  <m:t>I</m:t>
                </m:r>
              </m:e>
              <m:sub>
                <m:r>
                  <w:rPr>
                    <w:rFonts w:ascii="Cambria Math" w:hAnsi="Cambria Math"/>
                    <w:rPrChange w:id="3196" w:author="L-B" w:date="2018-10-18T03:40:00Z">
                      <w:rPr>
                        <w:rFonts w:ascii="Cambria Math" w:hAnsi="Cambria Math"/>
                      </w:rPr>
                    </w:rPrChange>
                  </w:rPr>
                  <m:t>min</m:t>
                </m:r>
              </m:sub>
            </m:sSub>
            <m:r>
              <w:rPr>
                <w:rFonts w:ascii="Cambria Math" w:hAnsi="Cambria Math"/>
                <w:rPrChange w:id="3197" w:author="L-B" w:date="2018-10-18T03:40:00Z">
                  <w:rPr>
                    <w:rFonts w:ascii="Cambria Math" w:hAnsi="Cambria Math"/>
                  </w:rPr>
                </w:rPrChange>
              </w:rPr>
              <m:t>;</m:t>
            </m:r>
            <m:sSub>
              <m:sSubPr>
                <m:ctrlPr>
                  <w:rPr>
                    <w:rFonts w:ascii="Cambria Math" w:hAnsi="Cambria Math"/>
                    <w:i/>
                  </w:rPr>
                </m:ctrlPr>
              </m:sSubPr>
              <m:e>
                <m:r>
                  <w:rPr>
                    <w:rFonts w:ascii="Cambria Math" w:hAnsi="Cambria Math"/>
                    <w:rPrChange w:id="3198" w:author="L-B" w:date="2018-10-18T03:40:00Z">
                      <w:rPr>
                        <w:rFonts w:ascii="Cambria Math" w:hAnsi="Cambria Math"/>
                      </w:rPr>
                    </w:rPrChange>
                  </w:rPr>
                  <m:t>I</m:t>
                </m:r>
              </m:e>
              <m:sub>
                <m:r>
                  <w:rPr>
                    <w:rFonts w:ascii="Cambria Math" w:hAnsi="Cambria Math"/>
                    <w:rPrChange w:id="3199" w:author="L-B" w:date="2018-10-18T03:40:00Z">
                      <w:rPr>
                        <w:rFonts w:ascii="Cambria Math" w:hAnsi="Cambria Math"/>
                      </w:rPr>
                    </w:rPrChange>
                  </w:rPr>
                  <m:t>max</m:t>
                </m:r>
              </m:sub>
            </m:sSub>
          </m:e>
        </m:d>
      </m:oMath>
      <w:r w:rsidR="00AF0B3A" w:rsidRPr="0088310C">
        <w:rPr>
          <w:rFonts w:eastAsiaTheme="minorEastAsia"/>
        </w:rPr>
        <w:t xml:space="preserve"> the real intensity should </w:t>
      </w:r>
      <w:r w:rsidR="00821D17" w:rsidRPr="0088310C">
        <w:rPr>
          <w:rFonts w:eastAsiaTheme="minorEastAsia"/>
        </w:rPr>
        <w:t>be</w:t>
      </w:r>
      <w:r w:rsidR="00AF0B3A" w:rsidRPr="0088310C">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Change w:id="3200" w:author="L-B" w:date="2018-10-18T03:40:00Z">
                  <w:rPr>
                    <w:rFonts w:ascii="Cambria Math" w:eastAsiaTheme="minorEastAsia" w:hAnsi="Cambria Math"/>
                  </w:rPr>
                </w:rPrChange>
              </w:rPr>
              <m:t>I</m:t>
            </m:r>
          </m:e>
          <m:sub>
            <m:r>
              <w:rPr>
                <w:rFonts w:ascii="Cambria Math" w:eastAsiaTheme="minorEastAsia" w:hAnsi="Cambria Math"/>
                <w:rPrChange w:id="3201" w:author="L-B" w:date="2018-10-18T03:40:00Z">
                  <w:rPr>
                    <w:rFonts w:ascii="Cambria Math" w:eastAsiaTheme="minorEastAsia" w:hAnsi="Cambria Math"/>
                  </w:rPr>
                </w:rPrChange>
              </w:rPr>
              <m:t>min</m:t>
            </m:r>
          </m:sub>
        </m:sSub>
        <m:r>
          <w:rPr>
            <w:rFonts w:ascii="Cambria Math" w:eastAsiaTheme="minorEastAsia" w:hAnsi="Cambria Math"/>
            <w:rPrChange w:id="3202" w:author="L-B" w:date="2018-10-18T03:40:00Z">
              <w:rPr>
                <w:rFonts w:ascii="Cambria Math" w:eastAsiaTheme="minorEastAsia" w:hAnsi="Cambria Math"/>
              </w:rPr>
            </w:rPrChange>
          </w:rPr>
          <m:t>≤I≤</m:t>
        </m:r>
        <m:sSub>
          <m:sSubPr>
            <m:ctrlPr>
              <w:rPr>
                <w:rFonts w:ascii="Cambria Math" w:eastAsiaTheme="minorEastAsia" w:hAnsi="Cambria Math"/>
                <w:i/>
              </w:rPr>
            </m:ctrlPr>
          </m:sSubPr>
          <m:e>
            <m:r>
              <w:rPr>
                <w:rFonts w:ascii="Cambria Math" w:eastAsiaTheme="minorEastAsia" w:hAnsi="Cambria Math"/>
                <w:rPrChange w:id="3203" w:author="L-B" w:date="2018-10-18T03:40:00Z">
                  <w:rPr>
                    <w:rFonts w:ascii="Cambria Math" w:eastAsiaTheme="minorEastAsia" w:hAnsi="Cambria Math"/>
                  </w:rPr>
                </w:rPrChange>
              </w:rPr>
              <m:t>I</m:t>
            </m:r>
          </m:e>
          <m:sub>
            <m:r>
              <w:rPr>
                <w:rFonts w:ascii="Cambria Math" w:eastAsiaTheme="minorEastAsia" w:hAnsi="Cambria Math"/>
                <w:rPrChange w:id="3204" w:author="L-B" w:date="2018-10-18T03:40:00Z">
                  <w:rPr>
                    <w:rFonts w:ascii="Cambria Math" w:eastAsiaTheme="minorEastAsia" w:hAnsi="Cambria Math"/>
                  </w:rPr>
                </w:rPrChange>
              </w:rPr>
              <m:t>max</m:t>
            </m:r>
          </m:sub>
        </m:sSub>
      </m:oMath>
    </w:p>
    <w:p w14:paraId="11D83061" w14:textId="11B4678E" w:rsidR="00863825" w:rsidRPr="0088310C" w:rsidRDefault="006477EB" w:rsidP="00B478D9">
      <w:pPr>
        <w:pStyle w:val="BodyText"/>
        <w:rPr>
          <w:rFonts w:eastAsiaTheme="minorEastAsia"/>
        </w:rPr>
      </w:pPr>
      <w:r w:rsidRPr="0088310C">
        <w:t xml:space="preserve">In many cases the interval is very large </w:t>
      </w:r>
      <m:oMath>
        <m:sSub>
          <m:sSubPr>
            <m:ctrlPr>
              <w:rPr>
                <w:rFonts w:ascii="Cambria Math" w:hAnsi="Cambria Math"/>
                <w:i/>
              </w:rPr>
            </m:ctrlPr>
          </m:sSubPr>
          <m:e>
            <m:r>
              <w:rPr>
                <w:rFonts w:ascii="Cambria Math" w:hAnsi="Cambria Math"/>
                <w:rPrChange w:id="3205" w:author="L-B" w:date="2018-10-18T03:40:00Z">
                  <w:rPr>
                    <w:rFonts w:ascii="Cambria Math" w:hAnsi="Cambria Math"/>
                  </w:rPr>
                </w:rPrChange>
              </w:rPr>
              <m:t>I</m:t>
            </m:r>
          </m:e>
          <m:sub>
            <m:r>
              <w:rPr>
                <w:rFonts w:ascii="Cambria Math" w:hAnsi="Cambria Math"/>
                <w:rPrChange w:id="3206" w:author="L-B" w:date="2018-10-18T03:40:00Z">
                  <w:rPr>
                    <w:rFonts w:ascii="Cambria Math" w:hAnsi="Cambria Math"/>
                  </w:rPr>
                </w:rPrChange>
              </w:rPr>
              <m:t>max</m:t>
            </m:r>
          </m:sub>
        </m:sSub>
        <m:r>
          <w:rPr>
            <w:rFonts w:ascii="Cambria Math" w:hAnsi="Cambria Math"/>
            <w:rPrChange w:id="3207" w:author="L-B" w:date="2018-10-18T03:40:00Z">
              <w:rPr>
                <w:rFonts w:ascii="Cambria Math" w:hAnsi="Cambria Math"/>
              </w:rPr>
            </w:rPrChange>
          </w:rPr>
          <m:t>&gt;10*</m:t>
        </m:r>
        <m:sSub>
          <m:sSubPr>
            <m:ctrlPr>
              <w:rPr>
                <w:rFonts w:ascii="Cambria Math" w:hAnsi="Cambria Math"/>
                <w:i/>
              </w:rPr>
            </m:ctrlPr>
          </m:sSubPr>
          <m:e>
            <m:r>
              <w:rPr>
                <w:rFonts w:ascii="Cambria Math" w:hAnsi="Cambria Math"/>
                <w:rPrChange w:id="3208" w:author="L-B" w:date="2018-10-18T03:40:00Z">
                  <w:rPr>
                    <w:rFonts w:ascii="Cambria Math" w:hAnsi="Cambria Math"/>
                  </w:rPr>
                </w:rPrChange>
              </w:rPr>
              <m:t>I</m:t>
            </m:r>
          </m:e>
          <m:sub>
            <m:r>
              <w:rPr>
                <w:rFonts w:ascii="Cambria Math" w:hAnsi="Cambria Math"/>
                <w:rPrChange w:id="3209" w:author="L-B" w:date="2018-10-18T03:40:00Z">
                  <w:rPr>
                    <w:rFonts w:ascii="Cambria Math" w:hAnsi="Cambria Math"/>
                  </w:rPr>
                </w:rPrChange>
              </w:rPr>
              <m:t>min</m:t>
            </m:r>
          </m:sub>
        </m:sSub>
      </m:oMath>
      <w:r w:rsidRPr="0088310C">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Change w:id="3210" w:author="L-B" w:date="2018-10-18T03:40:00Z">
                  <w:rPr>
                    <w:rFonts w:ascii="Cambria Math" w:eastAsiaTheme="minorEastAsia" w:hAnsi="Cambria Math"/>
                  </w:rPr>
                </w:rPrChange>
              </w:rPr>
              <m:t>I</m:t>
            </m:r>
          </m:e>
          <m:sub>
            <m:r>
              <w:rPr>
                <w:rFonts w:ascii="Cambria Math" w:eastAsiaTheme="minorEastAsia" w:hAnsi="Cambria Math"/>
                <w:rPrChange w:id="3211" w:author="L-B" w:date="2018-10-18T03:40:00Z">
                  <w:rPr>
                    <w:rFonts w:ascii="Cambria Math" w:eastAsiaTheme="minorEastAsia" w:hAnsi="Cambria Math"/>
                  </w:rPr>
                </w:rPrChange>
              </w:rPr>
              <m:t>min</m:t>
            </m:r>
          </m:sub>
        </m:sSub>
      </m:oMath>
      <w:r w:rsidRPr="0088310C">
        <w:rPr>
          <w:rFonts w:eastAsiaTheme="minorEastAsia"/>
        </w:rPr>
        <w:t>. However</w:t>
      </w:r>
      <w:r w:rsidR="00AA7FD1" w:rsidRPr="0088310C">
        <w:rPr>
          <w:rFonts w:eastAsiaTheme="minorEastAsia"/>
        </w:rPr>
        <w:t>,</w:t>
      </w:r>
      <w:r w:rsidRPr="0088310C">
        <w:rPr>
          <w:rFonts w:eastAsiaTheme="minorEastAsia"/>
        </w:rPr>
        <w:t xml:space="preserve"> </w:t>
      </w:r>
      <w:r w:rsidR="008A1F6A" w:rsidRPr="0088310C">
        <w:rPr>
          <w:rFonts w:eastAsiaTheme="minorEastAsia"/>
        </w:rPr>
        <w:t>due to equipment tolerances a factor may</w:t>
      </w:r>
      <w:r w:rsidRPr="0088310C">
        <w:rPr>
          <w:rFonts w:eastAsiaTheme="minorEastAsia"/>
        </w:rPr>
        <w:t xml:space="preserve"> be </w:t>
      </w:r>
      <w:r w:rsidR="008A1F6A" w:rsidRPr="0088310C">
        <w:rPr>
          <w:rFonts w:eastAsiaTheme="minorEastAsia"/>
        </w:rPr>
        <w:t>added</w:t>
      </w:r>
      <w:r w:rsidRPr="0088310C">
        <w:rPr>
          <w:rFonts w:eastAsiaTheme="minorEastAsia"/>
        </w:rPr>
        <w:t xml:space="preserve"> </w:t>
      </w:r>
      <w:r w:rsidR="008A1F6A" w:rsidRPr="0088310C">
        <w:rPr>
          <w:rFonts w:eastAsiaTheme="minorEastAsia"/>
        </w:rPr>
        <w:t>to the</w:t>
      </w:r>
      <w:r w:rsidRPr="0088310C">
        <w:rPr>
          <w:rFonts w:eastAsiaTheme="minorEastAsia"/>
        </w:rPr>
        <w:t xml:space="preserve"> minimum intensity </w:t>
      </w:r>
      <m:oMath>
        <m:sSub>
          <m:sSubPr>
            <m:ctrlPr>
              <w:rPr>
                <w:rFonts w:ascii="Cambria Math" w:eastAsiaTheme="minorEastAsia" w:hAnsi="Cambria Math"/>
                <w:i/>
              </w:rPr>
            </m:ctrlPr>
          </m:sSubPr>
          <m:e>
            <m:r>
              <w:rPr>
                <w:rFonts w:ascii="Cambria Math" w:eastAsiaTheme="minorEastAsia" w:hAnsi="Cambria Math"/>
                <w:rPrChange w:id="3212" w:author="L-B" w:date="2018-10-18T03:40:00Z">
                  <w:rPr>
                    <w:rFonts w:ascii="Cambria Math" w:eastAsiaTheme="minorEastAsia" w:hAnsi="Cambria Math"/>
                  </w:rPr>
                </w:rPrChange>
              </w:rPr>
              <m:t>I</m:t>
            </m:r>
          </m:e>
          <m:sub>
            <m:r>
              <w:rPr>
                <w:rFonts w:ascii="Cambria Math" w:eastAsiaTheme="minorEastAsia" w:hAnsi="Cambria Math"/>
                <w:rPrChange w:id="3213" w:author="L-B" w:date="2018-10-18T03:40:00Z">
                  <w:rPr>
                    <w:rFonts w:ascii="Cambria Math" w:eastAsiaTheme="minorEastAsia" w:hAnsi="Cambria Math"/>
                  </w:rPr>
                </w:rPrChange>
              </w:rPr>
              <m:t>min</m:t>
            </m:r>
          </m:sub>
        </m:sSub>
      </m:oMath>
      <w:r w:rsidR="00821D17" w:rsidRPr="0088310C">
        <w:rPr>
          <w:rFonts w:eastAsiaTheme="minorEastAsia"/>
        </w:rPr>
        <w:t xml:space="preserve">. It is </w:t>
      </w:r>
      <w:r w:rsidR="00F21D2F" w:rsidRPr="0088310C">
        <w:rPr>
          <w:rFonts w:eastAsiaTheme="minorEastAsia"/>
        </w:rPr>
        <w:t>suggested that</w:t>
      </w:r>
      <w:r w:rsidR="00821D17" w:rsidRPr="0088310C">
        <w:rPr>
          <w:rFonts w:eastAsiaTheme="minorEastAsia"/>
        </w:rPr>
        <w:t xml:space="preserve"> th</w:t>
      </w:r>
      <w:r w:rsidR="00E62808" w:rsidRPr="0088310C">
        <w:rPr>
          <w:rFonts w:eastAsiaTheme="minorEastAsia"/>
        </w:rPr>
        <w:t>is</w:t>
      </w:r>
      <w:r w:rsidR="006A509C" w:rsidRPr="0088310C">
        <w:rPr>
          <w:rFonts w:eastAsiaTheme="minorEastAsia"/>
        </w:rPr>
        <w:t xml:space="preserve"> factor </w:t>
      </w:r>
      <w:r w:rsidR="00F21D2F" w:rsidRPr="0088310C">
        <w:rPr>
          <w:rFonts w:eastAsiaTheme="minorEastAsia"/>
        </w:rPr>
        <w:t>is</w:t>
      </w:r>
      <w:r w:rsidR="006A509C" w:rsidRPr="0088310C">
        <w:rPr>
          <w:rFonts w:eastAsiaTheme="minorEastAsia"/>
        </w:rPr>
        <w:t xml:space="preserve"> 1.</w:t>
      </w:r>
      <w:r w:rsidR="00FF16AD" w:rsidRPr="0088310C">
        <w:rPr>
          <w:rFonts w:eastAsiaTheme="minorEastAsia"/>
        </w:rPr>
        <w:t>2</w:t>
      </w:r>
      <w:r w:rsidR="00821D17" w:rsidRPr="0088310C">
        <w:rPr>
          <w:rFonts w:eastAsiaTheme="minorEastAsia"/>
        </w:rPr>
        <w:t>x.</w:t>
      </w:r>
    </w:p>
    <w:p w14:paraId="54696846" w14:textId="1DBC83D1" w:rsidR="00821D17" w:rsidRPr="0088310C" w:rsidRDefault="00821D17" w:rsidP="00821D17">
      <w:pPr>
        <w:pStyle w:val="Caption"/>
      </w:pPr>
      <w:bookmarkStart w:id="3214" w:name="_Toc527532297"/>
      <w:r w:rsidRPr="0088310C">
        <w:t xml:space="preserve">Equation </w:t>
      </w:r>
      <w:r w:rsidRPr="0088310C">
        <w:rPr>
          <w:rPrChange w:id="3215" w:author="L-B" w:date="2018-10-18T03:40:00Z">
            <w:rPr/>
          </w:rPrChange>
        </w:rPr>
        <w:fldChar w:fldCharType="begin"/>
      </w:r>
      <w:r w:rsidRPr="0088310C">
        <w:instrText xml:space="preserve"> SEQ Equation \* ARABIC </w:instrText>
      </w:r>
      <w:r w:rsidRPr="0088310C">
        <w:rPr>
          <w:rPrChange w:id="3216" w:author="L-B" w:date="2018-10-18T03:40:00Z">
            <w:rPr/>
          </w:rPrChange>
        </w:rPr>
        <w:fldChar w:fldCharType="separate"/>
      </w:r>
      <w:r w:rsidR="000D7C70" w:rsidRPr="0088310C">
        <w:rPr>
          <w:noProof/>
        </w:rPr>
        <w:t>5</w:t>
      </w:r>
      <w:r w:rsidRPr="0088310C">
        <w:rPr>
          <w:rPrChange w:id="3217" w:author="L-B" w:date="2018-10-18T03:40:00Z">
            <w:rPr/>
          </w:rPrChange>
        </w:rPr>
        <w:fldChar w:fldCharType="end"/>
      </w:r>
      <w:r w:rsidRPr="0088310C">
        <w:t xml:space="preserve"> Design luminous intensity</w:t>
      </w:r>
      <w:bookmarkEnd w:id="3214"/>
    </w:p>
    <w:p w14:paraId="05A03A8F" w14:textId="77777777" w:rsidR="00821D17" w:rsidRPr="0088310C" w:rsidRDefault="00821D17" w:rsidP="00821D17"/>
    <w:p w14:paraId="4185D204" w14:textId="5795D5FD" w:rsidR="00821D17" w:rsidRPr="0088310C" w:rsidRDefault="00A64966" w:rsidP="00821D17">
      <w:pPr>
        <w:pStyle w:val="BodyText"/>
      </w:pPr>
      <m:oMathPara>
        <m:oMathParaPr>
          <m:jc m:val="center"/>
        </m:oMathParaPr>
        <m:oMath>
          <m:sSub>
            <m:sSubPr>
              <m:ctrlPr>
                <w:rPr>
                  <w:rFonts w:ascii="Cambria Math" w:hAnsi="Cambria Math"/>
                  <w:sz w:val="18"/>
                </w:rPr>
              </m:ctrlPr>
            </m:sSubPr>
            <m:e>
              <m:r>
                <w:rPr>
                  <w:rFonts w:ascii="Cambria Math" w:hAnsi="Cambria Math"/>
                  <w:rPrChange w:id="3218" w:author="L-B" w:date="2018-10-18T03:40:00Z">
                    <w:rPr>
                      <w:rFonts w:ascii="Cambria Math" w:hAnsi="Cambria Math"/>
                    </w:rPr>
                  </w:rPrChange>
                </w:rPr>
                <m:t>I</m:t>
              </m:r>
            </m:e>
            <m:sub>
              <m:r>
                <w:rPr>
                  <w:rFonts w:ascii="Cambria Math" w:hAnsi="Cambria Math"/>
                  <w:rPrChange w:id="3219" w:author="L-B" w:date="2018-10-18T03:40:00Z">
                    <w:rPr>
                      <w:rFonts w:ascii="Cambria Math" w:hAnsi="Cambria Math"/>
                    </w:rPr>
                  </w:rPrChange>
                </w:rPr>
                <m:t>dsg</m:t>
              </m:r>
            </m:sub>
          </m:sSub>
          <m:r>
            <m:rPr>
              <m:sty m:val="p"/>
            </m:rPr>
            <w:rPr>
              <w:rFonts w:ascii="Cambria Math" w:hAnsi="Cambria Math"/>
              <w:rPrChange w:id="3220" w:author="L-B" w:date="2018-10-18T03:40:00Z">
                <w:rPr>
                  <w:rFonts w:ascii="Cambria Math" w:hAnsi="Cambria Math"/>
                </w:rPr>
              </w:rPrChange>
            </w:rPr>
            <m:t>=1.2*</m:t>
          </m:r>
          <m:sSub>
            <m:sSubPr>
              <m:ctrlPr>
                <w:rPr>
                  <w:rFonts w:ascii="Cambria Math" w:hAnsi="Cambria Math"/>
                  <w:sz w:val="18"/>
                </w:rPr>
              </m:ctrlPr>
            </m:sSubPr>
            <m:e>
              <m:r>
                <w:rPr>
                  <w:rFonts w:ascii="Cambria Math" w:hAnsi="Cambria Math"/>
                  <w:rPrChange w:id="3221" w:author="L-B" w:date="2018-10-18T03:40:00Z">
                    <w:rPr>
                      <w:rFonts w:ascii="Cambria Math" w:hAnsi="Cambria Math"/>
                    </w:rPr>
                  </w:rPrChange>
                </w:rPr>
                <m:t>I</m:t>
              </m:r>
            </m:e>
            <m:sub>
              <m:r>
                <w:rPr>
                  <w:rFonts w:ascii="Cambria Math" w:hAnsi="Cambria Math"/>
                  <w:rPrChange w:id="3222" w:author="L-B" w:date="2018-10-18T03:40:00Z">
                    <w:rPr>
                      <w:rFonts w:ascii="Cambria Math" w:hAnsi="Cambria Math"/>
                    </w:rPr>
                  </w:rPrChange>
                </w:rPr>
                <m:t>min</m:t>
              </m:r>
            </m:sub>
          </m:sSub>
        </m:oMath>
      </m:oMathPara>
    </w:p>
    <w:p w14:paraId="7B7CFC11" w14:textId="4BD14FD9" w:rsidR="006477EB" w:rsidRPr="0088310C" w:rsidRDefault="00821D17" w:rsidP="00B478D9">
      <w:pPr>
        <w:pStyle w:val="BodyText"/>
      </w:pPr>
      <w:r w:rsidRPr="0088310C">
        <w:t xml:space="preserve">In a few cases the calculated minimum </w:t>
      </w:r>
      <w:r w:rsidR="00E62808" w:rsidRPr="0088310C">
        <w:t>may become</w:t>
      </w:r>
      <w:r w:rsidRPr="0088310C">
        <w:t xml:space="preserve"> larger </w:t>
      </w:r>
      <w:r w:rsidR="00E62808" w:rsidRPr="0088310C">
        <w:t xml:space="preserve">than </w:t>
      </w:r>
      <w:r w:rsidRPr="0088310C">
        <w:t xml:space="preserve">the maximum </w:t>
      </w:r>
      <m:oMath>
        <m:sSub>
          <m:sSubPr>
            <m:ctrlPr>
              <w:rPr>
                <w:rFonts w:ascii="Cambria Math" w:hAnsi="Cambria Math"/>
                <w:i/>
              </w:rPr>
            </m:ctrlPr>
          </m:sSubPr>
          <m:e>
            <m:r>
              <w:rPr>
                <w:rFonts w:ascii="Cambria Math" w:hAnsi="Cambria Math"/>
                <w:rPrChange w:id="3223" w:author="L-B" w:date="2018-10-18T03:40:00Z">
                  <w:rPr>
                    <w:rFonts w:ascii="Cambria Math" w:hAnsi="Cambria Math"/>
                  </w:rPr>
                </w:rPrChange>
              </w:rPr>
              <m:t>I</m:t>
            </m:r>
          </m:e>
          <m:sub>
            <m:r>
              <w:rPr>
                <w:rFonts w:ascii="Cambria Math" w:hAnsi="Cambria Math"/>
                <w:rPrChange w:id="3224" w:author="L-B" w:date="2018-10-18T03:40:00Z">
                  <w:rPr>
                    <w:rFonts w:ascii="Cambria Math" w:hAnsi="Cambria Math"/>
                  </w:rPr>
                </w:rPrChange>
              </w:rPr>
              <m:t>min</m:t>
            </m:r>
          </m:sub>
        </m:sSub>
        <m:r>
          <w:rPr>
            <w:rFonts w:ascii="Cambria Math" w:hAnsi="Cambria Math"/>
            <w:rPrChange w:id="3225" w:author="L-B" w:date="2018-10-18T03:40:00Z">
              <w:rPr>
                <w:rFonts w:ascii="Cambria Math" w:hAnsi="Cambria Math"/>
              </w:rPr>
            </w:rPrChange>
          </w:rPr>
          <m:t>&gt;</m:t>
        </m:r>
        <m:sSub>
          <m:sSubPr>
            <m:ctrlPr>
              <w:rPr>
                <w:rFonts w:ascii="Cambria Math" w:hAnsi="Cambria Math"/>
                <w:i/>
              </w:rPr>
            </m:ctrlPr>
          </m:sSubPr>
          <m:e>
            <m:r>
              <w:rPr>
                <w:rFonts w:ascii="Cambria Math" w:hAnsi="Cambria Math"/>
                <w:rPrChange w:id="3226" w:author="L-B" w:date="2018-10-18T03:40:00Z">
                  <w:rPr>
                    <w:rFonts w:ascii="Cambria Math" w:hAnsi="Cambria Math"/>
                  </w:rPr>
                </w:rPrChange>
              </w:rPr>
              <m:t>I</m:t>
            </m:r>
          </m:e>
          <m:sub>
            <m:r>
              <w:rPr>
                <w:rFonts w:ascii="Cambria Math" w:hAnsi="Cambria Math"/>
                <w:rPrChange w:id="3227" w:author="L-B" w:date="2018-10-18T03:40:00Z">
                  <w:rPr>
                    <w:rFonts w:ascii="Cambria Math" w:hAnsi="Cambria Math"/>
                  </w:rPr>
                </w:rPrChange>
              </w:rPr>
              <m:t>max</m:t>
            </m:r>
          </m:sub>
        </m:sSub>
      </m:oMath>
      <w:r w:rsidRPr="0088310C">
        <w:t xml:space="preserve">. </w:t>
      </w:r>
      <w:r w:rsidR="00B0269F" w:rsidRPr="0088310C">
        <w:t>In th</w:t>
      </w:r>
      <w:r w:rsidR="00B81151" w:rsidRPr="0088310C">
        <w:t>at</w:t>
      </w:r>
      <w:r w:rsidR="00B0269F" w:rsidRPr="0088310C">
        <w:t xml:space="preserve"> case it </w:t>
      </w:r>
      <w:proofErr w:type="gramStart"/>
      <w:r w:rsidR="00B0269F" w:rsidRPr="0088310C">
        <w:t>has to</w:t>
      </w:r>
      <w:proofErr w:type="gramEnd"/>
      <w:r w:rsidR="00B0269F" w:rsidRPr="0088310C">
        <w:t xml:space="preserve"> be decided whether glare at a near position of the observer is accepted or the intensity </w:t>
      </w:r>
      <w:r w:rsidR="00B62436" w:rsidRPr="0088310C">
        <w:t>may be reduced.</w:t>
      </w:r>
    </w:p>
    <w:p w14:paraId="4E879906" w14:textId="779ADD44" w:rsidR="00E62808" w:rsidRPr="0088310C" w:rsidDel="00F640EC" w:rsidRDefault="0042358C" w:rsidP="0042358C">
      <w:pPr>
        <w:pStyle w:val="Heading1"/>
        <w:rPr>
          <w:del w:id="3228" w:author="ceres PC" w:date="2018-10-17T10:22:00Z"/>
        </w:rPr>
      </w:pPr>
      <w:bookmarkStart w:id="3229" w:name="_Ref459894615"/>
      <w:bookmarkStart w:id="3230" w:name="_Toc527535154"/>
      <w:bookmarkStart w:id="3231" w:name="_Toc527535323"/>
      <w:del w:id="3232" w:author="ceres PC" w:date="2018-10-17T10:22:00Z">
        <w:r w:rsidRPr="0088310C" w:rsidDel="00F640EC">
          <w:rPr>
            <w:b w:val="0"/>
            <w:bCs w:val="0"/>
            <w:caps w:val="0"/>
          </w:rPr>
          <w:delText>Key values</w:delText>
        </w:r>
        <w:bookmarkStart w:id="3233" w:name="_Toc527535648"/>
        <w:bookmarkStart w:id="3234" w:name="_Toc527537050"/>
        <w:bookmarkEnd w:id="3229"/>
        <w:bookmarkEnd w:id="3230"/>
        <w:bookmarkEnd w:id="3231"/>
        <w:bookmarkEnd w:id="3233"/>
        <w:bookmarkEnd w:id="3234"/>
      </w:del>
    </w:p>
    <w:p w14:paraId="5B18C3BF" w14:textId="0B276A06" w:rsidR="0042358C" w:rsidRPr="0088310C" w:rsidDel="00F640EC" w:rsidRDefault="0042358C" w:rsidP="0042358C">
      <w:pPr>
        <w:pStyle w:val="Heading1separatationline"/>
        <w:rPr>
          <w:del w:id="3235" w:author="ceres PC" w:date="2018-10-17T10:22:00Z"/>
        </w:rPr>
      </w:pPr>
      <w:bookmarkStart w:id="3236" w:name="_Toc527535649"/>
      <w:bookmarkStart w:id="3237" w:name="_Toc527537051"/>
      <w:bookmarkEnd w:id="3236"/>
      <w:bookmarkEnd w:id="3237"/>
    </w:p>
    <w:p w14:paraId="601A595E" w14:textId="14B53A16" w:rsidR="0042358C" w:rsidRPr="0088310C" w:rsidDel="00F640EC" w:rsidRDefault="0042358C" w:rsidP="0042358C">
      <w:pPr>
        <w:pStyle w:val="BodyText"/>
        <w:rPr>
          <w:del w:id="3238" w:author="ceres PC" w:date="2018-10-17T10:22:00Z"/>
        </w:rPr>
      </w:pPr>
      <w:del w:id="3239" w:author="ceres PC" w:date="2018-10-17T10:22:00Z">
        <w:r w:rsidRPr="0088310C" w:rsidDel="00F640EC">
          <w:delText xml:space="preserve">Beside the maximum and minimum distance the light will be used as an Aid to Navigation, the intensity calculations </w:delText>
        </w:r>
        <w:r w:rsidR="000B614D" w:rsidRPr="0088310C" w:rsidDel="00F640EC">
          <w:delText>requires input values for maximum and minimum illuminance and meteorological visibility.</w:delText>
        </w:r>
        <w:bookmarkStart w:id="3240" w:name="_Toc527535650"/>
        <w:bookmarkStart w:id="3241" w:name="_Toc527537052"/>
        <w:bookmarkEnd w:id="3240"/>
        <w:bookmarkEnd w:id="3241"/>
      </w:del>
    </w:p>
    <w:p w14:paraId="45A7941C" w14:textId="0782185D" w:rsidR="000B614D" w:rsidRPr="0088310C" w:rsidDel="00F640EC" w:rsidRDefault="000B614D" w:rsidP="00F71623">
      <w:pPr>
        <w:pStyle w:val="Heading2"/>
        <w:rPr>
          <w:del w:id="3242" w:author="ceres PC" w:date="2018-10-17T10:22:00Z"/>
        </w:rPr>
      </w:pPr>
      <w:bookmarkStart w:id="3243" w:name="_Toc527535155"/>
      <w:bookmarkStart w:id="3244" w:name="_Toc527535324"/>
      <w:del w:id="3245" w:author="ceres PC" w:date="2018-10-17T10:22:00Z">
        <w:r w:rsidRPr="0088310C" w:rsidDel="00F640EC">
          <w:rPr>
            <w:b w:val="0"/>
            <w:bCs w:val="0"/>
            <w:caps w:val="0"/>
          </w:rPr>
          <w:delText>Minimum illuminance at the observer’s eye</w:delText>
        </w:r>
        <w:bookmarkStart w:id="3246" w:name="_Toc527535651"/>
        <w:bookmarkStart w:id="3247" w:name="_Toc527537053"/>
        <w:bookmarkEnd w:id="3243"/>
        <w:bookmarkEnd w:id="3244"/>
        <w:bookmarkEnd w:id="3246"/>
        <w:bookmarkEnd w:id="3247"/>
      </w:del>
    </w:p>
    <w:p w14:paraId="7CA3FAC3" w14:textId="24ED6E5F" w:rsidR="000B614D" w:rsidRPr="0088310C" w:rsidDel="00F640EC" w:rsidRDefault="000B614D" w:rsidP="000B614D">
      <w:pPr>
        <w:pStyle w:val="Heading2separationline"/>
        <w:rPr>
          <w:del w:id="3248" w:author="ceres PC" w:date="2018-10-17T10:22:00Z"/>
        </w:rPr>
      </w:pPr>
      <w:bookmarkStart w:id="3249" w:name="_Toc527535652"/>
      <w:bookmarkStart w:id="3250" w:name="_Toc527537054"/>
      <w:bookmarkEnd w:id="3249"/>
      <w:bookmarkEnd w:id="3250"/>
    </w:p>
    <w:p w14:paraId="4FB865F2" w14:textId="08259803" w:rsidR="00926275" w:rsidRPr="0088310C" w:rsidDel="00F640EC" w:rsidRDefault="00926275" w:rsidP="00926275">
      <w:pPr>
        <w:pStyle w:val="BodyText"/>
        <w:rPr>
          <w:del w:id="3251" w:author="ceres PC" w:date="2018-10-17T10:22:00Z"/>
        </w:rPr>
      </w:pPr>
      <w:del w:id="3252" w:author="ceres PC" w:date="2018-10-17T10:22:00Z">
        <w:r w:rsidRPr="0088310C" w:rsidDel="00F640EC">
          <w:delText>For many years marine signal lights were designed for situations without any additional disturbing lights. The situation has changed and additional lights, interfering with the signal light, have to be considered. The influence of additional light</w:delText>
        </w:r>
      </w:del>
      <w:del w:id="3253" w:author="ceres PC" w:date="2018-10-17T09:29:00Z">
        <w:r w:rsidRPr="0088310C" w:rsidDel="008A7DCF">
          <w:delText>s</w:delText>
        </w:r>
      </w:del>
      <w:del w:id="3254" w:author="ceres PC" w:date="2018-10-17T10:22:00Z">
        <w:r w:rsidRPr="0088310C" w:rsidDel="00F640EC">
          <w:delText xml:space="preserve"> can be divided in two different aspects.</w:delText>
        </w:r>
        <w:bookmarkStart w:id="3255" w:name="_Toc527535653"/>
        <w:bookmarkStart w:id="3256" w:name="_Toc527537055"/>
        <w:bookmarkEnd w:id="3255"/>
        <w:bookmarkEnd w:id="3256"/>
      </w:del>
    </w:p>
    <w:p w14:paraId="4ED09F14" w14:textId="742E3397" w:rsidR="00926275" w:rsidRPr="0088310C" w:rsidDel="00F640EC" w:rsidRDefault="000061DA" w:rsidP="00926275">
      <w:pPr>
        <w:pStyle w:val="Bullet1"/>
        <w:rPr>
          <w:del w:id="3257" w:author="ceres PC" w:date="2018-10-17T10:22:00Z"/>
          <w:lang w:val="en-GB"/>
          <w:rPrChange w:id="3258" w:author="L-B" w:date="2018-10-18T03:40:00Z">
            <w:rPr>
              <w:del w:id="3259" w:author="ceres PC" w:date="2018-10-17T10:22:00Z"/>
            </w:rPr>
          </w:rPrChange>
        </w:rPr>
      </w:pPr>
      <w:del w:id="3260" w:author="ceres PC" w:date="2018-10-17T09:28:00Z">
        <w:r w:rsidRPr="0088310C" w:rsidDel="008A7DCF">
          <w:rPr>
            <w:lang w:val="en-GB"/>
            <w:rPrChange w:id="3261" w:author="L-B" w:date="2018-10-18T03:40:00Z">
              <w:rPr/>
            </w:rPrChange>
          </w:rPr>
          <w:delText>background illumination</w:delText>
        </w:r>
      </w:del>
      <w:del w:id="3262" w:author="ceres PC" w:date="2018-10-17T10:22:00Z">
        <w:r w:rsidRPr="0088310C" w:rsidDel="00F640EC">
          <w:rPr>
            <w:lang w:val="en-GB"/>
            <w:rPrChange w:id="3263" w:author="L-B" w:date="2018-10-18T03:40:00Z">
              <w:rPr/>
            </w:rPrChange>
          </w:rPr>
          <w:delText xml:space="preserve"> : </w:delText>
        </w:r>
        <w:r w:rsidR="00926275" w:rsidRPr="0088310C" w:rsidDel="00F640EC">
          <w:rPr>
            <w:lang w:val="en-GB"/>
            <w:rPrChange w:id="3264" w:author="L-B" w:date="2018-10-18T03:40:00Z">
              <w:rPr/>
            </w:rPrChange>
          </w:rPr>
          <w:delText>smooth halo of li</w:delText>
        </w:r>
        <w:r w:rsidRPr="0088310C" w:rsidDel="00F640EC">
          <w:rPr>
            <w:lang w:val="en-GB"/>
            <w:rPrChange w:id="3265" w:author="L-B" w:date="2018-10-18T03:40:00Z">
              <w:rPr/>
            </w:rPrChange>
          </w:rPr>
          <w:delText>ght produced by scattered light</w:delText>
        </w:r>
        <w:bookmarkStart w:id="3266" w:name="_Toc527535654"/>
        <w:bookmarkStart w:id="3267" w:name="_Toc527537056"/>
        <w:bookmarkEnd w:id="3266"/>
        <w:bookmarkEnd w:id="3267"/>
      </w:del>
    </w:p>
    <w:p w14:paraId="34739C55" w14:textId="16D4F289" w:rsidR="00926275" w:rsidRPr="0088310C" w:rsidDel="00F640EC" w:rsidRDefault="00926275" w:rsidP="00926275">
      <w:pPr>
        <w:pStyle w:val="Bullet1"/>
        <w:rPr>
          <w:del w:id="3268" w:author="ceres PC" w:date="2018-10-17T10:22:00Z"/>
          <w:lang w:val="en-GB"/>
          <w:rPrChange w:id="3269" w:author="L-B" w:date="2018-10-18T03:40:00Z">
            <w:rPr>
              <w:del w:id="3270" w:author="ceres PC" w:date="2018-10-17T10:22:00Z"/>
            </w:rPr>
          </w:rPrChange>
        </w:rPr>
      </w:pPr>
      <w:del w:id="3271" w:author="ceres PC" w:date="2018-10-17T10:22:00Z">
        <w:r w:rsidRPr="0088310C" w:rsidDel="00F640EC">
          <w:rPr>
            <w:lang w:val="en-GB"/>
            <w:rPrChange w:id="3272" w:author="L-B" w:date="2018-10-18T03:40:00Z">
              <w:rPr/>
            </w:rPrChange>
          </w:rPr>
          <w:delText>rival lights</w:delText>
        </w:r>
        <w:r w:rsidR="000061DA" w:rsidRPr="0088310C" w:rsidDel="00F640EC">
          <w:rPr>
            <w:lang w:val="en-GB"/>
            <w:rPrChange w:id="3273" w:author="L-B" w:date="2018-10-18T03:40:00Z">
              <w:rPr/>
            </w:rPrChange>
          </w:rPr>
          <w:delText> :</w:delText>
        </w:r>
        <w:r w:rsidRPr="0088310C" w:rsidDel="00F640EC">
          <w:rPr>
            <w:lang w:val="en-GB"/>
            <w:rPrChange w:id="3274" w:author="L-B" w:date="2018-10-18T03:40:00Z">
              <w:rPr/>
            </w:rPrChange>
          </w:rPr>
          <w:delText xml:space="preserve"> appearing as point lights, d</w:delText>
        </w:r>
        <w:r w:rsidR="000061DA" w:rsidRPr="0088310C" w:rsidDel="00F640EC">
          <w:rPr>
            <w:lang w:val="en-GB"/>
            <w:rPrChange w:id="3275" w:author="L-B" w:date="2018-10-18T03:40:00Z">
              <w:rPr/>
            </w:rPrChange>
          </w:rPr>
          <w:delText>irectly emitted to the observer</w:delText>
        </w:r>
        <w:bookmarkStart w:id="3276" w:name="_Toc527535655"/>
        <w:bookmarkStart w:id="3277" w:name="_Toc527537057"/>
        <w:bookmarkEnd w:id="3276"/>
        <w:bookmarkEnd w:id="3277"/>
      </w:del>
    </w:p>
    <w:p w14:paraId="2FE9BB40" w14:textId="1C9065F0" w:rsidR="007A6718" w:rsidRPr="0088310C" w:rsidDel="00F640EC" w:rsidRDefault="007A6718" w:rsidP="007A6718">
      <w:pPr>
        <w:pStyle w:val="Bullet1"/>
        <w:numPr>
          <w:ilvl w:val="0"/>
          <w:numId w:val="0"/>
        </w:numPr>
        <w:ind w:left="425" w:hanging="425"/>
        <w:rPr>
          <w:del w:id="3278" w:author="ceres PC" w:date="2018-10-17T10:22:00Z"/>
          <w:lang w:val="en-GB"/>
          <w:rPrChange w:id="3279" w:author="L-B" w:date="2018-10-18T03:40:00Z">
            <w:rPr>
              <w:del w:id="3280" w:author="ceres PC" w:date="2018-10-17T10:22:00Z"/>
            </w:rPr>
          </w:rPrChange>
        </w:rPr>
      </w:pPr>
      <w:del w:id="3281" w:author="ceres PC" w:date="2018-10-17T10:22:00Z">
        <w:r w:rsidRPr="0088310C" w:rsidDel="00F640EC">
          <w:rPr>
            <w:noProof/>
            <w:lang w:val="en-GB" w:eastAsia="en-IE"/>
            <w:rPrChange w:id="3282" w:author="L-B" w:date="2018-10-18T03:40:00Z">
              <w:rPr>
                <w:noProof/>
                <w:lang w:val="en-IE" w:eastAsia="en-IE"/>
              </w:rPr>
            </w:rPrChang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437" y="0"/>
                              <a:ext cx="1829468" cy="24768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63E93A51" w:rsidR="00A64966" w:rsidRPr="00804518" w:rsidRDefault="00A64966" w:rsidP="00926275">
                                <w:pPr>
                                  <w:rPr>
                                    <w:lang w:val="de-DE"/>
                                  </w:rPr>
                                </w:pPr>
                                <w:r>
                                  <w:rPr>
                                    <w:lang w:val="de-DE"/>
                                  </w:rPr>
                                  <w:t>background</w:t>
                                </w:r>
                                <w:ins w:id="3283" w:author="ceres PC" w:date="2018-10-17T09:30:00Z">
                                  <w:r>
                                    <w:rPr>
                                      <w:lang w:val="de-DE"/>
                                    </w:rPr>
                                    <w:t xml:space="preserve"> luminance</w:t>
                                  </w:r>
                                </w:ins>
                                <w:del w:id="3284" w:author="ceres PC" w:date="2018-10-17T09:30:00Z">
                                  <w:r w:rsidDel="008A7DCF">
                                    <w:rPr>
                                      <w:lang w:val="de-DE"/>
                                    </w:rPr>
                                    <w:delText xml:space="preserve"> illumination</w:delText>
                                  </w:r>
                                </w:del>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A64966" w:rsidRDefault="00A64966" w:rsidP="00926275">
                                <w:pPr>
                                  <w:rPr>
                                    <w:lang w:val="de-DE"/>
                                  </w:rPr>
                                </w:pPr>
                                <w:r>
                                  <w:rPr>
                                    <w:lang w:val="de-DE"/>
                                  </w:rPr>
                                  <w:t>rival</w:t>
                                </w:r>
                              </w:p>
                              <w:p w14:paraId="6882A6DF" w14:textId="77777777" w:rsidR="00A64966" w:rsidRPr="008B055C" w:rsidRDefault="00A64966"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A64966" w:rsidRPr="00804518" w:rsidRDefault="00A64966"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A64966" w:rsidRPr="008B055C" w:rsidRDefault="00A64966"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6A535B" id="Gruppieren 53" o:spid="_x0000_s1072"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">
                  <v:shape id="Grafik 4" o:spid="_x0000_s1073" type="#_x0000_t75" style="position:absolute;left:7095;top:3218;width:418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">
                    <v:imagedata r:id="rId24" o:title=""/>
                  </v:shape>
                  <v:shape id="Gerade Verbindung mit Pfeil 7" o:spid="_x0000_s1074" type="#_x0000_t32" style="position:absolute;left:20409;top:1243;width:6859;height:6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" strokecolor="black [3213]">
                    <v:stroke endarrow="open"/>
                  </v:shape>
                  <v:oval id="Ellipse 8" o:spid="_x0000_s1075" style="position:absolute;left:22896;top:7461;width:12620;height:6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" filled="f" strokecolor="white [3212]" strokeweight=".5pt">
                    <v:stroke dashstyle="dash"/>
                  </v:oval>
                  <v:shape id="Gerade Verbindung mit Pfeil 10" o:spid="_x0000_s1076" type="#_x0000_t32" style="position:absolute;left:44330;top:10387;width:7097;height:8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" strokecolor="red">
                    <v:stroke endarrow="open"/>
                  </v:shape>
                  <v:shape id="Gerade Verbindung mit Pfeil 12" o:spid="_x0000_s1077" type="#_x0000_t32" style="position:absolute;left:43964;top:13972;width:7431;height:47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" strokecolor="red">
                    <v:stroke endarrow="open"/>
                  </v:shape>
                  <v:shape id="Textfeld 15" o:spid="_x0000_s1078" type="#_x0000_t202" style="position:absolute;left:8484;width:18295;height:24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" fillcolor="white [3201]" strokeweight=".5pt">
                    <v:textbox>
                      <w:txbxContent>
                        <w:p w14:paraId="67FDCBB0" w14:textId="63E93A51" w:rsidR="00A64966" w:rsidRPr="00804518" w:rsidRDefault="00A64966" w:rsidP="00926275">
                          <w:pPr>
                            <w:rPr>
                              <w:lang w:val="de-DE"/>
                            </w:rPr>
                          </w:pPr>
                          <w:r>
                            <w:rPr>
                              <w:lang w:val="de-DE"/>
                            </w:rPr>
                            <w:t>background</w:t>
                          </w:r>
                          <w:ins w:id="3285" w:author="ceres PC" w:date="2018-10-17T09:30:00Z">
                            <w:r>
                              <w:rPr>
                                <w:lang w:val="de-DE"/>
                              </w:rPr>
                              <w:t xml:space="preserve"> luminance</w:t>
                            </w:r>
                          </w:ins>
                          <w:del w:id="3286" w:author="ceres PC" w:date="2018-10-17T09:30:00Z">
                            <w:r w:rsidDel="008A7DCF">
                              <w:rPr>
                                <w:lang w:val="de-DE"/>
                              </w:rPr>
                              <w:delText xml:space="preserve"> illumination</w:delText>
                            </w:r>
                          </w:del>
                        </w:p>
                      </w:txbxContent>
                    </v:textbox>
                  </v:shape>
                  <v:shape id="Textfeld 17" o:spid="_x0000_s1079" type="#_x0000_t202" style="position:absolute;left:51425;top:18726;width:4716;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" fillcolor="white [3201]" strokeweight=".5pt">
                    <v:textbox>
                      <w:txbxContent>
                        <w:p w14:paraId="458DB5C2" w14:textId="77777777" w:rsidR="00A64966" w:rsidRDefault="00A64966" w:rsidP="00926275">
                          <w:pPr>
                            <w:rPr>
                              <w:lang w:val="de-DE"/>
                            </w:rPr>
                          </w:pPr>
                          <w:r>
                            <w:rPr>
                              <w:lang w:val="de-DE"/>
                            </w:rPr>
                            <w:t>rival</w:t>
                          </w:r>
                        </w:p>
                        <w:p w14:paraId="6882A6DF" w14:textId="77777777" w:rsidR="00A64966" w:rsidRPr="008B055C" w:rsidRDefault="00A64966" w:rsidP="00926275">
                          <w:pPr>
                            <w:rPr>
                              <w:lang w:val="de-DE"/>
                            </w:rPr>
                          </w:pPr>
                          <w:r>
                            <w:rPr>
                              <w:lang w:val="de-DE"/>
                            </w:rPr>
                            <w:t>lights</w:t>
                          </w:r>
                        </w:p>
                      </w:txbxContent>
                    </v:textbox>
                  </v:shape>
                  <v:shape id="Gerade Verbindung mit Pfeil 18" o:spid="_x0000_s1080" type="#_x0000_t32" style="position:absolute;left:38112;top:2487;width:2045;height:100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" strokecolor="black [3213]">
                    <v:stroke endarrow="open"/>
                  </v:shape>
                  <v:oval id="Ellipse 19" o:spid="_x0000_s1081" style="position:absolute;left:36502;top:12582;width:2808;height:1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" filled="f" strokecolor="white [3212]" strokeweight=".5pt">
                    <v:stroke dashstyle="dash"/>
                  </v:oval>
                  <v:shape id="Textfeld 20" o:spid="_x0000_s1082" type="#_x0000_t202" style="position:absolute;left:40160;width:7227;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" fillcolor="white [3201]" strokeweight=".5pt">
                    <v:textbox>
                      <w:txbxContent>
                        <w:p w14:paraId="372ADBE0" w14:textId="77777777" w:rsidR="00A64966" w:rsidRPr="00804518" w:rsidRDefault="00A64966" w:rsidP="00926275">
                          <w:pPr>
                            <w:rPr>
                              <w:lang w:val="de-DE"/>
                            </w:rPr>
                          </w:pPr>
                          <w:r>
                            <w:rPr>
                              <w:lang w:val="de-DE"/>
                            </w:rPr>
                            <w:t>leading line</w:t>
                          </w:r>
                        </w:p>
                      </w:txbxContent>
                    </v:textbox>
                  </v:shape>
                  <v:oval id="Ellipse 22" o:spid="_x0000_s1083" style="position:absolute;left:10314;top:14410;width:12620;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" filled="f" strokecolor="white [3212]" strokeweight=".5pt">
                    <v:stroke dashstyle="dash"/>
                  </v:oval>
                  <v:shape id="Gerade Verbindung mit Pfeil 23" o:spid="_x0000_s1084" type="#_x0000_t32" style="position:absolute;left:4754;top:16166;width:5526;height: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" strokecolor="red">
                    <v:stroke endarrow="open"/>
                  </v:shape>
                  <v:shape id="Textfeld 24" o:spid="_x0000_s1085" type="#_x0000_t202" style="position:absolute;top:14776;width:4763;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14:paraId="3759EAF7" w14:textId="77777777" w:rsidR="00A64966" w:rsidRPr="008B055C" w:rsidRDefault="00A64966" w:rsidP="00926275">
                          <w:pPr>
                            <w:rPr>
                              <w:lang w:val="de-DE"/>
                            </w:rPr>
                          </w:pPr>
                          <w:r>
                            <w:rPr>
                              <w:lang w:val="de-DE"/>
                            </w:rPr>
                            <w:t>buoys</w:t>
                          </w:r>
                        </w:p>
                      </w:txbxContent>
                    </v:textbox>
                  </v:shape>
                  <w10:anchorlock/>
                </v:group>
              </w:pict>
            </mc:Fallback>
          </mc:AlternateContent>
        </w:r>
        <w:bookmarkStart w:id="3287" w:name="_Toc527535656"/>
        <w:bookmarkStart w:id="3288" w:name="_Toc527537058"/>
        <w:bookmarkEnd w:id="3287"/>
        <w:bookmarkEnd w:id="3288"/>
      </w:del>
    </w:p>
    <w:p w14:paraId="28D24ABF" w14:textId="235834B3" w:rsidR="00926275" w:rsidRPr="0088310C" w:rsidDel="00F640EC" w:rsidRDefault="00926275" w:rsidP="00926275">
      <w:pPr>
        <w:pStyle w:val="Caption"/>
        <w:rPr>
          <w:del w:id="3289" w:author="ceres PC" w:date="2018-10-17T10:22:00Z"/>
        </w:rPr>
      </w:pPr>
      <w:del w:id="3290" w:author="ceres PC" w:date="2018-10-17T10:22:00Z">
        <w:r w:rsidRPr="0088310C" w:rsidDel="00F640EC">
          <w:rPr>
            <w:b w:val="0"/>
            <w:bCs w:val="0"/>
            <w:i w:val="0"/>
          </w:rPr>
          <w:delText xml:space="preserve">Figure </w:delText>
        </w:r>
        <w:r w:rsidRPr="0088310C" w:rsidDel="00F640EC">
          <w:rPr>
            <w:rPrChange w:id="3291" w:author="L-B" w:date="2018-10-18T03:40:00Z">
              <w:rPr/>
            </w:rPrChange>
          </w:rPr>
          <w:fldChar w:fldCharType="begin"/>
        </w:r>
        <w:r w:rsidRPr="0088310C" w:rsidDel="00F640EC">
          <w:rPr>
            <w:b w:val="0"/>
            <w:bCs w:val="0"/>
            <w:i w:val="0"/>
          </w:rPr>
          <w:delInstrText xml:space="preserve"> SEQ Figure \* ARABIC </w:delInstrText>
        </w:r>
        <w:r w:rsidRPr="0088310C" w:rsidDel="00F640EC">
          <w:rPr>
            <w:rPrChange w:id="3292" w:author="L-B" w:date="2018-10-18T03:40:00Z">
              <w:rPr/>
            </w:rPrChange>
          </w:rPr>
          <w:fldChar w:fldCharType="separate"/>
        </w:r>
        <w:r w:rsidR="000D7C70" w:rsidRPr="0088310C" w:rsidDel="00F640EC">
          <w:rPr>
            <w:b w:val="0"/>
            <w:bCs w:val="0"/>
            <w:i w:val="0"/>
            <w:noProof/>
          </w:rPr>
          <w:delText>3</w:delText>
        </w:r>
        <w:r w:rsidRPr="0088310C" w:rsidDel="00F640EC">
          <w:rPr>
            <w:rPrChange w:id="3293" w:author="L-B" w:date="2018-10-18T03:40:00Z">
              <w:rPr/>
            </w:rPrChange>
          </w:rPr>
          <w:fldChar w:fldCharType="end"/>
        </w:r>
        <w:r w:rsidRPr="0088310C" w:rsidDel="00F640EC">
          <w:rPr>
            <w:b w:val="0"/>
            <w:bCs w:val="0"/>
            <w:i w:val="0"/>
          </w:rPr>
          <w:delText xml:space="preserve"> Marine signal lights, background </w:delText>
        </w:r>
      </w:del>
      <w:del w:id="3294" w:author="ceres PC" w:date="2018-10-17T09:31:00Z">
        <w:r w:rsidRPr="0088310C" w:rsidDel="008A7DCF">
          <w:rPr>
            <w:b w:val="0"/>
            <w:bCs w:val="0"/>
            <w:i w:val="0"/>
          </w:rPr>
          <w:delText>illumination and rival lights</w:delText>
        </w:r>
      </w:del>
      <w:bookmarkStart w:id="3295" w:name="_Toc527535657"/>
      <w:bookmarkStart w:id="3296" w:name="_Toc527537059"/>
      <w:bookmarkEnd w:id="3295"/>
      <w:bookmarkEnd w:id="3296"/>
    </w:p>
    <w:p w14:paraId="268A50BD" w14:textId="09EA803C" w:rsidR="00926275" w:rsidRPr="0088310C" w:rsidDel="00F640EC" w:rsidRDefault="00926275" w:rsidP="00926275">
      <w:pPr>
        <w:rPr>
          <w:del w:id="3297" w:author="ceres PC" w:date="2018-10-17T10:22:00Z"/>
        </w:rPr>
      </w:pPr>
      <w:bookmarkStart w:id="3298" w:name="_Toc527535658"/>
      <w:bookmarkStart w:id="3299" w:name="_Toc527537060"/>
      <w:bookmarkEnd w:id="3298"/>
      <w:bookmarkEnd w:id="3299"/>
    </w:p>
    <w:p w14:paraId="234823DA" w14:textId="3BBBF2EC" w:rsidR="00926275" w:rsidRPr="0088310C" w:rsidDel="00F640EC" w:rsidRDefault="00926275" w:rsidP="00926275">
      <w:pPr>
        <w:pStyle w:val="BodyText"/>
        <w:rPr>
          <w:del w:id="3300" w:author="ceres PC" w:date="2018-10-17T10:22:00Z"/>
        </w:rPr>
      </w:pPr>
      <w:del w:id="3301" w:author="ceres PC" w:date="2018-10-17T10:22:00Z">
        <w:r w:rsidRPr="0088310C" w:rsidDel="00F640EC">
          <w:delText xml:space="preserve">The influence of background </w:delText>
        </w:r>
      </w:del>
      <w:del w:id="3302" w:author="ceres PC" w:date="2018-10-17T09:31:00Z">
        <w:r w:rsidRPr="0088310C" w:rsidDel="008A7DCF">
          <w:delText xml:space="preserve">illumination </w:delText>
        </w:r>
      </w:del>
      <w:del w:id="3303" w:author="ceres PC" w:date="2018-10-17T10:22:00Z">
        <w:r w:rsidRPr="0088310C" w:rsidDel="00F640EC">
          <w:delText>is covered by adjusting the minimum illuminance at the eye of the observer.</w:delText>
        </w:r>
        <w:bookmarkStart w:id="3304" w:name="_Toc527535659"/>
        <w:bookmarkStart w:id="3305" w:name="_Toc527537061"/>
        <w:bookmarkEnd w:id="3304"/>
        <w:bookmarkEnd w:id="3305"/>
      </w:del>
    </w:p>
    <w:p w14:paraId="5AFD2AC6" w14:textId="12223B59" w:rsidR="000153B8" w:rsidRPr="0088310C" w:rsidDel="00F640EC" w:rsidRDefault="00926275" w:rsidP="00926275">
      <w:pPr>
        <w:pStyle w:val="BodyText"/>
        <w:rPr>
          <w:del w:id="3306" w:author="ceres PC" w:date="2018-10-17T10:22:00Z"/>
        </w:rPr>
      </w:pPr>
      <w:del w:id="3307" w:author="ceres PC" w:date="2018-10-17T10:22:00Z">
        <w:r w:rsidRPr="0088310C" w:rsidDel="00F640EC">
          <w:delText xml:space="preserve">Rival lights are treated in this document at a later step (See Chapter </w:delText>
        </w:r>
        <w:r w:rsidRPr="0088310C" w:rsidDel="00F640EC">
          <w:rPr>
            <w:rPrChange w:id="3308" w:author="L-B" w:date="2018-10-18T03:40:00Z">
              <w:rPr/>
            </w:rPrChange>
          </w:rPr>
          <w:fldChar w:fldCharType="begin"/>
        </w:r>
        <w:r w:rsidRPr="0088310C" w:rsidDel="00F640EC">
          <w:delInstrText xml:space="preserve"> REF _Ref459800859 \r \h </w:delInstrText>
        </w:r>
        <w:r w:rsidR="003E6E7F" w:rsidRPr="0088310C" w:rsidDel="00F640EC">
          <w:delInstrText xml:space="preserve"> \* MERGEFORMAT </w:delInstrText>
        </w:r>
        <w:r w:rsidRPr="0088310C" w:rsidDel="00F640EC">
          <w:rPr>
            <w:rPrChange w:id="3309" w:author="L-B" w:date="2018-10-18T03:40:00Z">
              <w:rPr/>
            </w:rPrChange>
          </w:rPr>
        </w:r>
        <w:r w:rsidRPr="0088310C" w:rsidDel="00F640EC">
          <w:rPr>
            <w:rPrChange w:id="3310" w:author="L-B" w:date="2018-10-18T03:40:00Z">
              <w:rPr/>
            </w:rPrChange>
          </w:rPr>
          <w:fldChar w:fldCharType="separate"/>
        </w:r>
        <w:r w:rsidR="000D7C70" w:rsidRPr="0088310C" w:rsidDel="00F640EC">
          <w:delText>4</w:delText>
        </w:r>
        <w:r w:rsidRPr="0088310C" w:rsidDel="00F640EC">
          <w:rPr>
            <w:rPrChange w:id="3311" w:author="L-B" w:date="2018-10-18T03:40:00Z">
              <w:rPr/>
            </w:rPrChange>
          </w:rPr>
          <w:fldChar w:fldCharType="end"/>
        </w:r>
        <w:r w:rsidRPr="0088310C" w:rsidDel="00F640EC">
          <w:delText>).</w:delText>
        </w:r>
        <w:bookmarkStart w:id="3312" w:name="_Toc527535660"/>
        <w:bookmarkStart w:id="3313" w:name="_Toc527537062"/>
        <w:bookmarkEnd w:id="3312"/>
        <w:bookmarkEnd w:id="3313"/>
      </w:del>
    </w:p>
    <w:p w14:paraId="18EC1564" w14:textId="631C202A" w:rsidR="00D063D7" w:rsidRPr="0088310C" w:rsidDel="00F640EC" w:rsidRDefault="00046BA1" w:rsidP="003E6E7F">
      <w:pPr>
        <w:pStyle w:val="BodyText"/>
        <w:rPr>
          <w:del w:id="3314" w:author="ceres PC" w:date="2018-10-17T10:22:00Z"/>
        </w:rPr>
      </w:pPr>
      <w:del w:id="3315" w:author="ceres PC" w:date="2018-10-17T10:22:00Z">
        <w:r w:rsidRPr="0088310C" w:rsidDel="00F640EC">
          <w:delText xml:space="preserve">The minimum illuminance at the eye of the observer depends on the background </w:delText>
        </w:r>
      </w:del>
      <w:del w:id="3316" w:author="ceres PC" w:date="2018-10-17T09:31:00Z">
        <w:r w:rsidRPr="0088310C" w:rsidDel="008A7DCF">
          <w:delText xml:space="preserve">illumination </w:delText>
        </w:r>
      </w:del>
      <w:del w:id="3317" w:author="ceres PC" w:date="2018-10-17T10:22:00Z">
        <w:r w:rsidRPr="0088310C" w:rsidDel="00F640EC">
          <w:delText>found at the position of the l</w:delText>
        </w:r>
        <w:r w:rsidR="00947EE5" w:rsidRPr="0088310C" w:rsidDel="00F640EC">
          <w:delText xml:space="preserve">ight. Traditionally the values </w:delText>
        </w:r>
        <w:r w:rsidRPr="0088310C" w:rsidDel="00F640EC">
          <w:delText xml:space="preserve">in </w:delText>
        </w:r>
        <w:r w:rsidR="000153B8" w:rsidRPr="0088310C" w:rsidDel="00F640EC">
          <w:rPr>
            <w:rPrChange w:id="3318" w:author="L-B" w:date="2018-10-18T03:40:00Z">
              <w:rPr/>
            </w:rPrChange>
          </w:rPr>
          <w:fldChar w:fldCharType="begin"/>
        </w:r>
        <w:r w:rsidR="000153B8" w:rsidRPr="0088310C" w:rsidDel="00F640EC">
          <w:delInstrText xml:space="preserve"> REF _Ref476211290 \h </w:delInstrText>
        </w:r>
        <w:r w:rsidR="000153B8" w:rsidRPr="0088310C" w:rsidDel="00F640EC">
          <w:rPr>
            <w:rPrChange w:id="3319" w:author="L-B" w:date="2018-10-18T03:40:00Z">
              <w:rPr/>
            </w:rPrChange>
          </w:rPr>
        </w:r>
        <w:r w:rsidR="000153B8" w:rsidRPr="0088310C" w:rsidDel="00F640EC">
          <w:rPr>
            <w:rPrChange w:id="3320" w:author="L-B" w:date="2018-10-18T03:40:00Z">
              <w:rPr/>
            </w:rPrChange>
          </w:rPr>
          <w:fldChar w:fldCharType="separate"/>
        </w:r>
        <w:r w:rsidR="000D7C70" w:rsidRPr="0088310C" w:rsidDel="00F640EC">
          <w:delText xml:space="preserve">Table </w:delText>
        </w:r>
        <w:r w:rsidR="000D7C70" w:rsidRPr="0088310C" w:rsidDel="00F640EC">
          <w:rPr>
            <w:noProof/>
          </w:rPr>
          <w:delText>1</w:delText>
        </w:r>
        <w:r w:rsidR="000153B8" w:rsidRPr="0088310C" w:rsidDel="00F640EC">
          <w:rPr>
            <w:rPrChange w:id="3321" w:author="L-B" w:date="2018-10-18T03:40:00Z">
              <w:rPr/>
            </w:rPrChange>
          </w:rPr>
          <w:fldChar w:fldCharType="end"/>
        </w:r>
        <w:r w:rsidRPr="0088310C" w:rsidDel="00F640EC">
          <w:delText xml:space="preserve"> are used to </w:delText>
        </w:r>
        <w:bookmarkStart w:id="3322" w:name="_Ref459625407"/>
        <w:r w:rsidR="00D063D7" w:rsidRPr="0088310C" w:rsidDel="00F640EC">
          <w:delText xml:space="preserve">define the minimum </w:delText>
        </w:r>
        <w:r w:rsidR="00D063D7" w:rsidRPr="0088310C" w:rsidDel="00F640EC">
          <w:rPr>
            <w:highlight w:val="yellow"/>
          </w:rPr>
          <w:delText>illuminance</w:delText>
        </w:r>
        <w:r w:rsidR="007F543C" w:rsidRPr="0088310C" w:rsidDel="00F640EC">
          <w:rPr>
            <w:highlight w:val="yellow"/>
          </w:rPr>
          <w:delText xml:space="preserve"> </w:delText>
        </w:r>
        <w:r w:rsidR="007F543C" w:rsidRPr="0088310C" w:rsidDel="00F640EC">
          <w:rPr>
            <w:highlight w:val="yellow"/>
            <w:rPrChange w:id="3323" w:author="L-B" w:date="2018-10-18T03:40:00Z">
              <w:rPr>
                <w:highlight w:val="yellow"/>
              </w:rPr>
            </w:rPrChange>
          </w:rPr>
          <w:fldChar w:fldCharType="begin"/>
        </w:r>
        <w:r w:rsidR="007F543C" w:rsidRPr="0088310C" w:rsidDel="00F640EC">
          <w:rPr>
            <w:highlight w:val="yellow"/>
          </w:rPr>
          <w:delInstrText xml:space="preserve"> REF _Ref491770843 \r \h </w:delInstrText>
        </w:r>
        <w:r w:rsidR="000153B8" w:rsidRPr="0088310C" w:rsidDel="00F640EC">
          <w:rPr>
            <w:highlight w:val="yellow"/>
          </w:rPr>
          <w:delInstrText xml:space="preserve"> \* MERGEFORMAT </w:delInstrText>
        </w:r>
        <w:r w:rsidR="007F543C" w:rsidRPr="0088310C" w:rsidDel="00F640EC">
          <w:rPr>
            <w:highlight w:val="yellow"/>
            <w:rPrChange w:id="3324" w:author="L-B" w:date="2018-10-18T03:40:00Z">
              <w:rPr>
                <w:highlight w:val="yellow"/>
              </w:rPr>
            </w:rPrChange>
          </w:rPr>
        </w:r>
        <w:r w:rsidR="007F543C" w:rsidRPr="0088310C" w:rsidDel="00F640EC">
          <w:rPr>
            <w:highlight w:val="yellow"/>
            <w:rPrChange w:id="3325" w:author="L-B" w:date="2018-10-18T03:40:00Z">
              <w:rPr>
                <w:highlight w:val="yellow"/>
              </w:rPr>
            </w:rPrChange>
          </w:rPr>
          <w:fldChar w:fldCharType="separate"/>
        </w:r>
      </w:del>
      <w:del w:id="3326" w:author="ceres PC" w:date="2018-10-17T09:35:00Z">
        <w:r w:rsidR="00AF0B35" w:rsidRPr="0088310C" w:rsidDel="000D7C70">
          <w:rPr>
            <w:highlight w:val="yellow"/>
          </w:rPr>
          <w:delText>[2]</w:delText>
        </w:r>
      </w:del>
      <w:del w:id="3327" w:author="ceres PC" w:date="2018-10-17T10:22:00Z">
        <w:r w:rsidR="007F543C" w:rsidRPr="0088310C" w:rsidDel="00F640EC">
          <w:rPr>
            <w:highlight w:val="yellow"/>
            <w:rPrChange w:id="3328" w:author="L-B" w:date="2018-10-18T03:40:00Z">
              <w:rPr>
                <w:highlight w:val="yellow"/>
              </w:rPr>
            </w:rPrChange>
          </w:rPr>
          <w:fldChar w:fldCharType="end"/>
        </w:r>
        <w:r w:rsidR="00D063D7" w:rsidRPr="0088310C" w:rsidDel="00F640EC">
          <w:rPr>
            <w:highlight w:val="yellow"/>
          </w:rPr>
          <w:delText>.</w:delText>
        </w:r>
        <w:bookmarkStart w:id="3329" w:name="_Toc527535661"/>
        <w:bookmarkStart w:id="3330" w:name="_Toc527537063"/>
        <w:bookmarkStart w:id="3331" w:name="_Ref459806992"/>
        <w:bookmarkStart w:id="3332" w:name="_Ref459625549"/>
        <w:bookmarkEnd w:id="3329"/>
        <w:bookmarkEnd w:id="3330"/>
      </w:del>
    </w:p>
    <w:p w14:paraId="32B68802" w14:textId="63037723" w:rsidR="00046BA1" w:rsidRPr="0088310C" w:rsidDel="00F640EC" w:rsidRDefault="00057B84" w:rsidP="00057B84">
      <w:pPr>
        <w:pStyle w:val="Caption"/>
        <w:rPr>
          <w:del w:id="3333" w:author="ceres PC" w:date="2018-10-17T10:22:00Z"/>
        </w:rPr>
      </w:pPr>
      <w:bookmarkStart w:id="3334" w:name="_Ref476211290"/>
      <w:del w:id="3335" w:author="ceres PC" w:date="2018-10-17T10:22:00Z">
        <w:r w:rsidRPr="0088310C" w:rsidDel="00F640EC">
          <w:rPr>
            <w:b w:val="0"/>
            <w:bCs w:val="0"/>
            <w:i w:val="0"/>
          </w:rPr>
          <w:delText xml:space="preserve">Table </w:delText>
        </w:r>
        <w:r w:rsidRPr="0088310C" w:rsidDel="00F640EC">
          <w:rPr>
            <w:rPrChange w:id="3336" w:author="L-B" w:date="2018-10-18T03:40:00Z">
              <w:rPr/>
            </w:rPrChange>
          </w:rPr>
          <w:fldChar w:fldCharType="begin"/>
        </w:r>
        <w:r w:rsidRPr="0088310C" w:rsidDel="00F640EC">
          <w:rPr>
            <w:b w:val="0"/>
            <w:bCs w:val="0"/>
            <w:i w:val="0"/>
          </w:rPr>
          <w:delInstrText xml:space="preserve"> SEQ Table \* ARABIC </w:delInstrText>
        </w:r>
        <w:r w:rsidRPr="0088310C" w:rsidDel="00F640EC">
          <w:rPr>
            <w:rPrChange w:id="3337" w:author="L-B" w:date="2018-10-18T03:40:00Z">
              <w:rPr/>
            </w:rPrChange>
          </w:rPr>
          <w:fldChar w:fldCharType="separate"/>
        </w:r>
        <w:r w:rsidR="000D7C70" w:rsidRPr="0088310C" w:rsidDel="00F640EC">
          <w:rPr>
            <w:b w:val="0"/>
            <w:bCs w:val="0"/>
            <w:i w:val="0"/>
            <w:noProof/>
          </w:rPr>
          <w:delText>1</w:delText>
        </w:r>
        <w:r w:rsidRPr="0088310C" w:rsidDel="00F640EC">
          <w:rPr>
            <w:rPrChange w:id="3338" w:author="L-B" w:date="2018-10-18T03:40:00Z">
              <w:rPr/>
            </w:rPrChange>
          </w:rPr>
          <w:fldChar w:fldCharType="end"/>
        </w:r>
        <w:bookmarkEnd w:id="3331"/>
        <w:bookmarkEnd w:id="3334"/>
        <w:r w:rsidRPr="0088310C" w:rsidDel="00F640EC">
          <w:rPr>
            <w:b w:val="0"/>
            <w:bCs w:val="0"/>
            <w:i w:val="0"/>
          </w:rPr>
          <w:delText xml:space="preserve"> </w:delText>
        </w:r>
        <w:r w:rsidR="00046BA1" w:rsidRPr="0088310C" w:rsidDel="00F640EC">
          <w:rPr>
            <w:b w:val="0"/>
            <w:bCs w:val="0"/>
            <w:i w:val="0"/>
          </w:rPr>
          <w:delText>Minimum illuminance at the eye of the observer</w:delText>
        </w:r>
        <w:bookmarkStart w:id="3339" w:name="_Toc527535662"/>
        <w:bookmarkStart w:id="3340" w:name="_Toc527537064"/>
        <w:bookmarkEnd w:id="3322"/>
        <w:bookmarkEnd w:id="3332"/>
        <w:bookmarkEnd w:id="3339"/>
        <w:bookmarkEnd w:id="3340"/>
      </w:del>
    </w:p>
    <w:p w14:paraId="6FA5B44A" w14:textId="16FE6A2F" w:rsidR="00057B84" w:rsidRPr="0088310C" w:rsidDel="00F640EC" w:rsidRDefault="00057B84" w:rsidP="00057B84">
      <w:pPr>
        <w:rPr>
          <w:del w:id="3341" w:author="ceres PC" w:date="2018-10-17T10:22:00Z"/>
        </w:rPr>
      </w:pPr>
      <w:bookmarkStart w:id="3342" w:name="_Toc527535663"/>
      <w:bookmarkStart w:id="3343" w:name="_Toc527537065"/>
      <w:bookmarkEnd w:id="3342"/>
      <w:bookmarkEnd w:id="3343"/>
    </w:p>
    <w:tbl>
      <w:tblPr>
        <w:tblStyle w:val="TableGrid"/>
        <w:tblW w:w="9072" w:type="dxa"/>
        <w:tblInd w:w="250" w:type="dxa"/>
        <w:tblLook w:val="04A0" w:firstRow="1" w:lastRow="0" w:firstColumn="1" w:lastColumn="0" w:noHBand="0" w:noVBand="1"/>
      </w:tblPr>
      <w:tblGrid>
        <w:gridCol w:w="3969"/>
        <w:gridCol w:w="3119"/>
        <w:gridCol w:w="1984"/>
      </w:tblGrid>
      <w:tr w:rsidR="00046BA1" w:rsidRPr="0088310C" w:rsidDel="00F640EC" w14:paraId="56DE5156" w14:textId="16CEA897" w:rsidTr="006D2CC4">
        <w:trPr>
          <w:del w:id="3344" w:author="ceres PC" w:date="2018-10-17T10:22:00Z"/>
        </w:trPr>
        <w:tc>
          <w:tcPr>
            <w:tcW w:w="3969" w:type="dxa"/>
          </w:tcPr>
          <w:p w14:paraId="1F8C8487" w14:textId="393C5934" w:rsidR="00046BA1" w:rsidRPr="0088310C" w:rsidDel="00F640EC" w:rsidRDefault="00046BA1" w:rsidP="006D2CC4">
            <w:pPr>
              <w:pStyle w:val="BodyText"/>
              <w:rPr>
                <w:del w:id="3345" w:author="ceres PC" w:date="2018-10-17T10:22:00Z"/>
              </w:rPr>
            </w:pPr>
            <w:del w:id="3346" w:author="ceres PC" w:date="2018-10-17T10:22:00Z">
              <w:r w:rsidRPr="0088310C" w:rsidDel="00F640EC">
                <w:delText>Background</w:delText>
              </w:r>
              <w:bookmarkStart w:id="3347" w:name="_Toc527535664"/>
              <w:bookmarkStart w:id="3348" w:name="_Toc527537066"/>
              <w:bookmarkEnd w:id="3347"/>
              <w:bookmarkEnd w:id="3348"/>
            </w:del>
          </w:p>
        </w:tc>
        <w:tc>
          <w:tcPr>
            <w:tcW w:w="3119" w:type="dxa"/>
          </w:tcPr>
          <w:p w14:paraId="6CC4F3AD" w14:textId="5B36E858" w:rsidR="00046BA1" w:rsidRPr="0088310C" w:rsidDel="00F640EC" w:rsidRDefault="00046BA1" w:rsidP="006D2CC4">
            <w:pPr>
              <w:pStyle w:val="BodyText"/>
              <w:jc w:val="center"/>
              <w:rPr>
                <w:del w:id="3349" w:author="ceres PC" w:date="2018-10-17T10:22:00Z"/>
              </w:rPr>
            </w:pPr>
            <w:del w:id="3350" w:author="ceres PC" w:date="2018-10-17T10:22:00Z">
              <w:r w:rsidRPr="0088310C" w:rsidDel="00F640EC">
                <w:delText>Relevant lights</w:delText>
              </w:r>
              <w:bookmarkStart w:id="3351" w:name="_Toc527535665"/>
              <w:bookmarkStart w:id="3352" w:name="_Toc527537067"/>
              <w:bookmarkEnd w:id="3351"/>
              <w:bookmarkEnd w:id="3352"/>
            </w:del>
          </w:p>
        </w:tc>
        <w:tc>
          <w:tcPr>
            <w:tcW w:w="1984" w:type="dxa"/>
          </w:tcPr>
          <w:p w14:paraId="5AC51C5F" w14:textId="767237AC" w:rsidR="00046BA1" w:rsidRPr="0088310C" w:rsidDel="00F640EC" w:rsidRDefault="00A64966" w:rsidP="00E2689F">
            <w:pPr>
              <w:pStyle w:val="BodyText"/>
              <w:jc w:val="center"/>
              <w:rPr>
                <w:del w:id="3353" w:author="ceres PC" w:date="2018-10-17T10:22:00Z"/>
              </w:rPr>
            </w:pPr>
            <m:oMathPara>
              <m:oMath>
                <m:sSub>
                  <m:sSubPr>
                    <m:ctrlPr>
                      <w:del w:id="3354" w:author="ceres PC" w:date="2018-10-17T10:22:00Z">
                        <w:rPr>
                          <w:rFonts w:ascii="Cambria Math" w:hAnsi="Cambria Math"/>
                          <w:i/>
                        </w:rPr>
                      </w:del>
                    </m:ctrlPr>
                  </m:sSubPr>
                  <m:e>
                    <m:r>
                      <w:del w:id="3355" w:author="ceres PC" w:date="2018-10-17T10:22:00Z">
                        <w:rPr>
                          <w:rFonts w:ascii="Cambria Math" w:hAnsi="Cambria Math"/>
                          <w:rPrChange w:id="3356" w:author="L-B" w:date="2018-10-18T03:40:00Z">
                            <w:rPr>
                              <w:rFonts w:ascii="Cambria Math" w:hAnsi="Cambria Math"/>
                            </w:rPr>
                          </w:rPrChange>
                        </w:rPr>
                        <m:t>E</m:t>
                      </w:del>
                    </m:r>
                  </m:e>
                  <m:sub>
                    <m:r>
                      <w:del w:id="3357" w:author="ceres PC" w:date="2018-10-17T10:22:00Z">
                        <w:rPr>
                          <w:rFonts w:ascii="Cambria Math" w:hAnsi="Cambria Math"/>
                          <w:rPrChange w:id="3358" w:author="L-B" w:date="2018-10-18T03:40:00Z">
                            <w:rPr>
                              <w:rFonts w:ascii="Cambria Math" w:hAnsi="Cambria Math"/>
                            </w:rPr>
                          </w:rPrChange>
                        </w:rPr>
                        <m:t>min</m:t>
                      </w:del>
                    </m:r>
                  </m:sub>
                </m:sSub>
              </m:oMath>
            </m:oMathPara>
            <w:bookmarkStart w:id="3359" w:name="_Toc527535666"/>
            <w:bookmarkStart w:id="3360" w:name="_Toc527537068"/>
            <w:bookmarkEnd w:id="3359"/>
            <w:bookmarkEnd w:id="3360"/>
          </w:p>
        </w:tc>
        <w:bookmarkStart w:id="3361" w:name="_Toc527535667"/>
        <w:bookmarkStart w:id="3362" w:name="_Toc527537069"/>
        <w:bookmarkEnd w:id="3361"/>
        <w:bookmarkEnd w:id="3362"/>
      </w:tr>
      <w:tr w:rsidR="00046BA1" w:rsidRPr="0088310C" w:rsidDel="00F640EC" w14:paraId="0E62F1FA" w14:textId="50946AC5" w:rsidTr="006D2CC4">
        <w:trPr>
          <w:del w:id="3363" w:author="ceres PC" w:date="2018-10-17T10:22:00Z"/>
        </w:trPr>
        <w:tc>
          <w:tcPr>
            <w:tcW w:w="3969" w:type="dxa"/>
          </w:tcPr>
          <w:p w14:paraId="29E32E81" w14:textId="112659F0" w:rsidR="00046BA1" w:rsidRPr="0088310C" w:rsidDel="00F640EC" w:rsidRDefault="00046BA1" w:rsidP="006D2CC4">
            <w:pPr>
              <w:pStyle w:val="BodyText"/>
              <w:rPr>
                <w:del w:id="3364" w:author="ceres PC" w:date="2018-10-17T10:22:00Z"/>
              </w:rPr>
            </w:pPr>
            <w:del w:id="3365" w:author="ceres PC" w:date="2018-10-17T10:22:00Z">
              <w:r w:rsidRPr="0088310C" w:rsidDel="00F640EC">
                <w:delText>Lights for nighttime use</w:delText>
              </w:r>
              <w:bookmarkStart w:id="3366" w:name="_Toc527535668"/>
              <w:bookmarkStart w:id="3367" w:name="_Toc527537070"/>
              <w:bookmarkEnd w:id="3366"/>
              <w:bookmarkEnd w:id="3367"/>
            </w:del>
          </w:p>
        </w:tc>
        <w:tc>
          <w:tcPr>
            <w:tcW w:w="3119" w:type="dxa"/>
          </w:tcPr>
          <w:p w14:paraId="0B7BD1AD" w14:textId="0754FEB1" w:rsidR="00046BA1" w:rsidRPr="0088310C" w:rsidDel="00F640EC" w:rsidRDefault="00046BA1" w:rsidP="006D2CC4">
            <w:pPr>
              <w:pStyle w:val="BodyText"/>
              <w:jc w:val="center"/>
              <w:rPr>
                <w:del w:id="3368" w:author="ceres PC" w:date="2018-10-17T10:22:00Z"/>
              </w:rPr>
            </w:pPr>
            <w:bookmarkStart w:id="3369" w:name="_Toc527535669"/>
            <w:bookmarkStart w:id="3370" w:name="_Toc527537071"/>
            <w:bookmarkEnd w:id="3369"/>
            <w:bookmarkEnd w:id="3370"/>
          </w:p>
        </w:tc>
        <w:tc>
          <w:tcPr>
            <w:tcW w:w="1984" w:type="dxa"/>
          </w:tcPr>
          <w:p w14:paraId="28277FEA" w14:textId="62BB901C" w:rsidR="00046BA1" w:rsidRPr="0088310C" w:rsidDel="00F640EC" w:rsidRDefault="00046BA1" w:rsidP="00E2689F">
            <w:pPr>
              <w:pStyle w:val="BodyText"/>
              <w:jc w:val="center"/>
              <w:rPr>
                <w:del w:id="3371" w:author="ceres PC" w:date="2018-10-17T10:22:00Z"/>
                <w:rFonts w:ascii="Calibri" w:eastAsia="Calibri" w:hAnsi="Calibri" w:cs="Times New Roman"/>
              </w:rPr>
            </w:pPr>
            <w:bookmarkStart w:id="3372" w:name="_Toc527535670"/>
            <w:bookmarkStart w:id="3373" w:name="_Toc527537072"/>
            <w:bookmarkEnd w:id="3372"/>
            <w:bookmarkEnd w:id="3373"/>
          </w:p>
        </w:tc>
        <w:bookmarkStart w:id="3374" w:name="_Toc527535671"/>
        <w:bookmarkStart w:id="3375" w:name="_Toc527537073"/>
        <w:bookmarkEnd w:id="3374"/>
        <w:bookmarkEnd w:id="3375"/>
      </w:tr>
      <w:tr w:rsidR="00046BA1" w:rsidRPr="0088310C" w:rsidDel="00F640EC" w14:paraId="17ABF698" w14:textId="380C34C7" w:rsidTr="006D2CC4">
        <w:trPr>
          <w:del w:id="3376" w:author="ceres PC" w:date="2018-10-17T10:22:00Z"/>
        </w:trPr>
        <w:tc>
          <w:tcPr>
            <w:tcW w:w="3969" w:type="dxa"/>
          </w:tcPr>
          <w:p w14:paraId="04E9BF9E" w14:textId="5528179A" w:rsidR="00046BA1" w:rsidRPr="0088310C" w:rsidDel="00F640EC" w:rsidRDefault="00046BA1" w:rsidP="006D2CC4">
            <w:pPr>
              <w:pStyle w:val="BodyText"/>
              <w:ind w:left="317"/>
              <w:rPr>
                <w:del w:id="3377" w:author="ceres PC" w:date="2018-10-17T10:22:00Z"/>
              </w:rPr>
            </w:pPr>
            <w:del w:id="3378" w:author="ceres PC" w:date="2018-10-17T10:22:00Z">
              <w:r w:rsidRPr="0088310C" w:rsidDel="00F640EC">
                <w:delText xml:space="preserve">- no background </w:delText>
              </w:r>
            </w:del>
            <w:del w:id="3379" w:author="ceres PC" w:date="2018-10-17T09:32:00Z">
              <w:r w:rsidRPr="0088310C" w:rsidDel="008A7DCF">
                <w:delText>illumination</w:delText>
              </w:r>
            </w:del>
            <w:bookmarkStart w:id="3380" w:name="_Toc527535672"/>
            <w:bookmarkStart w:id="3381" w:name="_Toc527537074"/>
            <w:bookmarkEnd w:id="3380"/>
            <w:bookmarkEnd w:id="3381"/>
          </w:p>
        </w:tc>
        <w:tc>
          <w:tcPr>
            <w:tcW w:w="3119" w:type="dxa"/>
          </w:tcPr>
          <w:p w14:paraId="1668C1EE" w14:textId="7E1E5DD6" w:rsidR="00046BA1" w:rsidRPr="0088310C" w:rsidDel="00F640EC" w:rsidRDefault="00046BA1" w:rsidP="006D2CC4">
            <w:pPr>
              <w:pStyle w:val="BodyText"/>
              <w:jc w:val="center"/>
              <w:rPr>
                <w:del w:id="3382" w:author="ceres PC" w:date="2018-10-17T10:22:00Z"/>
              </w:rPr>
            </w:pPr>
            <w:del w:id="3383" w:author="ceres PC" w:date="2018-10-17T10:22:00Z">
              <w:r w:rsidRPr="0088310C" w:rsidDel="00F640EC">
                <w:delText>all lights except leading lights</w:delText>
              </w:r>
              <w:bookmarkStart w:id="3384" w:name="_Toc527535673"/>
              <w:bookmarkStart w:id="3385" w:name="_Toc527537075"/>
              <w:bookmarkEnd w:id="3384"/>
              <w:bookmarkEnd w:id="3385"/>
            </w:del>
          </w:p>
        </w:tc>
        <w:tc>
          <w:tcPr>
            <w:tcW w:w="1984" w:type="dxa"/>
          </w:tcPr>
          <w:p w14:paraId="4BE47D69" w14:textId="6AC238DC" w:rsidR="00046BA1" w:rsidRPr="0088310C" w:rsidDel="00F640EC" w:rsidRDefault="00C93C8F" w:rsidP="00E2689F">
            <w:pPr>
              <w:pStyle w:val="BodyText"/>
              <w:jc w:val="center"/>
              <w:rPr>
                <w:del w:id="3386" w:author="ceres PC" w:date="2018-10-17T10:22:00Z"/>
              </w:rPr>
            </w:pPr>
            <m:oMathPara>
              <m:oMath>
                <m:r>
                  <w:del w:id="3387" w:author="ceres PC" w:date="2018-10-17T10:22:00Z">
                    <w:rPr>
                      <w:rFonts w:ascii="Cambria Math" w:hAnsi="Cambria Math"/>
                      <w:rPrChange w:id="3388" w:author="L-B" w:date="2018-10-18T03:40:00Z">
                        <w:rPr>
                          <w:rFonts w:ascii="Cambria Math" w:hAnsi="Cambria Math"/>
                        </w:rPr>
                      </w:rPrChange>
                    </w:rPr>
                    <m:t>2*</m:t>
                  </w:del>
                </m:r>
                <m:sSup>
                  <m:sSupPr>
                    <m:ctrlPr>
                      <w:del w:id="3389" w:author="ceres PC" w:date="2018-10-17T10:22:00Z">
                        <w:rPr>
                          <w:rFonts w:ascii="Cambria Math" w:hAnsi="Cambria Math"/>
                          <w:i/>
                        </w:rPr>
                      </w:del>
                    </m:ctrlPr>
                  </m:sSupPr>
                  <m:e>
                    <m:r>
                      <w:del w:id="3390" w:author="ceres PC" w:date="2018-10-17T10:22:00Z">
                        <w:rPr>
                          <w:rFonts w:ascii="Cambria Math" w:hAnsi="Cambria Math"/>
                          <w:rPrChange w:id="3391" w:author="L-B" w:date="2018-10-18T03:40:00Z">
                            <w:rPr>
                              <w:rFonts w:ascii="Cambria Math" w:hAnsi="Cambria Math"/>
                            </w:rPr>
                          </w:rPrChange>
                        </w:rPr>
                        <m:t>10</m:t>
                      </w:del>
                    </m:r>
                  </m:e>
                  <m:sup>
                    <m:r>
                      <w:del w:id="3392" w:author="ceres PC" w:date="2018-10-16T15:02:00Z">
                        <w:rPr>
                          <w:rFonts w:ascii="Cambria Math" w:hAnsi="Cambria Math"/>
                          <w:rPrChange w:id="3393" w:author="L-B" w:date="2018-10-18T03:40:00Z">
                            <w:rPr>
                              <w:rFonts w:ascii="Cambria Math" w:hAnsi="Cambria Math"/>
                            </w:rPr>
                          </w:rPrChange>
                        </w:rPr>
                        <m:t>-7</m:t>
                      </w:del>
                    </m:r>
                  </m:sup>
                </m:sSup>
                <m:r>
                  <w:del w:id="3394" w:author="ceres PC" w:date="2018-10-17T10:22:00Z">
                    <w:rPr>
                      <w:rFonts w:ascii="Cambria Math" w:hAnsi="Cambria Math"/>
                      <w:rPrChange w:id="3395" w:author="L-B" w:date="2018-10-18T03:40:00Z">
                        <w:rPr>
                          <w:rFonts w:ascii="Cambria Math" w:hAnsi="Cambria Math"/>
                        </w:rPr>
                      </w:rPrChange>
                    </w:rPr>
                    <m:t>lx</m:t>
                  </w:del>
                </m:r>
              </m:oMath>
            </m:oMathPara>
            <w:bookmarkStart w:id="3396" w:name="_Toc527535674"/>
            <w:bookmarkStart w:id="3397" w:name="_Toc527537076"/>
            <w:bookmarkEnd w:id="3396"/>
            <w:bookmarkEnd w:id="3397"/>
          </w:p>
        </w:tc>
        <w:bookmarkStart w:id="3398" w:name="_Toc527535675"/>
        <w:bookmarkStart w:id="3399" w:name="_Toc527537077"/>
        <w:bookmarkEnd w:id="3398"/>
        <w:bookmarkEnd w:id="3399"/>
      </w:tr>
      <w:tr w:rsidR="00046BA1" w:rsidRPr="0088310C" w:rsidDel="00F640EC" w14:paraId="3E78A51B" w14:textId="3A356B4C" w:rsidTr="006D2CC4">
        <w:trPr>
          <w:del w:id="3400" w:author="ceres PC" w:date="2018-10-17T10:22:00Z"/>
        </w:trPr>
        <w:tc>
          <w:tcPr>
            <w:tcW w:w="3969" w:type="dxa"/>
          </w:tcPr>
          <w:p w14:paraId="3B1FE9B4" w14:textId="63957237" w:rsidR="00046BA1" w:rsidRPr="0088310C" w:rsidDel="00F640EC" w:rsidRDefault="00046BA1" w:rsidP="006D2CC4">
            <w:pPr>
              <w:pStyle w:val="BodyText"/>
              <w:ind w:left="317"/>
              <w:rPr>
                <w:del w:id="3401" w:author="ceres PC" w:date="2018-10-17T10:22:00Z"/>
              </w:rPr>
            </w:pPr>
            <w:del w:id="3402" w:author="ceres PC" w:date="2018-10-17T10:22:00Z">
              <w:r w:rsidRPr="0088310C" w:rsidDel="00F640EC">
                <w:delText xml:space="preserve">- no background </w:delText>
              </w:r>
            </w:del>
            <w:del w:id="3403" w:author="ceres PC" w:date="2018-10-17T09:32:00Z">
              <w:r w:rsidRPr="0088310C" w:rsidDel="008A7DCF">
                <w:delText>illumination</w:delText>
              </w:r>
            </w:del>
            <w:bookmarkStart w:id="3404" w:name="_Toc527535676"/>
            <w:bookmarkStart w:id="3405" w:name="_Toc527537078"/>
            <w:bookmarkEnd w:id="3404"/>
            <w:bookmarkEnd w:id="3405"/>
          </w:p>
        </w:tc>
        <w:tc>
          <w:tcPr>
            <w:tcW w:w="3119" w:type="dxa"/>
          </w:tcPr>
          <w:p w14:paraId="525578FA" w14:textId="774B8723" w:rsidR="00046BA1" w:rsidRPr="0088310C" w:rsidDel="00F640EC" w:rsidRDefault="00046BA1" w:rsidP="006D2CC4">
            <w:pPr>
              <w:pStyle w:val="BodyText"/>
              <w:jc w:val="center"/>
              <w:rPr>
                <w:del w:id="3406" w:author="ceres PC" w:date="2018-10-17T10:22:00Z"/>
              </w:rPr>
            </w:pPr>
            <w:del w:id="3407" w:author="ceres PC" w:date="2018-10-17T10:22:00Z">
              <w:r w:rsidRPr="0088310C" w:rsidDel="00F640EC">
                <w:delText>leading lights</w:delText>
              </w:r>
              <w:bookmarkStart w:id="3408" w:name="_Toc527535677"/>
              <w:bookmarkStart w:id="3409" w:name="_Toc527537079"/>
              <w:bookmarkEnd w:id="3408"/>
              <w:bookmarkEnd w:id="3409"/>
            </w:del>
          </w:p>
        </w:tc>
        <w:tc>
          <w:tcPr>
            <w:tcW w:w="1984" w:type="dxa"/>
          </w:tcPr>
          <w:p w14:paraId="340EFFD0" w14:textId="5377E913" w:rsidR="00046BA1" w:rsidRPr="0088310C" w:rsidDel="00F640EC" w:rsidRDefault="00A64966" w:rsidP="00E2689F">
            <w:pPr>
              <w:pStyle w:val="BodyText"/>
              <w:jc w:val="center"/>
              <w:rPr>
                <w:del w:id="3410" w:author="ceres PC" w:date="2018-10-17T10:22:00Z"/>
              </w:rPr>
            </w:pPr>
            <m:oMathPara>
              <m:oMath>
                <m:sSup>
                  <m:sSupPr>
                    <m:ctrlPr>
                      <w:del w:id="3411" w:author="ceres PC" w:date="2018-10-17T10:22:00Z">
                        <w:rPr>
                          <w:rFonts w:ascii="Cambria Math" w:hAnsi="Cambria Math"/>
                          <w:i/>
                        </w:rPr>
                      </w:del>
                    </m:ctrlPr>
                  </m:sSupPr>
                  <m:e>
                    <m:r>
                      <w:del w:id="3412" w:author="ceres PC" w:date="2018-10-17T10:22:00Z">
                        <w:rPr>
                          <w:rFonts w:ascii="Cambria Math" w:hAnsi="Cambria Math"/>
                          <w:rPrChange w:id="3413" w:author="L-B" w:date="2018-10-18T03:40:00Z">
                            <w:rPr>
                              <w:rFonts w:ascii="Cambria Math" w:hAnsi="Cambria Math"/>
                            </w:rPr>
                          </w:rPrChange>
                        </w:rPr>
                        <m:t>10</m:t>
                      </w:del>
                    </m:r>
                  </m:e>
                  <m:sup>
                    <m:r>
                      <w:del w:id="3414" w:author="ceres PC" w:date="2018-10-17T10:22:00Z">
                        <w:rPr>
                          <w:rFonts w:ascii="Cambria Math" w:hAnsi="Cambria Math"/>
                          <w:rPrChange w:id="3415" w:author="L-B" w:date="2018-10-18T03:40:00Z">
                            <w:rPr>
                              <w:rFonts w:ascii="Cambria Math" w:hAnsi="Cambria Math"/>
                            </w:rPr>
                          </w:rPrChange>
                        </w:rPr>
                        <m:t>-6</m:t>
                      </w:del>
                    </m:r>
                  </m:sup>
                </m:sSup>
                <m:r>
                  <w:del w:id="3416" w:author="ceres PC" w:date="2018-10-17T10:22:00Z">
                    <w:rPr>
                      <w:rFonts w:ascii="Cambria Math" w:hAnsi="Cambria Math"/>
                      <w:rPrChange w:id="3417" w:author="L-B" w:date="2018-10-18T03:40:00Z">
                        <w:rPr>
                          <w:rFonts w:ascii="Cambria Math" w:hAnsi="Cambria Math"/>
                        </w:rPr>
                      </w:rPrChange>
                    </w:rPr>
                    <m:t>lx</m:t>
                  </w:del>
                </m:r>
              </m:oMath>
            </m:oMathPara>
            <w:bookmarkStart w:id="3418" w:name="_Toc527535678"/>
            <w:bookmarkStart w:id="3419" w:name="_Toc527537080"/>
            <w:bookmarkEnd w:id="3418"/>
            <w:bookmarkEnd w:id="3419"/>
          </w:p>
        </w:tc>
        <w:bookmarkStart w:id="3420" w:name="_Toc527535679"/>
        <w:bookmarkStart w:id="3421" w:name="_Toc527537081"/>
        <w:bookmarkEnd w:id="3420"/>
        <w:bookmarkEnd w:id="3421"/>
      </w:tr>
      <w:tr w:rsidR="00046BA1" w:rsidRPr="0088310C" w:rsidDel="00F640EC" w14:paraId="7152378D" w14:textId="046808AC" w:rsidTr="006D2CC4">
        <w:trPr>
          <w:del w:id="3422" w:author="ceres PC" w:date="2018-10-17T10:22:00Z"/>
        </w:trPr>
        <w:tc>
          <w:tcPr>
            <w:tcW w:w="3969" w:type="dxa"/>
          </w:tcPr>
          <w:p w14:paraId="3562CEC8" w14:textId="3C2C273C" w:rsidR="00046BA1" w:rsidRPr="0088310C" w:rsidDel="00F640EC" w:rsidRDefault="00046BA1" w:rsidP="00D063D7">
            <w:pPr>
              <w:pStyle w:val="BodyText"/>
              <w:ind w:left="317"/>
              <w:rPr>
                <w:del w:id="3423" w:author="ceres PC" w:date="2018-10-17T10:22:00Z"/>
              </w:rPr>
            </w:pPr>
            <w:del w:id="3424" w:author="ceres PC" w:date="2018-10-17T10:22:00Z">
              <w:r w:rsidRPr="0088310C" w:rsidDel="00F640EC">
                <w:delText xml:space="preserve">- minor background </w:delText>
              </w:r>
            </w:del>
            <w:del w:id="3425" w:author="ceres PC" w:date="2018-10-17T09:32:00Z">
              <w:r w:rsidRPr="0088310C" w:rsidDel="008A7DCF">
                <w:delText>illumination</w:delText>
              </w:r>
            </w:del>
            <w:bookmarkStart w:id="3426" w:name="_Toc527535680"/>
            <w:bookmarkStart w:id="3427" w:name="_Toc527537082"/>
            <w:bookmarkEnd w:id="3426"/>
            <w:bookmarkEnd w:id="3427"/>
          </w:p>
        </w:tc>
        <w:tc>
          <w:tcPr>
            <w:tcW w:w="3119" w:type="dxa"/>
          </w:tcPr>
          <w:p w14:paraId="2AA39D8F" w14:textId="04E9F620" w:rsidR="00046BA1" w:rsidRPr="0088310C" w:rsidDel="00F640EC" w:rsidRDefault="00046BA1" w:rsidP="006D2CC4">
            <w:pPr>
              <w:pStyle w:val="BodyText"/>
              <w:jc w:val="center"/>
              <w:rPr>
                <w:del w:id="3428" w:author="ceres PC" w:date="2018-10-17T10:22:00Z"/>
              </w:rPr>
            </w:pPr>
            <w:del w:id="3429" w:author="ceres PC" w:date="2018-10-17T10:22:00Z">
              <w:r w:rsidRPr="0088310C" w:rsidDel="00F640EC">
                <w:delText>all lights</w:delText>
              </w:r>
              <w:bookmarkStart w:id="3430" w:name="_Toc527535681"/>
              <w:bookmarkStart w:id="3431" w:name="_Toc527537083"/>
              <w:bookmarkEnd w:id="3430"/>
              <w:bookmarkEnd w:id="3431"/>
            </w:del>
          </w:p>
        </w:tc>
        <w:tc>
          <w:tcPr>
            <w:tcW w:w="1984" w:type="dxa"/>
          </w:tcPr>
          <w:p w14:paraId="61E034B0" w14:textId="03D102E0" w:rsidR="00053E4A" w:rsidRPr="0088310C" w:rsidDel="00F640EC" w:rsidRDefault="00046BA1" w:rsidP="00E2689F">
            <w:pPr>
              <w:pStyle w:val="BodyText"/>
              <w:jc w:val="center"/>
              <w:rPr>
                <w:del w:id="3432" w:author="ceres PC" w:date="2018-10-17T10:22:00Z"/>
                <w:rFonts w:eastAsiaTheme="minorEastAsia"/>
              </w:rPr>
            </w:pPr>
            <m:oMathPara>
              <m:oMath>
                <m:r>
                  <w:del w:id="3433" w:author="ceres PC" w:date="2018-10-17T10:22:00Z">
                    <w:rPr>
                      <w:rFonts w:ascii="Cambria Math" w:hAnsi="Cambria Math"/>
                      <w:rPrChange w:id="3434" w:author="L-B" w:date="2018-10-18T03:40:00Z">
                        <w:rPr>
                          <w:rFonts w:ascii="Cambria Math" w:hAnsi="Cambria Math"/>
                        </w:rPr>
                      </w:rPrChange>
                    </w:rPr>
                    <m:t>2*</m:t>
                  </w:del>
                </m:r>
                <m:sSup>
                  <m:sSupPr>
                    <m:ctrlPr>
                      <w:del w:id="3435" w:author="ceres PC" w:date="2018-10-17T10:22:00Z">
                        <w:rPr>
                          <w:rFonts w:ascii="Cambria Math" w:hAnsi="Cambria Math"/>
                          <w:i/>
                        </w:rPr>
                      </w:del>
                    </m:ctrlPr>
                  </m:sSupPr>
                  <m:e>
                    <m:r>
                      <w:del w:id="3436" w:author="ceres PC" w:date="2018-10-17T10:22:00Z">
                        <w:rPr>
                          <w:rFonts w:ascii="Cambria Math" w:hAnsi="Cambria Math"/>
                          <w:rPrChange w:id="3437" w:author="L-B" w:date="2018-10-18T03:40:00Z">
                            <w:rPr>
                              <w:rFonts w:ascii="Cambria Math" w:hAnsi="Cambria Math"/>
                            </w:rPr>
                          </w:rPrChange>
                        </w:rPr>
                        <m:t>10</m:t>
                      </w:del>
                    </m:r>
                  </m:e>
                  <m:sup>
                    <m:r>
                      <w:del w:id="3438" w:author="ceres PC" w:date="2018-10-17T10:22:00Z">
                        <w:rPr>
                          <w:rFonts w:ascii="Cambria Math" w:hAnsi="Cambria Math"/>
                          <w:rPrChange w:id="3439" w:author="L-B" w:date="2018-10-18T03:40:00Z">
                            <w:rPr>
                              <w:rFonts w:ascii="Cambria Math" w:hAnsi="Cambria Math"/>
                            </w:rPr>
                          </w:rPrChange>
                        </w:rPr>
                        <m:t>-6</m:t>
                      </w:del>
                    </m:r>
                  </m:sup>
                </m:sSup>
                <m:r>
                  <w:del w:id="3440" w:author="ceres PC" w:date="2018-10-17T10:22:00Z">
                    <w:rPr>
                      <w:rFonts w:ascii="Cambria Math" w:hAnsi="Cambria Math"/>
                      <w:rPrChange w:id="3441" w:author="L-B" w:date="2018-10-18T03:40:00Z">
                        <w:rPr>
                          <w:rFonts w:ascii="Cambria Math" w:hAnsi="Cambria Math"/>
                        </w:rPr>
                      </w:rPrChange>
                    </w:rPr>
                    <m:t>lx</m:t>
                  </w:del>
                </m:r>
              </m:oMath>
            </m:oMathPara>
            <w:bookmarkStart w:id="3442" w:name="_Toc527535682"/>
            <w:bookmarkStart w:id="3443" w:name="_Toc527537084"/>
            <w:bookmarkEnd w:id="3442"/>
            <w:bookmarkEnd w:id="3443"/>
          </w:p>
        </w:tc>
        <w:bookmarkStart w:id="3444" w:name="_Toc527535683"/>
        <w:bookmarkStart w:id="3445" w:name="_Toc527537085"/>
        <w:bookmarkEnd w:id="3444"/>
        <w:bookmarkEnd w:id="3445"/>
      </w:tr>
      <w:tr w:rsidR="00046BA1" w:rsidRPr="0088310C" w:rsidDel="00F640EC" w14:paraId="5ADDF5F7" w14:textId="75E0B835" w:rsidTr="006D2CC4">
        <w:trPr>
          <w:del w:id="3446" w:author="ceres PC" w:date="2018-10-17T10:22:00Z"/>
        </w:trPr>
        <w:tc>
          <w:tcPr>
            <w:tcW w:w="3969" w:type="dxa"/>
          </w:tcPr>
          <w:p w14:paraId="7A2A0079" w14:textId="210A906C" w:rsidR="00053E4A" w:rsidRPr="0088310C" w:rsidDel="00F640EC" w:rsidRDefault="00046BA1" w:rsidP="00D063D7">
            <w:pPr>
              <w:pStyle w:val="BodyText"/>
              <w:ind w:left="317"/>
              <w:rPr>
                <w:del w:id="3447" w:author="ceres PC" w:date="2018-10-17T10:22:00Z"/>
              </w:rPr>
            </w:pPr>
            <w:del w:id="3448" w:author="ceres PC" w:date="2018-10-17T10:22:00Z">
              <w:r w:rsidRPr="0088310C" w:rsidDel="00F640EC">
                <w:delText xml:space="preserve">- substantial background </w:delText>
              </w:r>
            </w:del>
            <w:del w:id="3449" w:author="ceres PC" w:date="2018-10-17T09:32:00Z">
              <w:r w:rsidRPr="0088310C" w:rsidDel="008A7DCF">
                <w:delText>illumination</w:delText>
              </w:r>
            </w:del>
            <w:bookmarkStart w:id="3450" w:name="_Toc527535684"/>
            <w:bookmarkStart w:id="3451" w:name="_Toc527537086"/>
            <w:bookmarkEnd w:id="3450"/>
            <w:bookmarkEnd w:id="3451"/>
          </w:p>
        </w:tc>
        <w:tc>
          <w:tcPr>
            <w:tcW w:w="3119" w:type="dxa"/>
          </w:tcPr>
          <w:p w14:paraId="38612382" w14:textId="2D534A04" w:rsidR="00046BA1" w:rsidRPr="0088310C" w:rsidDel="00F640EC" w:rsidRDefault="00046BA1" w:rsidP="006D2CC4">
            <w:pPr>
              <w:pStyle w:val="BodyText"/>
              <w:jc w:val="center"/>
              <w:rPr>
                <w:del w:id="3452" w:author="ceres PC" w:date="2018-10-17T10:22:00Z"/>
              </w:rPr>
            </w:pPr>
            <w:del w:id="3453" w:author="ceres PC" w:date="2018-10-17T10:22:00Z">
              <w:r w:rsidRPr="0088310C" w:rsidDel="00F640EC">
                <w:delText>all lights</w:delText>
              </w:r>
              <w:bookmarkStart w:id="3454" w:name="_Toc527535685"/>
              <w:bookmarkStart w:id="3455" w:name="_Toc527537087"/>
              <w:bookmarkEnd w:id="3454"/>
              <w:bookmarkEnd w:id="3455"/>
            </w:del>
          </w:p>
        </w:tc>
        <w:tc>
          <w:tcPr>
            <w:tcW w:w="1984" w:type="dxa"/>
          </w:tcPr>
          <w:p w14:paraId="019C0E51" w14:textId="7A5DA71B" w:rsidR="00046BA1" w:rsidRPr="0088310C" w:rsidDel="00F640EC" w:rsidRDefault="00046BA1" w:rsidP="00E2689F">
            <w:pPr>
              <w:pStyle w:val="BodyText"/>
              <w:jc w:val="center"/>
              <w:rPr>
                <w:del w:id="3456" w:author="ceres PC" w:date="2018-10-17T10:22:00Z"/>
              </w:rPr>
            </w:pPr>
            <m:oMathPara>
              <m:oMath>
                <m:r>
                  <w:del w:id="3457" w:author="ceres PC" w:date="2018-10-17T10:22:00Z">
                    <w:rPr>
                      <w:rFonts w:ascii="Cambria Math" w:hAnsi="Cambria Math"/>
                      <w:rPrChange w:id="3458" w:author="L-B" w:date="2018-10-18T03:40:00Z">
                        <w:rPr>
                          <w:rFonts w:ascii="Cambria Math" w:hAnsi="Cambria Math"/>
                        </w:rPr>
                      </w:rPrChange>
                    </w:rPr>
                    <m:t>2*</m:t>
                  </w:del>
                </m:r>
                <m:sSup>
                  <m:sSupPr>
                    <m:ctrlPr>
                      <w:del w:id="3459" w:author="ceres PC" w:date="2018-10-17T10:22:00Z">
                        <w:rPr>
                          <w:rFonts w:ascii="Cambria Math" w:hAnsi="Cambria Math"/>
                          <w:i/>
                        </w:rPr>
                      </w:del>
                    </m:ctrlPr>
                  </m:sSupPr>
                  <m:e>
                    <m:r>
                      <w:del w:id="3460" w:author="ceres PC" w:date="2018-10-17T10:22:00Z">
                        <w:rPr>
                          <w:rFonts w:ascii="Cambria Math" w:hAnsi="Cambria Math"/>
                          <w:rPrChange w:id="3461" w:author="L-B" w:date="2018-10-18T03:40:00Z">
                            <w:rPr>
                              <w:rFonts w:ascii="Cambria Math" w:hAnsi="Cambria Math"/>
                            </w:rPr>
                          </w:rPrChange>
                        </w:rPr>
                        <m:t>10</m:t>
                      </w:del>
                    </m:r>
                  </m:e>
                  <m:sup>
                    <m:r>
                      <w:del w:id="3462" w:author="ceres PC" w:date="2018-10-17T10:22:00Z">
                        <w:rPr>
                          <w:rFonts w:ascii="Cambria Math" w:hAnsi="Cambria Math"/>
                          <w:rPrChange w:id="3463" w:author="L-B" w:date="2018-10-18T03:40:00Z">
                            <w:rPr>
                              <w:rFonts w:ascii="Cambria Math" w:hAnsi="Cambria Math"/>
                            </w:rPr>
                          </w:rPrChange>
                        </w:rPr>
                        <m:t>-</m:t>
                      </w:del>
                    </m:r>
                    <m:r>
                      <w:del w:id="3464" w:author="ceres PC" w:date="2018-10-16T15:03:00Z">
                        <w:rPr>
                          <w:rFonts w:ascii="Cambria Math" w:hAnsi="Cambria Math"/>
                          <w:rPrChange w:id="3465" w:author="L-B" w:date="2018-10-18T03:40:00Z">
                            <w:rPr>
                              <w:rFonts w:ascii="Cambria Math" w:hAnsi="Cambria Math"/>
                            </w:rPr>
                          </w:rPrChange>
                        </w:rPr>
                        <m:t>5</m:t>
                      </w:del>
                    </m:r>
                  </m:sup>
                </m:sSup>
                <m:r>
                  <w:del w:id="3466" w:author="ceres PC" w:date="2018-10-17T10:22:00Z">
                    <w:rPr>
                      <w:rFonts w:ascii="Cambria Math" w:hAnsi="Cambria Math"/>
                      <w:rPrChange w:id="3467" w:author="L-B" w:date="2018-10-18T03:40:00Z">
                        <w:rPr>
                          <w:rFonts w:ascii="Cambria Math" w:hAnsi="Cambria Math"/>
                        </w:rPr>
                      </w:rPrChange>
                    </w:rPr>
                    <m:t>lx</m:t>
                  </w:del>
                </m:r>
              </m:oMath>
            </m:oMathPara>
            <w:bookmarkStart w:id="3468" w:name="_Toc527535686"/>
            <w:bookmarkStart w:id="3469" w:name="_Toc527537088"/>
            <w:bookmarkEnd w:id="3468"/>
            <w:bookmarkEnd w:id="3469"/>
          </w:p>
        </w:tc>
        <w:bookmarkStart w:id="3470" w:name="_Toc527535687"/>
        <w:bookmarkStart w:id="3471" w:name="_Toc527537089"/>
        <w:bookmarkEnd w:id="3470"/>
        <w:bookmarkEnd w:id="3471"/>
      </w:tr>
      <w:tr w:rsidR="00046BA1" w:rsidRPr="0088310C" w:rsidDel="00F640EC" w14:paraId="5C4EBD35" w14:textId="36188A58" w:rsidTr="006D2CC4">
        <w:trPr>
          <w:del w:id="3472" w:author="ceres PC" w:date="2018-10-17T10:22:00Z"/>
        </w:trPr>
        <w:tc>
          <w:tcPr>
            <w:tcW w:w="3969" w:type="dxa"/>
          </w:tcPr>
          <w:p w14:paraId="1031FBF2" w14:textId="4907BDC4" w:rsidR="00046BA1" w:rsidRPr="0088310C" w:rsidDel="00F640EC" w:rsidRDefault="00046BA1" w:rsidP="006D2CC4">
            <w:pPr>
              <w:pStyle w:val="BodyText"/>
              <w:rPr>
                <w:del w:id="3473" w:author="ceres PC" w:date="2018-10-17T10:22:00Z"/>
              </w:rPr>
            </w:pPr>
            <w:del w:id="3474" w:author="ceres PC" w:date="2018-10-17T10:22:00Z">
              <w:r w:rsidRPr="0088310C" w:rsidDel="00F640EC">
                <w:delText>Lights for daytime use</w:delText>
              </w:r>
              <w:bookmarkStart w:id="3475" w:name="_Toc527535688"/>
              <w:bookmarkStart w:id="3476" w:name="_Toc527537090"/>
              <w:bookmarkEnd w:id="3475"/>
              <w:bookmarkEnd w:id="3476"/>
            </w:del>
          </w:p>
        </w:tc>
        <w:tc>
          <w:tcPr>
            <w:tcW w:w="3119" w:type="dxa"/>
          </w:tcPr>
          <w:p w14:paraId="689B317A" w14:textId="4907F36D" w:rsidR="00046BA1" w:rsidRPr="0088310C" w:rsidDel="00F640EC" w:rsidRDefault="00046BA1" w:rsidP="006D2CC4">
            <w:pPr>
              <w:pStyle w:val="BodyText"/>
              <w:jc w:val="center"/>
              <w:rPr>
                <w:del w:id="3477" w:author="ceres PC" w:date="2018-10-17T10:22:00Z"/>
              </w:rPr>
            </w:pPr>
            <w:del w:id="3478" w:author="ceres PC" w:date="2018-10-17T10:22:00Z">
              <w:r w:rsidRPr="0088310C" w:rsidDel="00F640EC">
                <w:delText>all lights</w:delText>
              </w:r>
              <w:bookmarkStart w:id="3479" w:name="_Toc527535689"/>
              <w:bookmarkStart w:id="3480" w:name="_Toc527537091"/>
              <w:bookmarkEnd w:id="3479"/>
              <w:bookmarkEnd w:id="3480"/>
            </w:del>
          </w:p>
        </w:tc>
        <w:tc>
          <w:tcPr>
            <w:tcW w:w="1984" w:type="dxa"/>
          </w:tcPr>
          <w:p w14:paraId="24C608DD" w14:textId="01BC7671" w:rsidR="00046BA1" w:rsidRPr="0088310C" w:rsidDel="00F640EC" w:rsidRDefault="00A64966" w:rsidP="00E2689F">
            <w:pPr>
              <w:pStyle w:val="BodyText"/>
              <w:jc w:val="center"/>
              <w:rPr>
                <w:del w:id="3481" w:author="ceres PC" w:date="2018-10-17T10:22:00Z"/>
              </w:rPr>
            </w:pPr>
            <m:oMathPara>
              <m:oMath>
                <m:sSup>
                  <m:sSupPr>
                    <m:ctrlPr>
                      <w:del w:id="3482" w:author="ceres PC" w:date="2018-10-17T10:22:00Z">
                        <w:rPr>
                          <w:rFonts w:ascii="Cambria Math" w:hAnsi="Cambria Math"/>
                          <w:i/>
                        </w:rPr>
                      </w:del>
                    </m:ctrlPr>
                  </m:sSupPr>
                  <m:e>
                    <m:r>
                      <w:del w:id="3483" w:author="ceres PC" w:date="2018-10-17T10:22:00Z">
                        <w:rPr>
                          <w:rFonts w:ascii="Cambria Math" w:hAnsi="Cambria Math"/>
                          <w:rPrChange w:id="3484" w:author="L-B" w:date="2018-10-18T03:40:00Z">
                            <w:rPr>
                              <w:rFonts w:ascii="Cambria Math" w:hAnsi="Cambria Math"/>
                            </w:rPr>
                          </w:rPrChange>
                        </w:rPr>
                        <m:t>10</m:t>
                      </w:del>
                    </m:r>
                  </m:e>
                  <m:sup>
                    <m:r>
                      <w:del w:id="3485" w:author="ceres PC" w:date="2018-10-17T10:22:00Z">
                        <w:rPr>
                          <w:rFonts w:ascii="Cambria Math" w:hAnsi="Cambria Math"/>
                          <w:rPrChange w:id="3486" w:author="L-B" w:date="2018-10-18T03:40:00Z">
                            <w:rPr>
                              <w:rFonts w:ascii="Cambria Math" w:hAnsi="Cambria Math"/>
                            </w:rPr>
                          </w:rPrChange>
                        </w:rPr>
                        <m:t>-3</m:t>
                      </w:del>
                    </m:r>
                  </m:sup>
                </m:sSup>
                <m:r>
                  <w:del w:id="3487" w:author="ceres PC" w:date="2018-10-17T10:22:00Z">
                    <w:rPr>
                      <w:rFonts w:ascii="Cambria Math" w:hAnsi="Cambria Math"/>
                      <w:rPrChange w:id="3488" w:author="L-B" w:date="2018-10-18T03:40:00Z">
                        <w:rPr>
                          <w:rFonts w:ascii="Cambria Math" w:hAnsi="Cambria Math"/>
                        </w:rPr>
                      </w:rPrChange>
                    </w:rPr>
                    <m:t>lx</m:t>
                  </w:del>
                </m:r>
              </m:oMath>
            </m:oMathPara>
            <w:bookmarkStart w:id="3489" w:name="_Toc527535690"/>
            <w:bookmarkStart w:id="3490" w:name="_Toc527537092"/>
            <w:bookmarkEnd w:id="3489"/>
            <w:bookmarkEnd w:id="3490"/>
          </w:p>
        </w:tc>
        <w:bookmarkStart w:id="3491" w:name="_Toc527535691"/>
        <w:bookmarkStart w:id="3492" w:name="_Toc527537093"/>
        <w:bookmarkEnd w:id="3491"/>
        <w:bookmarkEnd w:id="3492"/>
      </w:tr>
    </w:tbl>
    <w:p w14:paraId="025A3FF6" w14:textId="66801BC6" w:rsidR="00780430" w:rsidRPr="0088310C" w:rsidDel="00F640EC" w:rsidRDefault="00780430" w:rsidP="00046BA1">
      <w:pPr>
        <w:pStyle w:val="BodyText"/>
        <w:rPr>
          <w:del w:id="3493" w:author="ceres PC" w:date="2018-10-17T10:22:00Z"/>
        </w:rPr>
      </w:pPr>
      <w:bookmarkStart w:id="3494" w:name="_Toc527535692"/>
      <w:bookmarkStart w:id="3495" w:name="_Toc527537094"/>
      <w:bookmarkEnd w:id="3494"/>
      <w:bookmarkEnd w:id="3495"/>
    </w:p>
    <w:p w14:paraId="26ED64F4" w14:textId="5BB6688C" w:rsidR="00046BA1" w:rsidRPr="0088310C" w:rsidDel="00F640EC" w:rsidRDefault="00046BA1" w:rsidP="00046BA1">
      <w:pPr>
        <w:pStyle w:val="BodyText"/>
        <w:rPr>
          <w:del w:id="3496" w:author="ceres PC" w:date="2018-10-17T10:22:00Z"/>
        </w:rPr>
      </w:pPr>
      <w:del w:id="3497" w:author="ceres PC" w:date="2018-10-17T10:22:00Z">
        <w:r w:rsidRPr="0088310C" w:rsidDel="00F640EC">
          <w:delText xml:space="preserve">Although it is still acceptable to use the table, there are two aspects, which </w:delText>
        </w:r>
        <w:bookmarkStart w:id="3498" w:name="_Toc459362139"/>
        <w:bookmarkEnd w:id="3498"/>
        <w:r w:rsidRPr="0088310C" w:rsidDel="00F640EC">
          <w:delText>may require a more detailed investigation.</w:delText>
        </w:r>
        <w:bookmarkStart w:id="3499" w:name="_Toc527535693"/>
        <w:bookmarkStart w:id="3500" w:name="_Toc527537095"/>
        <w:bookmarkEnd w:id="3499"/>
        <w:bookmarkEnd w:id="3500"/>
      </w:del>
    </w:p>
    <w:p w14:paraId="7C469DBC" w14:textId="452ABFAF" w:rsidR="00046BA1" w:rsidRPr="0088310C" w:rsidDel="00F640EC" w:rsidRDefault="00046BA1" w:rsidP="00046BA1">
      <w:pPr>
        <w:pStyle w:val="Bullet1"/>
        <w:rPr>
          <w:del w:id="3501" w:author="ceres PC" w:date="2018-10-17T10:22:00Z"/>
          <w:lang w:val="en-GB"/>
          <w:rPrChange w:id="3502" w:author="L-B" w:date="2018-10-18T03:40:00Z">
            <w:rPr>
              <w:del w:id="3503" w:author="ceres PC" w:date="2018-10-17T10:22:00Z"/>
              <w:lang w:val="en-AU"/>
            </w:rPr>
          </w:rPrChange>
        </w:rPr>
      </w:pPr>
      <w:del w:id="3504" w:author="ceres PC" w:date="2018-10-17T10:22:00Z">
        <w:r w:rsidRPr="0088310C" w:rsidDel="00F640EC">
          <w:rPr>
            <w:lang w:val="en-GB"/>
            <w:rPrChange w:id="3505" w:author="L-B" w:date="2018-10-18T03:40:00Z">
              <w:rPr>
                <w:lang w:val="en-AU"/>
              </w:rPr>
            </w:rPrChange>
          </w:rPr>
          <w:delText>The definition of the background is not based on physical quantities and cannot be measured. It is only based on the estimation of an observer (mariner).</w:delText>
        </w:r>
        <w:bookmarkStart w:id="3506" w:name="_Toc527535694"/>
        <w:bookmarkStart w:id="3507" w:name="_Toc527537096"/>
        <w:bookmarkEnd w:id="3506"/>
        <w:bookmarkEnd w:id="3507"/>
      </w:del>
    </w:p>
    <w:p w14:paraId="4751A22C" w14:textId="2EEC89DA" w:rsidR="009C7361" w:rsidRPr="0088310C" w:rsidDel="00F640EC" w:rsidRDefault="00046BA1" w:rsidP="003E6E7F">
      <w:pPr>
        <w:pStyle w:val="Bullet1"/>
        <w:rPr>
          <w:del w:id="3508" w:author="ceres PC" w:date="2018-10-17T10:22:00Z"/>
          <w:lang w:val="en-GB"/>
          <w:rPrChange w:id="3509" w:author="L-B" w:date="2018-10-18T03:40:00Z">
            <w:rPr>
              <w:del w:id="3510" w:author="ceres PC" w:date="2018-10-17T10:22:00Z"/>
              <w:lang w:val="en-AU"/>
            </w:rPr>
          </w:rPrChange>
        </w:rPr>
      </w:pPr>
      <w:del w:id="3511" w:author="ceres PC" w:date="2018-10-17T10:22:00Z">
        <w:r w:rsidRPr="0088310C" w:rsidDel="00F640EC">
          <w:rPr>
            <w:lang w:val="en-GB"/>
            <w:rPrChange w:id="3512" w:author="L-B" w:date="2018-10-18T03:40:00Z">
              <w:rPr>
                <w:lang w:val="en-AU"/>
              </w:rPr>
            </w:rPrChange>
          </w:rPr>
          <w:delText>The ratio between the different values for the illuminance is 10 and therefore the minimum luminous intensity may increase by a factor 10 or 100, when it is assumed to have background illumination. This may lead to very intense and expensive lights. This can be solved by</w:delText>
        </w:r>
        <w:r w:rsidR="00517198" w:rsidRPr="0088310C" w:rsidDel="00F640EC">
          <w:rPr>
            <w:lang w:val="en-GB"/>
            <w:rPrChange w:id="3513" w:author="L-B" w:date="2018-10-18T03:40:00Z">
              <w:rPr>
                <w:lang w:val="en-AU"/>
              </w:rPr>
            </w:rPrChange>
          </w:rPr>
          <w:delText xml:space="preserve"> </w:delText>
        </w:r>
        <w:r w:rsidR="001913E7" w:rsidRPr="0088310C" w:rsidDel="00F640EC">
          <w:rPr>
            <w:lang w:val="en-GB"/>
            <w:rPrChange w:id="3514" w:author="L-B" w:date="2018-10-18T03:40:00Z">
              <w:rPr>
                <w:lang w:val="en-AU"/>
              </w:rPr>
            </w:rPrChange>
          </w:rPr>
          <w:delText>using the equation 6</w:delText>
        </w:r>
        <w:r w:rsidRPr="0088310C" w:rsidDel="00F640EC">
          <w:rPr>
            <w:lang w:val="en-GB"/>
            <w:rPrChange w:id="3515" w:author="L-B" w:date="2018-10-18T03:40:00Z">
              <w:rPr>
                <w:lang w:val="en-AU"/>
              </w:rPr>
            </w:rPrChange>
          </w:rPr>
          <w:delText>.</w:delText>
        </w:r>
        <w:bookmarkStart w:id="3516" w:name="_Toc527535695"/>
        <w:bookmarkStart w:id="3517" w:name="_Toc527537097"/>
        <w:bookmarkEnd w:id="3516"/>
        <w:bookmarkEnd w:id="3517"/>
      </w:del>
    </w:p>
    <w:p w14:paraId="6A93284D" w14:textId="64F96920" w:rsidR="00046BA1" w:rsidRPr="0088310C" w:rsidDel="00F640EC" w:rsidRDefault="00473125" w:rsidP="003E6E7F">
      <w:pPr>
        <w:pStyle w:val="BodyText"/>
        <w:rPr>
          <w:del w:id="3518" w:author="ceres PC" w:date="2018-10-17T10:22:00Z"/>
        </w:rPr>
      </w:pPr>
      <w:del w:id="3519" w:author="ceres PC" w:date="2018-10-17T10:22:00Z">
        <w:r w:rsidRPr="0088310C" w:rsidDel="00F640EC">
          <w:delText xml:space="preserve">A </w:delText>
        </w:r>
        <w:r w:rsidR="001971BC" w:rsidRPr="0088310C" w:rsidDel="00F640EC">
          <w:delText>formula for the calculation of the required illuminance as a function of the background luminance has already been used for many years</w:delText>
        </w:r>
        <w:r w:rsidR="009C7361" w:rsidRPr="0088310C" w:rsidDel="00F640EC">
          <w:delText xml:space="preserve"> </w:delText>
        </w:r>
        <w:r w:rsidR="009C7361" w:rsidRPr="0088310C" w:rsidDel="00F640EC">
          <w:rPr>
            <w:highlight w:val="yellow"/>
            <w:rPrChange w:id="3520" w:author="L-B" w:date="2018-10-18T03:40:00Z">
              <w:rPr>
                <w:highlight w:val="yellow"/>
              </w:rPr>
            </w:rPrChange>
          </w:rPr>
          <w:fldChar w:fldCharType="begin"/>
        </w:r>
        <w:r w:rsidR="009C7361" w:rsidRPr="0088310C" w:rsidDel="00F640EC">
          <w:rPr>
            <w:highlight w:val="yellow"/>
          </w:rPr>
          <w:delInstrText xml:space="preserve"> REF _Ref491770328 \r \h  \* MERGEFORMAT </w:delInstrText>
        </w:r>
        <w:r w:rsidR="009C7361" w:rsidRPr="0088310C" w:rsidDel="00F640EC">
          <w:rPr>
            <w:highlight w:val="yellow"/>
            <w:rPrChange w:id="3521" w:author="L-B" w:date="2018-10-18T03:40:00Z">
              <w:rPr>
                <w:highlight w:val="yellow"/>
              </w:rPr>
            </w:rPrChange>
          </w:rPr>
        </w:r>
        <w:r w:rsidR="009C7361" w:rsidRPr="0088310C" w:rsidDel="00F640EC">
          <w:rPr>
            <w:highlight w:val="yellow"/>
            <w:rPrChange w:id="3522" w:author="L-B" w:date="2018-10-18T03:40:00Z">
              <w:rPr>
                <w:highlight w:val="yellow"/>
              </w:rPr>
            </w:rPrChange>
          </w:rPr>
          <w:fldChar w:fldCharType="separate"/>
        </w:r>
      </w:del>
      <w:del w:id="3523" w:author="ceres PC" w:date="2018-10-17T09:35:00Z">
        <w:r w:rsidR="00AF0B35" w:rsidRPr="0088310C" w:rsidDel="000D7C70">
          <w:rPr>
            <w:highlight w:val="yellow"/>
          </w:rPr>
          <w:delText>[3]</w:delText>
        </w:r>
      </w:del>
      <w:del w:id="3524" w:author="ceres PC" w:date="2018-10-17T10:22:00Z">
        <w:r w:rsidR="009C7361" w:rsidRPr="0088310C" w:rsidDel="00F640EC">
          <w:rPr>
            <w:highlight w:val="yellow"/>
            <w:rPrChange w:id="3525" w:author="L-B" w:date="2018-10-18T03:40:00Z">
              <w:rPr>
                <w:highlight w:val="yellow"/>
              </w:rPr>
            </w:rPrChange>
          </w:rPr>
          <w:fldChar w:fldCharType="end"/>
        </w:r>
        <w:r w:rsidR="001971BC" w:rsidRPr="0088310C" w:rsidDel="00F640EC">
          <w:rPr>
            <w:highlight w:val="yellow"/>
          </w:rPr>
          <w:delText>.</w:delText>
        </w:r>
        <w:r w:rsidR="001971BC" w:rsidRPr="0088310C" w:rsidDel="00F640EC">
          <w:delText xml:space="preserve"> </w:delText>
        </w:r>
        <w:r w:rsidR="007A6718" w:rsidRPr="0088310C" w:rsidDel="00F640EC">
          <w:delText>I</w:delText>
        </w:r>
        <w:r w:rsidR="001971BC" w:rsidRPr="0088310C" w:rsidDel="00F640EC">
          <w:delText xml:space="preserve">ts </w:delText>
        </w:r>
        <w:r w:rsidR="00057B84" w:rsidRPr="0088310C" w:rsidDel="00F640EC">
          <w:delText>main purpose was for daytime lights only. However the values of the formula fit very well to the existing</w:delText>
        </w:r>
        <w:r w:rsidR="001971BC" w:rsidRPr="0088310C" w:rsidDel="00F640EC">
          <w:delText xml:space="preserve"> </w:delText>
        </w:r>
        <w:r w:rsidR="00057B84" w:rsidRPr="0088310C" w:rsidDel="00F640EC">
          <w:delText>values</w:delText>
        </w:r>
        <w:r w:rsidR="001913E7" w:rsidRPr="0088310C" w:rsidDel="00F640EC">
          <w:delText>,</w:delText>
        </w:r>
        <w:r w:rsidR="00057B84" w:rsidRPr="0088310C" w:rsidDel="00F640EC">
          <w:delText xml:space="preserve"> so it can be interpreted as an interpolation of these values.</w:delText>
        </w:r>
        <w:bookmarkStart w:id="3526" w:name="_Toc527535696"/>
        <w:bookmarkStart w:id="3527" w:name="_Toc527537098"/>
        <w:bookmarkEnd w:id="3526"/>
        <w:bookmarkEnd w:id="3527"/>
      </w:del>
    </w:p>
    <w:p w14:paraId="25A86B38" w14:textId="43159901" w:rsidR="00053D9E" w:rsidRPr="0088310C" w:rsidDel="00F640EC" w:rsidRDefault="00053D9E" w:rsidP="00053D9E">
      <w:pPr>
        <w:pStyle w:val="Caption"/>
        <w:rPr>
          <w:del w:id="3528" w:author="ceres PC" w:date="2018-10-17T10:22:00Z"/>
        </w:rPr>
      </w:pPr>
      <w:bookmarkStart w:id="3529" w:name="_Ref459807795"/>
      <w:bookmarkStart w:id="3530" w:name="_Toc527532298"/>
      <w:del w:id="3531" w:author="ceres PC" w:date="2018-10-17T10:22:00Z">
        <w:r w:rsidRPr="0088310C" w:rsidDel="00F640EC">
          <w:rPr>
            <w:b w:val="0"/>
            <w:bCs w:val="0"/>
            <w:i w:val="0"/>
          </w:rPr>
          <w:delText xml:space="preserve">Equation </w:delText>
        </w:r>
        <w:r w:rsidRPr="0088310C" w:rsidDel="00F640EC">
          <w:rPr>
            <w:rPrChange w:id="3532" w:author="L-B" w:date="2018-10-18T03:40:00Z">
              <w:rPr/>
            </w:rPrChange>
          </w:rPr>
          <w:fldChar w:fldCharType="begin"/>
        </w:r>
        <w:r w:rsidRPr="0088310C" w:rsidDel="00F640EC">
          <w:rPr>
            <w:b w:val="0"/>
            <w:bCs w:val="0"/>
            <w:i w:val="0"/>
          </w:rPr>
          <w:delInstrText xml:space="preserve"> SEQ Equation \* ARABIC </w:delInstrText>
        </w:r>
        <w:r w:rsidRPr="0088310C" w:rsidDel="00F640EC">
          <w:rPr>
            <w:rPrChange w:id="3533" w:author="L-B" w:date="2018-10-18T03:40:00Z">
              <w:rPr/>
            </w:rPrChange>
          </w:rPr>
          <w:fldChar w:fldCharType="separate"/>
        </w:r>
        <w:r w:rsidR="000D7C70" w:rsidRPr="0088310C" w:rsidDel="00F640EC">
          <w:rPr>
            <w:b w:val="0"/>
            <w:bCs w:val="0"/>
            <w:i w:val="0"/>
            <w:noProof/>
          </w:rPr>
          <w:delText>6</w:delText>
        </w:r>
        <w:r w:rsidRPr="0088310C" w:rsidDel="00F640EC">
          <w:rPr>
            <w:rPrChange w:id="3534" w:author="L-B" w:date="2018-10-18T03:40:00Z">
              <w:rPr/>
            </w:rPrChange>
          </w:rPr>
          <w:fldChar w:fldCharType="end"/>
        </w:r>
        <w:bookmarkEnd w:id="3529"/>
        <w:r w:rsidRPr="0088310C" w:rsidDel="00F640EC">
          <w:rPr>
            <w:b w:val="0"/>
            <w:bCs w:val="0"/>
            <w:i w:val="0"/>
          </w:rPr>
          <w:delText xml:space="preserve"> </w:delText>
        </w:r>
        <m:oMath>
          <m:sSub>
            <m:sSubPr>
              <m:ctrlPr>
                <w:rPr>
                  <w:rFonts w:ascii="Cambria Math" w:hAnsi="Cambria Math"/>
                </w:rPr>
              </m:ctrlPr>
            </m:sSubPr>
            <m:e>
              <m:r>
                <m:rPr>
                  <m:sty m:val="p"/>
                </m:rPr>
                <w:rPr>
                  <w:rFonts w:ascii="Cambria Math" w:hAnsi="Cambria Math"/>
                  <w:rPrChange w:id="3535" w:author="L-B" w:date="2018-10-18T03:40:00Z">
                    <w:rPr>
                      <w:rFonts w:ascii="Cambria Math" w:hAnsi="Cambria Math"/>
                    </w:rPr>
                  </w:rPrChange>
                </w:rPr>
                <m:t>E</m:t>
              </m:r>
            </m:e>
            <m:sub>
              <m:r>
                <m:rPr>
                  <m:sty m:val="p"/>
                </m:rPr>
                <w:rPr>
                  <w:rFonts w:ascii="Cambria Math" w:hAnsi="Cambria Math"/>
                  <w:rPrChange w:id="3536" w:author="L-B" w:date="2018-10-18T03:40:00Z">
                    <w:rPr>
                      <w:rFonts w:ascii="Cambria Math" w:hAnsi="Cambria Math"/>
                    </w:rPr>
                  </w:rPrChange>
                </w:rPr>
                <m:t>min</m:t>
              </m:r>
            </m:sub>
          </m:sSub>
        </m:oMath>
        <w:r w:rsidR="00F744D2" w:rsidRPr="0088310C" w:rsidDel="00F640EC">
          <w:rPr>
            <w:rFonts w:eastAsiaTheme="minorEastAsia"/>
            <w:b w:val="0"/>
            <w:bCs w:val="0"/>
            <w:i w:val="0"/>
          </w:rPr>
          <w:delText xml:space="preserve"> </w:delText>
        </w:r>
        <w:r w:rsidRPr="0088310C" w:rsidDel="00F640EC">
          <w:rPr>
            <w:rFonts w:eastAsiaTheme="minorEastAsia"/>
            <w:b w:val="0"/>
            <w:bCs w:val="0"/>
            <w:i w:val="0"/>
          </w:rPr>
          <w:delText>as a function background luminance</w:delText>
        </w:r>
        <w:bookmarkStart w:id="3537" w:name="_Toc527535697"/>
        <w:bookmarkStart w:id="3538" w:name="_Toc527537099"/>
        <w:bookmarkEnd w:id="3530"/>
        <w:bookmarkEnd w:id="3537"/>
        <w:bookmarkEnd w:id="3538"/>
      </w:del>
    </w:p>
    <w:p w14:paraId="22865952" w14:textId="62677AE7" w:rsidR="00057B84" w:rsidRPr="0088310C" w:rsidDel="00F640EC" w:rsidRDefault="00A64966" w:rsidP="00046BA1">
      <w:pPr>
        <w:pStyle w:val="BodyText"/>
        <w:rPr>
          <w:del w:id="3539" w:author="ceres PC" w:date="2018-10-17T10:22:00Z"/>
        </w:rPr>
      </w:pPr>
      <m:oMathPara>
        <m:oMathParaPr>
          <m:jc m:val="center"/>
        </m:oMathParaPr>
        <m:oMath>
          <m:sSub>
            <m:sSubPr>
              <m:ctrlPr>
                <w:del w:id="3540" w:author="ceres PC" w:date="2018-10-17T10:22:00Z">
                  <w:rPr>
                    <w:rFonts w:ascii="Cambria Math" w:hAnsi="Cambria Math"/>
                    <w:i/>
                  </w:rPr>
                </w:del>
              </m:ctrlPr>
            </m:sSubPr>
            <m:e>
              <m:r>
                <w:del w:id="3541" w:author="ceres PC" w:date="2018-10-17T10:22:00Z">
                  <w:rPr>
                    <w:rFonts w:ascii="Cambria Math" w:hAnsi="Cambria Math"/>
                    <w:rPrChange w:id="3542" w:author="L-B" w:date="2018-10-18T03:40:00Z">
                      <w:rPr>
                        <w:rFonts w:ascii="Cambria Math" w:hAnsi="Cambria Math"/>
                      </w:rPr>
                    </w:rPrChange>
                  </w:rPr>
                  <m:t>E</m:t>
                </w:del>
              </m:r>
            </m:e>
            <m:sub>
              <m:r>
                <w:del w:id="3543" w:author="ceres PC" w:date="2018-10-17T10:22:00Z">
                  <w:rPr>
                    <w:rFonts w:ascii="Cambria Math" w:hAnsi="Cambria Math"/>
                    <w:rPrChange w:id="3544" w:author="L-B" w:date="2018-10-18T03:40:00Z">
                      <w:rPr>
                        <w:rFonts w:ascii="Cambria Math" w:hAnsi="Cambria Math"/>
                      </w:rPr>
                    </w:rPrChange>
                  </w:rPr>
                  <m:t>min</m:t>
                </w:del>
              </m:r>
            </m:sub>
          </m:sSub>
          <m:d>
            <m:dPr>
              <m:ctrlPr>
                <w:del w:id="3545" w:author="ceres PC" w:date="2018-10-16T15:16:00Z">
                  <w:rPr>
                    <w:rFonts w:ascii="Cambria Math" w:hAnsi="Cambria Math"/>
                    <w:i/>
                  </w:rPr>
                </w:del>
              </m:ctrlPr>
            </m:dPr>
            <m:e>
              <m:sSub>
                <m:sSubPr>
                  <m:ctrlPr>
                    <w:del w:id="3546" w:author="ceres PC" w:date="2018-10-16T15:16:00Z">
                      <w:rPr>
                        <w:rFonts w:ascii="Cambria Math" w:hAnsi="Cambria Math"/>
                        <w:i/>
                      </w:rPr>
                    </w:del>
                  </m:ctrlPr>
                </m:sSubPr>
                <m:e>
                  <m:r>
                    <w:del w:id="3547" w:author="ceres PC" w:date="2018-10-16T15:16:00Z">
                      <w:rPr>
                        <w:rFonts w:ascii="Cambria Math" w:hAnsi="Cambria Math"/>
                        <w:rPrChange w:id="3548" w:author="L-B" w:date="2018-10-18T03:40:00Z">
                          <w:rPr>
                            <w:rFonts w:ascii="Cambria Math" w:hAnsi="Cambria Math"/>
                          </w:rPr>
                        </w:rPrChange>
                      </w:rPr>
                      <m:t>L</m:t>
                    </w:del>
                  </m:r>
                </m:e>
                <m:sub>
                  <m:r>
                    <w:del w:id="3549" w:author="ceres PC" w:date="2018-10-16T15:16:00Z">
                      <w:rPr>
                        <w:rFonts w:ascii="Cambria Math" w:hAnsi="Cambria Math"/>
                        <w:rPrChange w:id="3550" w:author="L-B" w:date="2018-10-18T03:40:00Z">
                          <w:rPr>
                            <w:rFonts w:ascii="Cambria Math" w:hAnsi="Cambria Math"/>
                          </w:rPr>
                        </w:rPrChange>
                      </w:rPr>
                      <m:t>bgr</m:t>
                    </w:del>
                  </m:r>
                </m:sub>
              </m:sSub>
            </m:e>
          </m:d>
          <m:r>
            <w:del w:id="3551" w:author="ceres PC" w:date="2018-10-17T10:22:00Z">
              <w:rPr>
                <w:rFonts w:ascii="Cambria Math" w:eastAsiaTheme="minorEastAsia" w:hAnsi="Cambria Math"/>
                <w:rPrChange w:id="3552" w:author="L-B" w:date="2018-10-18T03:40:00Z">
                  <w:rPr>
                    <w:rFonts w:ascii="Cambria Math" w:eastAsiaTheme="minorEastAsia" w:hAnsi="Cambria Math"/>
                  </w:rPr>
                </w:rPrChange>
              </w:rPr>
              <m:t>=0.242*</m:t>
            </w:del>
          </m:r>
          <m:sSup>
            <m:sSupPr>
              <m:ctrlPr>
                <w:del w:id="3553" w:author="ceres PC" w:date="2018-10-17T10:22:00Z">
                  <w:rPr>
                    <w:rFonts w:ascii="Cambria Math" w:eastAsiaTheme="minorEastAsia" w:hAnsi="Cambria Math"/>
                    <w:i/>
                  </w:rPr>
                </w:del>
              </m:ctrlPr>
            </m:sSupPr>
            <m:e>
              <m:r>
                <w:del w:id="3554" w:author="ceres PC" w:date="2018-10-17T10:22:00Z">
                  <w:rPr>
                    <w:rFonts w:ascii="Cambria Math" w:eastAsiaTheme="minorEastAsia" w:hAnsi="Cambria Math"/>
                    <w:rPrChange w:id="3555" w:author="L-B" w:date="2018-10-18T03:40:00Z">
                      <w:rPr>
                        <w:rFonts w:ascii="Cambria Math" w:eastAsiaTheme="minorEastAsia" w:hAnsi="Cambria Math"/>
                      </w:rPr>
                    </w:rPrChange>
                  </w:rPr>
                  <m:t>10</m:t>
                </w:del>
              </m:r>
            </m:e>
            <m:sup>
              <m:r>
                <w:del w:id="3556" w:author="ceres PC" w:date="2018-10-17T10:22:00Z">
                  <w:rPr>
                    <w:rFonts w:ascii="Cambria Math" w:eastAsiaTheme="minorEastAsia" w:hAnsi="Cambria Math"/>
                    <w:rPrChange w:id="3557" w:author="L-B" w:date="2018-10-18T03:40:00Z">
                      <w:rPr>
                        <w:rFonts w:ascii="Cambria Math" w:eastAsiaTheme="minorEastAsia" w:hAnsi="Cambria Math"/>
                      </w:rPr>
                    </w:rPrChange>
                  </w:rPr>
                  <m:t>-6</m:t>
                </w:del>
              </m:r>
            </m:sup>
          </m:sSup>
          <m:r>
            <w:del w:id="3558" w:author="ceres PC" w:date="2018-10-16T15:13:00Z">
              <w:rPr>
                <w:rFonts w:ascii="Cambria Math" w:eastAsiaTheme="minorEastAsia" w:hAnsi="Cambria Math"/>
                <w:rPrChange w:id="3559" w:author="L-B" w:date="2018-10-18T03:40:00Z">
                  <w:rPr>
                    <w:rFonts w:ascii="Cambria Math" w:eastAsiaTheme="minorEastAsia" w:hAnsi="Cambria Math"/>
                  </w:rPr>
                </w:rPrChange>
              </w:rPr>
              <m:t>lx</m:t>
            </w:del>
          </m:r>
          <m:r>
            <w:del w:id="3560" w:author="ceres PC" w:date="2018-10-17T10:22:00Z">
              <w:rPr>
                <w:rFonts w:ascii="Cambria Math" w:eastAsiaTheme="minorEastAsia" w:hAnsi="Cambria Math"/>
                <w:rPrChange w:id="3561" w:author="L-B" w:date="2018-10-18T03:40:00Z">
                  <w:rPr>
                    <w:rFonts w:ascii="Cambria Math" w:eastAsiaTheme="minorEastAsia" w:hAnsi="Cambria Math"/>
                  </w:rPr>
                </w:rPrChange>
              </w:rPr>
              <m:t>*</m:t>
            </w:del>
          </m:r>
          <m:sSup>
            <m:sSupPr>
              <m:ctrlPr>
                <w:del w:id="3562" w:author="ceres PC" w:date="2018-10-17T10:22:00Z">
                  <w:rPr>
                    <w:rFonts w:ascii="Cambria Math" w:eastAsiaTheme="minorEastAsia" w:hAnsi="Cambria Math"/>
                    <w:i/>
                  </w:rPr>
                </w:del>
              </m:ctrlPr>
            </m:sSupPr>
            <m:e>
              <m:d>
                <m:dPr>
                  <m:ctrlPr>
                    <w:del w:id="3563" w:author="ceres PC" w:date="2018-10-17T10:22:00Z">
                      <w:rPr>
                        <w:rFonts w:ascii="Cambria Math" w:eastAsiaTheme="minorEastAsia" w:hAnsi="Cambria Math"/>
                        <w:i/>
                      </w:rPr>
                    </w:del>
                  </m:ctrlPr>
                </m:dPr>
                <m:e>
                  <m:r>
                    <w:del w:id="3564" w:author="ceres PC" w:date="2018-10-17T10:22:00Z">
                      <w:rPr>
                        <w:rFonts w:ascii="Cambria Math" w:eastAsiaTheme="minorEastAsia" w:hAnsi="Cambria Math"/>
                        <w:rPrChange w:id="3565" w:author="L-B" w:date="2018-10-18T03:40:00Z">
                          <w:rPr>
                            <w:rFonts w:ascii="Cambria Math" w:eastAsiaTheme="minorEastAsia" w:hAnsi="Cambria Math"/>
                          </w:rPr>
                        </w:rPrChange>
                      </w:rPr>
                      <m:t>1+</m:t>
                    </w:del>
                  </m:r>
                  <m:rad>
                    <m:radPr>
                      <m:degHide m:val="1"/>
                      <m:ctrlPr>
                        <w:del w:id="3566" w:author="ceres PC" w:date="2018-10-17T10:22:00Z">
                          <w:rPr>
                            <w:rFonts w:ascii="Cambria Math" w:eastAsiaTheme="minorEastAsia" w:hAnsi="Cambria Math"/>
                            <w:i/>
                          </w:rPr>
                        </w:del>
                      </m:ctrlPr>
                    </m:radPr>
                    <m:deg/>
                    <m:e>
                      <m:r>
                        <w:del w:id="3567" w:author="ceres PC" w:date="2018-10-17T10:22:00Z">
                          <w:rPr>
                            <w:rFonts w:ascii="Cambria Math" w:eastAsiaTheme="minorEastAsia" w:hAnsi="Cambria Math"/>
                            <w:rPrChange w:id="3568" w:author="L-B" w:date="2018-10-18T03:40:00Z">
                              <w:rPr>
                                <w:rFonts w:ascii="Cambria Math" w:eastAsiaTheme="minorEastAsia" w:hAnsi="Cambria Math"/>
                              </w:rPr>
                            </w:rPrChange>
                          </w:rPr>
                          <m:t>0.4*</m:t>
                        </w:del>
                      </m:r>
                      <m:f>
                        <m:fPr>
                          <m:ctrlPr>
                            <w:del w:id="3569" w:author="ceres PC" w:date="2018-10-16T15:12:00Z">
                              <w:rPr>
                                <w:rFonts w:ascii="Cambria Math" w:eastAsiaTheme="minorEastAsia" w:hAnsi="Cambria Math"/>
                                <w:i/>
                              </w:rPr>
                            </w:del>
                          </m:ctrlPr>
                        </m:fPr>
                        <m:num>
                          <m:sSub>
                            <m:sSubPr>
                              <m:ctrlPr>
                                <w:del w:id="3570" w:author="ceres PC" w:date="2018-10-16T15:12:00Z">
                                  <w:rPr>
                                    <w:rFonts w:ascii="Cambria Math" w:eastAsiaTheme="minorEastAsia" w:hAnsi="Cambria Math"/>
                                    <w:i/>
                                  </w:rPr>
                                </w:del>
                              </m:ctrlPr>
                            </m:sSubPr>
                            <m:e>
                              <m:r>
                                <w:del w:id="3571" w:author="ceres PC" w:date="2018-10-16T15:12:00Z">
                                  <w:rPr>
                                    <w:rFonts w:ascii="Cambria Math" w:eastAsiaTheme="minorEastAsia" w:hAnsi="Cambria Math"/>
                                    <w:rPrChange w:id="3572" w:author="L-B" w:date="2018-10-18T03:40:00Z">
                                      <w:rPr>
                                        <w:rFonts w:ascii="Cambria Math" w:eastAsiaTheme="minorEastAsia" w:hAnsi="Cambria Math"/>
                                      </w:rPr>
                                    </w:rPrChange>
                                  </w:rPr>
                                  <m:t>L</m:t>
                                </w:del>
                              </m:r>
                            </m:e>
                            <m:sub>
                              <m:r>
                                <w:del w:id="3573" w:author="ceres PC" w:date="2018-10-16T15:12:00Z">
                                  <w:rPr>
                                    <w:rFonts w:ascii="Cambria Math" w:eastAsiaTheme="minorEastAsia" w:hAnsi="Cambria Math"/>
                                    <w:rPrChange w:id="3574" w:author="L-B" w:date="2018-10-18T03:40:00Z">
                                      <w:rPr>
                                        <w:rFonts w:ascii="Cambria Math" w:eastAsiaTheme="minorEastAsia" w:hAnsi="Cambria Math"/>
                                      </w:rPr>
                                    </w:rPrChange>
                                  </w:rPr>
                                  <m:t>bgr</m:t>
                                </w:del>
                              </m:r>
                            </m:sub>
                          </m:sSub>
                        </m:num>
                        <m:den>
                          <m:r>
                            <w:del w:id="3575" w:author="ceres PC" w:date="2018-10-16T15:10:00Z">
                              <w:rPr>
                                <w:rFonts w:ascii="Cambria Math" w:eastAsiaTheme="minorEastAsia" w:hAnsi="Cambria Math"/>
                                <w:rPrChange w:id="3576" w:author="L-B" w:date="2018-10-18T03:40:00Z">
                                  <w:rPr>
                                    <w:rFonts w:ascii="Cambria Math" w:eastAsiaTheme="minorEastAsia" w:hAnsi="Cambria Math"/>
                                  </w:rPr>
                                </w:rPrChange>
                              </w:rPr>
                              <m:t>1cd/</m:t>
                            </w:del>
                          </m:r>
                          <m:sSup>
                            <m:sSupPr>
                              <m:ctrlPr>
                                <w:del w:id="3577" w:author="ceres PC" w:date="2018-10-16T15:10:00Z">
                                  <w:rPr>
                                    <w:rFonts w:ascii="Cambria Math" w:eastAsiaTheme="minorEastAsia" w:hAnsi="Cambria Math"/>
                                    <w:i/>
                                  </w:rPr>
                                </w:del>
                              </m:ctrlPr>
                            </m:sSupPr>
                            <m:e>
                              <m:r>
                                <w:del w:id="3578" w:author="ceres PC" w:date="2018-10-16T15:10:00Z">
                                  <w:rPr>
                                    <w:rFonts w:ascii="Cambria Math" w:eastAsiaTheme="minorEastAsia" w:hAnsi="Cambria Math"/>
                                    <w:rPrChange w:id="3579" w:author="L-B" w:date="2018-10-18T03:40:00Z">
                                      <w:rPr>
                                        <w:rFonts w:ascii="Cambria Math" w:eastAsiaTheme="minorEastAsia" w:hAnsi="Cambria Math"/>
                                      </w:rPr>
                                    </w:rPrChange>
                                  </w:rPr>
                                  <m:t>m</m:t>
                                </w:del>
                              </m:r>
                            </m:e>
                            <m:sup>
                              <m:r>
                                <w:del w:id="3580" w:author="ceres PC" w:date="2018-10-16T15:10:00Z">
                                  <w:rPr>
                                    <w:rFonts w:ascii="Cambria Math" w:eastAsiaTheme="minorEastAsia" w:hAnsi="Cambria Math"/>
                                    <w:rPrChange w:id="3581" w:author="L-B" w:date="2018-10-18T03:40:00Z">
                                      <w:rPr>
                                        <w:rFonts w:ascii="Cambria Math" w:eastAsiaTheme="minorEastAsia" w:hAnsi="Cambria Math"/>
                                      </w:rPr>
                                    </w:rPrChange>
                                  </w:rPr>
                                  <m:t>2</m:t>
                                </w:del>
                              </m:r>
                            </m:sup>
                          </m:sSup>
                        </m:den>
                      </m:f>
                    </m:e>
                  </m:rad>
                </m:e>
              </m:d>
            </m:e>
            <m:sup>
              <m:r>
                <w:del w:id="3582" w:author="ceres PC" w:date="2018-10-17T10:22:00Z">
                  <w:rPr>
                    <w:rFonts w:ascii="Cambria Math" w:eastAsiaTheme="minorEastAsia" w:hAnsi="Cambria Math"/>
                    <w:rPrChange w:id="3583" w:author="L-B" w:date="2018-10-18T03:40:00Z">
                      <w:rPr>
                        <w:rFonts w:ascii="Cambria Math" w:eastAsiaTheme="minorEastAsia" w:hAnsi="Cambria Math"/>
                      </w:rPr>
                    </w:rPrChange>
                  </w:rPr>
                  <m:t>2</m:t>
                </w:del>
              </m:r>
            </m:sup>
          </m:sSup>
        </m:oMath>
      </m:oMathPara>
      <w:bookmarkStart w:id="3584" w:name="_Toc527535698"/>
      <w:bookmarkStart w:id="3585" w:name="_Toc527537100"/>
      <w:bookmarkEnd w:id="3584"/>
      <w:bookmarkEnd w:id="3585"/>
    </w:p>
    <w:p w14:paraId="5B96449D" w14:textId="36E2D1B3" w:rsidR="00057B84" w:rsidRPr="0088310C" w:rsidDel="00F640EC" w:rsidRDefault="00057B84" w:rsidP="00046BA1">
      <w:pPr>
        <w:pStyle w:val="BodyText"/>
        <w:rPr>
          <w:del w:id="3586" w:author="ceres PC" w:date="2018-10-17T10:22:00Z"/>
        </w:rPr>
      </w:pPr>
      <w:del w:id="3587" w:author="ceres PC" w:date="2018-10-17T10:22:00Z">
        <w:r w:rsidRPr="0088310C" w:rsidDel="00F640EC">
          <w:delText>Where:</w:delText>
        </w:r>
        <w:bookmarkStart w:id="3588" w:name="_Toc527535699"/>
        <w:bookmarkStart w:id="3589" w:name="_Toc527537101"/>
        <w:bookmarkEnd w:id="3588"/>
        <w:bookmarkEnd w:id="3589"/>
      </w:del>
    </w:p>
    <w:p w14:paraId="03AAC35F" w14:textId="427ED6AD" w:rsidR="00FB772E" w:rsidRPr="0088310C" w:rsidDel="00FB772E" w:rsidRDefault="00A64966" w:rsidP="00046BA1">
      <w:pPr>
        <w:pStyle w:val="BodyText"/>
        <w:rPr>
          <w:del w:id="3590" w:author="ceres PC" w:date="2018-10-16T15:18:00Z"/>
          <w:rFonts w:eastAsiaTheme="minorEastAsia"/>
        </w:rPr>
      </w:pPr>
      <m:oMath>
        <m:sSub>
          <m:sSubPr>
            <m:ctrlPr>
              <w:del w:id="3591" w:author="ceres PC" w:date="2018-10-17T10:22:00Z">
                <w:rPr>
                  <w:rFonts w:ascii="Cambria Math" w:hAnsi="Cambria Math"/>
                  <w:i/>
                </w:rPr>
              </w:del>
            </m:ctrlPr>
          </m:sSubPr>
          <m:e>
            <m:r>
              <w:del w:id="3592" w:author="ceres PC" w:date="2018-10-17T10:22:00Z">
                <w:rPr>
                  <w:rFonts w:ascii="Cambria Math" w:hAnsi="Cambria Math"/>
                  <w:rPrChange w:id="3593" w:author="L-B" w:date="2018-10-18T03:40:00Z">
                    <w:rPr>
                      <w:rFonts w:ascii="Cambria Math" w:hAnsi="Cambria Math"/>
                    </w:rPr>
                  </w:rPrChange>
                </w:rPr>
                <m:t>L</m:t>
              </w:del>
            </m:r>
          </m:e>
          <m:sub>
            <m:r>
              <w:del w:id="3594" w:author="ceres PC" w:date="2018-10-17T10:22:00Z">
                <w:rPr>
                  <w:rFonts w:ascii="Cambria Math" w:hAnsi="Cambria Math"/>
                  <w:rPrChange w:id="3595" w:author="L-B" w:date="2018-10-18T03:40:00Z">
                    <w:rPr>
                      <w:rFonts w:ascii="Cambria Math" w:hAnsi="Cambria Math"/>
                    </w:rPr>
                  </w:rPrChange>
                </w:rPr>
                <m:t>bgr</m:t>
              </w:del>
            </m:r>
          </m:sub>
        </m:sSub>
      </m:oMath>
      <w:del w:id="3596" w:author="ceres PC" w:date="2018-10-17T10:22:00Z">
        <w:r w:rsidR="00410772" w:rsidRPr="0088310C" w:rsidDel="00F640EC">
          <w:rPr>
            <w:rFonts w:eastAsiaTheme="minorEastAsia"/>
          </w:rPr>
          <w:tab/>
        </w:r>
        <w:r w:rsidR="00410772" w:rsidRPr="0088310C" w:rsidDel="00F640EC">
          <w:rPr>
            <w:rFonts w:eastAsiaTheme="minorEastAsia"/>
          </w:rPr>
          <w:tab/>
          <w:delText xml:space="preserve">is the background </w:delText>
        </w:r>
        <w:r w:rsidR="00057B84" w:rsidRPr="0088310C" w:rsidDel="00F640EC">
          <w:rPr>
            <w:rFonts w:eastAsiaTheme="minorEastAsia"/>
          </w:rPr>
          <w:delText>luminance near the light</w:delText>
        </w:r>
        <w:r w:rsidR="00D663A4" w:rsidRPr="0088310C" w:rsidDel="00F640EC">
          <w:rPr>
            <w:rFonts w:eastAsiaTheme="minorEastAsia"/>
          </w:rPr>
          <w:delText xml:space="preserve"> in </w:delTex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Change w:id="3597" w:author="L-B" w:date="2018-10-18T03:40:00Z">
                        <w:rPr>
                          <w:rFonts w:ascii="Cambria Math" w:eastAsiaTheme="minorEastAsia" w:hAnsi="Cambria Math"/>
                        </w:rPr>
                      </w:rPrChange>
                    </w:rPr>
                    <m:t>cd</m:t>
                  </m:r>
                </m:num>
                <m:den>
                  <m:sSup>
                    <m:sSupPr>
                      <m:ctrlPr>
                        <w:rPr>
                          <w:rFonts w:ascii="Cambria Math" w:eastAsiaTheme="minorEastAsia" w:hAnsi="Cambria Math"/>
                          <w:i/>
                        </w:rPr>
                      </m:ctrlPr>
                    </m:sSupPr>
                    <m:e>
                      <m:r>
                        <w:rPr>
                          <w:rFonts w:ascii="Cambria Math" w:eastAsiaTheme="minorEastAsia" w:hAnsi="Cambria Math"/>
                          <w:rPrChange w:id="3598" w:author="L-B" w:date="2018-10-18T03:40:00Z">
                            <w:rPr>
                              <w:rFonts w:ascii="Cambria Math" w:eastAsiaTheme="minorEastAsia" w:hAnsi="Cambria Math"/>
                            </w:rPr>
                          </w:rPrChange>
                        </w:rPr>
                        <m:t>m</m:t>
                      </m:r>
                    </m:e>
                    <m:sup>
                      <m:r>
                        <w:rPr>
                          <w:rFonts w:ascii="Cambria Math" w:eastAsiaTheme="minorEastAsia" w:hAnsi="Cambria Math"/>
                          <w:rPrChange w:id="3599" w:author="L-B" w:date="2018-10-18T03:40:00Z">
                            <w:rPr>
                              <w:rFonts w:ascii="Cambria Math" w:eastAsiaTheme="minorEastAsia" w:hAnsi="Cambria Math"/>
                            </w:rPr>
                          </w:rPrChange>
                        </w:rPr>
                        <m:t>2</m:t>
                      </m:r>
                    </m:sup>
                  </m:sSup>
                </m:den>
              </m:f>
            </m:e>
          </m:d>
        </m:oMath>
      </w:del>
      <w:bookmarkStart w:id="3600" w:name="_Toc527535700"/>
      <w:bookmarkStart w:id="3601" w:name="_Toc527537102"/>
      <w:bookmarkEnd w:id="3600"/>
      <w:bookmarkEnd w:id="3601"/>
    </w:p>
    <w:p w14:paraId="27057348" w14:textId="16FE7063" w:rsidR="00053D9E" w:rsidRPr="0088310C" w:rsidDel="00F640EC" w:rsidRDefault="00053D9E" w:rsidP="00046BA1">
      <w:pPr>
        <w:pStyle w:val="BodyText"/>
        <w:rPr>
          <w:del w:id="3602" w:author="ceres PC" w:date="2018-10-17T10:22:00Z"/>
          <w:rFonts w:eastAsiaTheme="minorEastAsia"/>
          <w:u w:val="single"/>
        </w:rPr>
      </w:pPr>
      <w:del w:id="3603" w:author="ceres PC" w:date="2018-10-17T10:22:00Z">
        <w:r w:rsidRPr="0088310C" w:rsidDel="00F640EC">
          <w:rPr>
            <w:rFonts w:eastAsiaTheme="minorEastAsia"/>
            <w:u w:val="single"/>
          </w:rPr>
          <w:delText>Remark:</w:delText>
        </w:r>
        <w:bookmarkStart w:id="3604" w:name="_Toc527535701"/>
        <w:bookmarkStart w:id="3605" w:name="_Toc527537103"/>
        <w:bookmarkEnd w:id="3604"/>
        <w:bookmarkEnd w:id="3605"/>
      </w:del>
    </w:p>
    <w:p w14:paraId="4A07B1A4" w14:textId="5C737232" w:rsidR="00046BA1" w:rsidRPr="0088310C" w:rsidDel="00F640EC" w:rsidRDefault="00053D9E" w:rsidP="00046BA1">
      <w:pPr>
        <w:pStyle w:val="BodyText"/>
        <w:rPr>
          <w:del w:id="3606" w:author="ceres PC" w:date="2018-10-17T10:22:00Z"/>
          <w:rFonts w:eastAsiaTheme="minorEastAsia"/>
        </w:rPr>
      </w:pPr>
      <w:del w:id="3607" w:author="ceres PC" w:date="2018-10-17T10:22:00Z">
        <w:r w:rsidRPr="0088310C" w:rsidDel="00F640EC">
          <w:delText xml:space="preserve">There is a difference </w:delText>
        </w:r>
        <w:r w:rsidR="00410772" w:rsidRPr="0088310C" w:rsidDel="00F640EC">
          <w:delText xml:space="preserve">of </w:delText>
        </w:r>
        <w:r w:rsidRPr="0088310C" w:rsidDel="00F640EC">
          <w:delText xml:space="preserve">about 20% when the value is calculated from </w:delText>
        </w:r>
        <w:r w:rsidRPr="0088310C" w:rsidDel="00F640EC">
          <w:rPr>
            <w:rPrChange w:id="3608" w:author="L-B" w:date="2018-10-18T03:40:00Z">
              <w:rPr/>
            </w:rPrChange>
          </w:rPr>
          <w:fldChar w:fldCharType="begin"/>
        </w:r>
        <w:r w:rsidRPr="0088310C" w:rsidDel="00F640EC">
          <w:delInstrText xml:space="preserve"> REF _Ref459807795 \h </w:delInstrText>
        </w:r>
        <w:r w:rsidR="003E6E7F" w:rsidRPr="0088310C" w:rsidDel="00F640EC">
          <w:delInstrText xml:space="preserve"> \* MERGEFORMAT </w:delInstrText>
        </w:r>
        <w:r w:rsidRPr="0088310C" w:rsidDel="00F640EC">
          <w:rPr>
            <w:rPrChange w:id="3609" w:author="L-B" w:date="2018-10-18T03:40:00Z">
              <w:rPr/>
            </w:rPrChange>
          </w:rPr>
        </w:r>
        <w:r w:rsidRPr="0088310C" w:rsidDel="00F640EC">
          <w:rPr>
            <w:rPrChange w:id="3610" w:author="L-B" w:date="2018-10-18T03:40:00Z">
              <w:rPr/>
            </w:rPrChange>
          </w:rPr>
          <w:fldChar w:fldCharType="separate"/>
        </w:r>
        <w:r w:rsidR="000D7C70" w:rsidRPr="0088310C" w:rsidDel="00F640EC">
          <w:delText xml:space="preserve">Equation </w:delText>
        </w:r>
        <w:r w:rsidR="000D7C70" w:rsidRPr="0088310C" w:rsidDel="00F640EC">
          <w:rPr>
            <w:noProof/>
          </w:rPr>
          <w:delText>6</w:delText>
        </w:r>
        <w:r w:rsidRPr="0088310C" w:rsidDel="00F640EC">
          <w:rPr>
            <w:rPrChange w:id="3611" w:author="L-B" w:date="2018-10-18T03:40:00Z">
              <w:rPr/>
            </w:rPrChange>
          </w:rPr>
          <w:fldChar w:fldCharType="end"/>
        </w:r>
        <w:r w:rsidRPr="0088310C" w:rsidDel="00F640EC">
          <w:delText xml:space="preserve"> with </w:delText>
        </w:r>
        <m:oMath>
          <m:sSub>
            <m:sSubPr>
              <m:ctrlPr>
                <w:rPr>
                  <w:rFonts w:ascii="Cambria Math" w:hAnsi="Cambria Math"/>
                  <w:i/>
                </w:rPr>
              </m:ctrlPr>
            </m:sSubPr>
            <m:e>
              <m:r>
                <w:rPr>
                  <w:rFonts w:ascii="Cambria Math" w:hAnsi="Cambria Math"/>
                  <w:rPrChange w:id="3612" w:author="L-B" w:date="2018-10-18T03:40:00Z">
                    <w:rPr>
                      <w:rFonts w:ascii="Cambria Math" w:hAnsi="Cambria Math"/>
                    </w:rPr>
                  </w:rPrChange>
                </w:rPr>
                <m:t>L</m:t>
              </m:r>
            </m:e>
            <m:sub>
              <m:r>
                <w:rPr>
                  <w:rFonts w:ascii="Cambria Math" w:hAnsi="Cambria Math"/>
                  <w:rPrChange w:id="3613" w:author="L-B" w:date="2018-10-18T03:40:00Z">
                    <w:rPr>
                      <w:rFonts w:ascii="Cambria Math" w:hAnsi="Cambria Math"/>
                    </w:rPr>
                  </w:rPrChange>
                </w:rPr>
                <m:t>bgr</m:t>
              </m:r>
            </m:sub>
          </m:sSub>
          <m:r>
            <w:rPr>
              <w:rFonts w:ascii="Cambria Math" w:hAnsi="Cambria Math"/>
              <w:rPrChange w:id="3614" w:author="L-B" w:date="2018-10-18T03:40:00Z">
                <w:rPr>
                  <w:rFonts w:ascii="Cambria Math" w:hAnsi="Cambria Math"/>
                </w:rPr>
              </w:rPrChange>
            </w:rPr>
            <m:t>=0</m:t>
          </m:r>
        </m:oMath>
        <w:r w:rsidRPr="0088310C" w:rsidDel="00F640EC">
          <w:delText xml:space="preserve"> or drawn from</w:delText>
        </w:r>
        <w:r w:rsidR="00F54C0D" w:rsidRPr="0088310C" w:rsidDel="00F640EC">
          <w:delText xml:space="preserve"> </w:delText>
        </w:r>
        <w:r w:rsidR="00F54C0D" w:rsidRPr="0088310C" w:rsidDel="00F640EC">
          <w:rPr>
            <w:rPrChange w:id="3615" w:author="L-B" w:date="2018-10-18T03:40:00Z">
              <w:rPr/>
            </w:rPrChange>
          </w:rPr>
          <w:fldChar w:fldCharType="begin"/>
        </w:r>
        <w:r w:rsidR="00F54C0D" w:rsidRPr="0088310C" w:rsidDel="00F640EC">
          <w:delInstrText xml:space="preserve"> REF _Ref476211290 \h </w:delInstrText>
        </w:r>
        <w:r w:rsidR="00F54C0D" w:rsidRPr="0088310C" w:rsidDel="00F640EC">
          <w:rPr>
            <w:rPrChange w:id="3616" w:author="L-B" w:date="2018-10-18T03:40:00Z">
              <w:rPr/>
            </w:rPrChange>
          </w:rPr>
        </w:r>
        <w:r w:rsidR="00F54C0D" w:rsidRPr="0088310C" w:rsidDel="00F640EC">
          <w:rPr>
            <w:rPrChange w:id="3617" w:author="L-B" w:date="2018-10-18T03:40:00Z">
              <w:rPr/>
            </w:rPrChange>
          </w:rPr>
          <w:fldChar w:fldCharType="separate"/>
        </w:r>
        <w:r w:rsidR="000D7C70" w:rsidRPr="0088310C" w:rsidDel="00F640EC">
          <w:delText xml:space="preserve">Table </w:delText>
        </w:r>
        <w:r w:rsidR="000D7C70" w:rsidRPr="0088310C" w:rsidDel="00F640EC">
          <w:rPr>
            <w:noProof/>
          </w:rPr>
          <w:delText>1</w:delText>
        </w:r>
        <w:r w:rsidR="00F54C0D" w:rsidRPr="0088310C" w:rsidDel="00F640EC">
          <w:rPr>
            <w:rPrChange w:id="3618" w:author="L-B" w:date="2018-10-18T03:40:00Z">
              <w:rPr/>
            </w:rPrChange>
          </w:rPr>
          <w:fldChar w:fldCharType="end"/>
        </w:r>
        <w:r w:rsidRPr="0088310C" w:rsidDel="00F640EC">
          <w:delText xml:space="preserve">. It is suggested that with no background illumination the value </w:delText>
        </w:r>
        <m:oMath>
          <m:sSub>
            <m:sSubPr>
              <m:ctrlPr>
                <w:rPr>
                  <w:rFonts w:ascii="Cambria Math" w:hAnsi="Cambria Math"/>
                  <w:i/>
                </w:rPr>
              </m:ctrlPr>
            </m:sSubPr>
            <m:e>
              <m:r>
                <w:rPr>
                  <w:rFonts w:ascii="Cambria Math" w:hAnsi="Cambria Math"/>
                  <w:rPrChange w:id="3619" w:author="L-B" w:date="2018-10-18T03:40:00Z">
                    <w:rPr>
                      <w:rFonts w:ascii="Cambria Math" w:hAnsi="Cambria Math"/>
                    </w:rPr>
                  </w:rPrChange>
                </w:rPr>
                <m:t>E</m:t>
              </m:r>
            </m:e>
            <m:sub>
              <m:r>
                <w:rPr>
                  <w:rFonts w:ascii="Cambria Math" w:hAnsi="Cambria Math"/>
                  <w:rPrChange w:id="3620" w:author="L-B" w:date="2018-10-18T03:40:00Z">
                    <w:rPr>
                      <w:rFonts w:ascii="Cambria Math" w:hAnsi="Cambria Math"/>
                    </w:rPr>
                  </w:rPrChange>
                </w:rPr>
                <m:t>min</m:t>
              </m:r>
            </m:sub>
          </m:sSub>
          <m:r>
            <w:rPr>
              <w:rFonts w:ascii="Cambria Math" w:hAnsi="Cambria Math"/>
              <w:rPrChange w:id="3621" w:author="L-B" w:date="2018-10-18T03:40:00Z">
                <w:rPr>
                  <w:rFonts w:ascii="Cambria Math" w:hAnsi="Cambria Math"/>
                </w:rPr>
              </w:rPrChange>
            </w:rPr>
            <m:t>=2*</m:t>
          </m:r>
          <m:sSup>
            <m:sSupPr>
              <m:ctrlPr>
                <w:rPr>
                  <w:rFonts w:ascii="Cambria Math" w:hAnsi="Cambria Math"/>
                  <w:i/>
                </w:rPr>
              </m:ctrlPr>
            </m:sSupPr>
            <m:e>
              <m:r>
                <w:rPr>
                  <w:rFonts w:ascii="Cambria Math" w:hAnsi="Cambria Math"/>
                  <w:rPrChange w:id="3622" w:author="L-B" w:date="2018-10-18T03:40:00Z">
                    <w:rPr>
                      <w:rFonts w:ascii="Cambria Math" w:hAnsi="Cambria Math"/>
                    </w:rPr>
                  </w:rPrChange>
                </w:rPr>
                <m:t>10</m:t>
              </m:r>
            </m:e>
            <m:sup>
              <m:r>
                <w:rPr>
                  <w:rFonts w:ascii="Cambria Math" w:hAnsi="Cambria Math"/>
                  <w:rPrChange w:id="3623" w:author="L-B" w:date="2018-10-18T03:40:00Z">
                    <w:rPr>
                      <w:rFonts w:ascii="Cambria Math" w:hAnsi="Cambria Math"/>
                    </w:rPr>
                  </w:rPrChange>
                </w:rPr>
                <m:t>-7</m:t>
              </m:r>
            </m:sup>
          </m:sSup>
          <m:r>
            <w:rPr>
              <w:rFonts w:ascii="Cambria Math" w:hAnsi="Cambria Math"/>
              <w:rPrChange w:id="3624" w:author="L-B" w:date="2018-10-18T03:40:00Z">
                <w:rPr>
                  <w:rFonts w:ascii="Cambria Math" w:hAnsi="Cambria Math"/>
                </w:rPr>
              </w:rPrChange>
            </w:rPr>
            <m:t>lx</m:t>
          </m:r>
        </m:oMath>
        <w:r w:rsidR="00F54C0D" w:rsidRPr="0088310C" w:rsidDel="00F640EC">
          <w:delText xml:space="preserve"> </w:delText>
        </w:r>
        <w:r w:rsidRPr="0088310C" w:rsidDel="00F640EC">
          <w:delText>is used and if background illumination is considered and can be measured (</w:delText>
        </w:r>
        <m:oMath>
          <m:sSub>
            <m:sSubPr>
              <m:ctrlPr>
                <w:rPr>
                  <w:rFonts w:ascii="Cambria Math" w:hAnsi="Cambria Math"/>
                  <w:i/>
                </w:rPr>
              </m:ctrlPr>
            </m:sSubPr>
            <m:e>
              <m:r>
                <w:rPr>
                  <w:rFonts w:ascii="Cambria Math" w:hAnsi="Cambria Math"/>
                  <w:rPrChange w:id="3625" w:author="L-B" w:date="2018-10-18T03:40:00Z">
                    <w:rPr>
                      <w:rFonts w:ascii="Cambria Math" w:hAnsi="Cambria Math"/>
                    </w:rPr>
                  </w:rPrChange>
                </w:rPr>
                <m:t>L</m:t>
              </m:r>
            </m:e>
            <m:sub>
              <m:r>
                <w:rPr>
                  <w:rFonts w:ascii="Cambria Math" w:hAnsi="Cambria Math"/>
                  <w:rPrChange w:id="3626" w:author="L-B" w:date="2018-10-18T03:40:00Z">
                    <w:rPr>
                      <w:rFonts w:ascii="Cambria Math" w:hAnsi="Cambria Math"/>
                    </w:rPr>
                  </w:rPrChange>
                </w:rPr>
                <m:t>bgr</m:t>
              </m:r>
            </m:sub>
          </m:sSub>
          <m:r>
            <w:rPr>
              <w:rFonts w:ascii="Cambria Math" w:hAnsi="Cambria Math"/>
              <w:rPrChange w:id="3627" w:author="L-B" w:date="2018-10-18T03:40:00Z">
                <w:rPr>
                  <w:rFonts w:ascii="Cambria Math" w:hAnsi="Cambria Math"/>
                </w:rPr>
              </w:rPrChange>
            </w:rPr>
            <m:t>&gt;0</m:t>
          </m:r>
        </m:oMath>
        <w:r w:rsidRPr="0088310C" w:rsidDel="00F640EC">
          <w:delText xml:space="preserve">) </w:delText>
        </w:r>
        <w:r w:rsidRPr="0088310C" w:rsidDel="00F640EC">
          <w:rPr>
            <w:rFonts w:eastAsiaTheme="minorEastAsia"/>
            <w:rPrChange w:id="3628" w:author="L-B" w:date="2018-10-18T03:40:00Z">
              <w:rPr>
                <w:rFonts w:eastAsiaTheme="minorEastAsia"/>
              </w:rPr>
            </w:rPrChange>
          </w:rPr>
          <w:fldChar w:fldCharType="begin"/>
        </w:r>
        <w:r w:rsidRPr="0088310C" w:rsidDel="00F640EC">
          <w:rPr>
            <w:rFonts w:eastAsiaTheme="minorEastAsia"/>
          </w:rPr>
          <w:delInstrText xml:space="preserve"> REF _Ref459807795 \h </w:delInstrText>
        </w:r>
        <w:r w:rsidRPr="0088310C" w:rsidDel="00F640EC">
          <w:rPr>
            <w:rFonts w:eastAsiaTheme="minorEastAsia"/>
            <w:rPrChange w:id="3629" w:author="L-B" w:date="2018-10-18T03:40:00Z">
              <w:rPr>
                <w:rFonts w:eastAsiaTheme="minorEastAsia"/>
              </w:rPr>
            </w:rPrChange>
          </w:rPr>
        </w:r>
        <w:r w:rsidRPr="0088310C" w:rsidDel="00F640EC">
          <w:rPr>
            <w:rFonts w:eastAsiaTheme="minorEastAsia"/>
            <w:rPrChange w:id="3630" w:author="L-B" w:date="2018-10-18T03:40:00Z">
              <w:rPr>
                <w:rFonts w:eastAsiaTheme="minorEastAsia"/>
              </w:rPr>
            </w:rPrChange>
          </w:rPr>
          <w:fldChar w:fldCharType="separate"/>
        </w:r>
        <w:r w:rsidR="000D7C70" w:rsidRPr="0088310C" w:rsidDel="00F640EC">
          <w:delText xml:space="preserve">Equation </w:delText>
        </w:r>
        <w:r w:rsidR="000D7C70" w:rsidRPr="0088310C" w:rsidDel="00F640EC">
          <w:rPr>
            <w:noProof/>
          </w:rPr>
          <w:delText>6</w:delText>
        </w:r>
        <w:r w:rsidRPr="0088310C" w:rsidDel="00F640EC">
          <w:rPr>
            <w:rFonts w:eastAsiaTheme="minorEastAsia"/>
            <w:rPrChange w:id="3631" w:author="L-B" w:date="2018-10-18T03:40:00Z">
              <w:rPr>
                <w:rFonts w:eastAsiaTheme="minorEastAsia"/>
              </w:rPr>
            </w:rPrChange>
          </w:rPr>
          <w:fldChar w:fldCharType="end"/>
        </w:r>
        <w:r w:rsidRPr="0088310C" w:rsidDel="00F640EC">
          <w:rPr>
            <w:rFonts w:eastAsiaTheme="minorEastAsia"/>
          </w:rPr>
          <w:delText>.</w:delText>
        </w:r>
        <w:r w:rsidR="001913E7" w:rsidRPr="0088310C" w:rsidDel="00F640EC">
          <w:rPr>
            <w:rFonts w:eastAsiaTheme="minorEastAsia"/>
          </w:rPr>
          <w:delText xml:space="preserve"> If the illumination cannot be measured the values of table 1 should be used.</w:delText>
        </w:r>
        <w:bookmarkStart w:id="3632" w:name="_Toc527535702"/>
        <w:bookmarkStart w:id="3633" w:name="_Toc527537104"/>
        <w:bookmarkEnd w:id="3632"/>
        <w:bookmarkEnd w:id="3633"/>
      </w:del>
    </w:p>
    <w:p w14:paraId="5ABA5705" w14:textId="609BEBB8" w:rsidR="0028486A" w:rsidRPr="0088310C" w:rsidDel="00F640EC" w:rsidRDefault="0028486A" w:rsidP="00F54C0D">
      <w:pPr>
        <w:pStyle w:val="Heading2"/>
        <w:rPr>
          <w:del w:id="3634" w:author="ceres PC" w:date="2018-10-17T10:22:00Z"/>
          <w:rFonts w:eastAsiaTheme="minorEastAsia"/>
        </w:rPr>
      </w:pPr>
      <w:bookmarkStart w:id="3635" w:name="_Toc527535156"/>
      <w:bookmarkStart w:id="3636" w:name="_Toc527535325"/>
      <w:del w:id="3637" w:author="ceres PC" w:date="2018-10-17T10:22:00Z">
        <w:r w:rsidRPr="0088310C" w:rsidDel="00F640EC">
          <w:rPr>
            <w:rFonts w:eastAsiaTheme="minorEastAsia"/>
            <w:b w:val="0"/>
            <w:bCs w:val="0"/>
            <w:caps w:val="0"/>
          </w:rPr>
          <w:delText>Me</w:delText>
        </w:r>
        <w:r w:rsidR="007F2C8B" w:rsidRPr="0088310C" w:rsidDel="00F640EC">
          <w:rPr>
            <w:rFonts w:eastAsiaTheme="minorEastAsia"/>
            <w:b w:val="0"/>
            <w:bCs w:val="0"/>
            <w:caps w:val="0"/>
          </w:rPr>
          <w:delText xml:space="preserve">asuring background </w:delText>
        </w:r>
        <w:r w:rsidR="00F54C0D" w:rsidRPr="0088310C" w:rsidDel="00F640EC">
          <w:rPr>
            <w:rFonts w:eastAsiaTheme="minorEastAsia"/>
            <w:b w:val="0"/>
            <w:bCs w:val="0"/>
            <w:caps w:val="0"/>
          </w:rPr>
          <w:delText>luminance</w:delText>
        </w:r>
        <w:bookmarkStart w:id="3638" w:name="_Toc527535703"/>
        <w:bookmarkStart w:id="3639" w:name="_Toc527537105"/>
        <w:bookmarkEnd w:id="3635"/>
        <w:bookmarkEnd w:id="3636"/>
        <w:bookmarkEnd w:id="3638"/>
        <w:bookmarkEnd w:id="3639"/>
      </w:del>
    </w:p>
    <w:p w14:paraId="63640ACE" w14:textId="0E0ABA43" w:rsidR="00053D9E" w:rsidRPr="0088310C" w:rsidDel="00F640EC" w:rsidRDefault="00384A28" w:rsidP="00046BA1">
      <w:pPr>
        <w:pStyle w:val="BodyText"/>
        <w:rPr>
          <w:del w:id="3640" w:author="ceres PC" w:date="2018-10-17T10:22:00Z"/>
          <w:rFonts w:eastAsiaTheme="minorEastAsia"/>
        </w:rPr>
      </w:pPr>
      <w:del w:id="3641" w:author="ceres PC" w:date="2018-10-17T10:22:00Z">
        <w:r w:rsidRPr="0088310C" w:rsidDel="00F640EC">
          <w:rPr>
            <w:rFonts w:eastAsiaTheme="minorEastAsia"/>
          </w:rPr>
          <w:delText xml:space="preserve">The background luminance can be measured with a luminance meter. A luminance meter has an ocular where the object to be measured is marked by a circular reticle. The </w:delText>
        </w:r>
        <w:r w:rsidR="00044B42" w:rsidRPr="0088310C" w:rsidDel="00F640EC">
          <w:rPr>
            <w:rFonts w:eastAsiaTheme="minorEastAsia"/>
          </w:rPr>
          <w:delText>luminance of the surface inside the reticle is measured.</w:delText>
        </w:r>
        <w:bookmarkStart w:id="3642" w:name="_Toc527535704"/>
        <w:bookmarkStart w:id="3643" w:name="_Toc527537106"/>
        <w:bookmarkEnd w:id="3642"/>
        <w:bookmarkEnd w:id="3643"/>
      </w:del>
    </w:p>
    <w:p w14:paraId="38DBF4E3" w14:textId="1C427FAE" w:rsidR="00044B42" w:rsidRPr="0088310C" w:rsidDel="00F640EC" w:rsidRDefault="00A427DD" w:rsidP="009111D8">
      <w:pPr>
        <w:pStyle w:val="BodyText"/>
        <w:jc w:val="center"/>
        <w:rPr>
          <w:del w:id="3644" w:author="ceres PC" w:date="2018-10-17T10:22:00Z"/>
        </w:rPr>
      </w:pPr>
      <w:del w:id="3645" w:author="ceres PC" w:date="2018-10-17T10:22:00Z">
        <w:r w:rsidRPr="0088310C" w:rsidDel="00F640EC">
          <w:rPr>
            <w:noProof/>
            <w:lang w:eastAsia="en-IE"/>
            <w:rPrChange w:id="3646" w:author="L-B" w:date="2018-10-18T03:40:00Z">
              <w:rPr>
                <w:noProof/>
                <w:lang w:val="en-IE" w:eastAsia="en-IE"/>
              </w:rPr>
            </w:rPrChange>
          </w:rPr>
          <mc:AlternateContent>
            <mc:Choice Requires="wpg">
              <w:drawing>
                <wp:inline distT="0" distB="0" distL="0" distR="0" wp14:anchorId="708927D5" wp14:editId="421F907A">
                  <wp:extent cx="4320000" cy="1329943"/>
                  <wp:effectExtent l="0" t="0" r="4445" b="3810"/>
                  <wp:docPr id="30" name="Gruppieren 30"/>
                  <wp:cNvGraphicFramePr/>
                  <a:graphic xmlns:a="http://schemas.openxmlformats.org/drawingml/2006/main">
                    <a:graphicData uri="http://schemas.microsoft.com/office/word/2010/wordprocessingGroup">
                      <wpg:wgp>
                        <wpg:cNvGrpSpPr/>
                        <wpg:grpSpPr>
                          <a:xfrm>
                            <a:off x="0" y="0"/>
                            <a:ext cx="4320000" cy="1329943"/>
                            <a:chOff x="0" y="1"/>
                            <a:chExt cx="4320966" cy="1329004"/>
                          </a:xfrm>
                        </wpg:grpSpPr>
                        <pic:pic xmlns:pic="http://schemas.openxmlformats.org/drawingml/2006/picture">
                          <pic:nvPicPr>
                            <pic:cNvPr id="3" name="Grafik 3"/>
                            <pic:cNvPicPr preferRelativeResize="0">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1"/>
                              <a:ext cx="4320966" cy="1329004"/>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A64966" w:rsidRPr="00044B42" w:rsidRDefault="00A64966">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A64966" w:rsidRPr="00044B42" w:rsidRDefault="00A64966"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A64966" w:rsidRPr="00044B42" w:rsidRDefault="00A64966"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8927D5" id="Gruppieren 30" o:spid="_x0000_s1086" style="width:340.15pt;height:104.7pt;mso-position-horizontal-relative:char;mso-position-vertical-relative:line" coordorigin="" coordsize="43209,13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">
                  <v:shape id="Grafik 3" o:spid="_x0000_s1087" type="#_x0000_t75" style="position:absolute;width:43209;height:132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">
                    <v:imagedata r:id="rId27" o:title=""/>
                  </v:shape>
                  <v:oval id="Ellipse 9" o:spid="_x0000_s1088"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" filled="f" strokecolor="white [3212]" strokeweight=".5pt">
                    <v:stroke dashstyle="3 1"/>
                  </v:oval>
                  <v:shape id="Textfeld 26" o:spid="_x0000_s1089"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47A9D9B1" w14:textId="19EC1FC3" w:rsidR="00A64966" w:rsidRPr="00044B42" w:rsidRDefault="00A64966">
                          <w:pPr>
                            <w:rPr>
                              <w:color w:val="FFFFFF" w:themeColor="background1"/>
                              <w:sz w:val="22"/>
                              <w:lang w:val="de-DE"/>
                            </w:rPr>
                          </w:pPr>
                          <w:r w:rsidRPr="00044B42">
                            <w:rPr>
                              <w:color w:val="FFFFFF" w:themeColor="background1"/>
                              <w:sz w:val="22"/>
                              <w:lang w:val="de-DE"/>
                            </w:rPr>
                            <w:t>reticle</w:t>
                          </w:r>
                        </w:p>
                      </w:txbxContent>
                    </v:textbox>
                  </v:shape>
                  <v:line id="Gerade Verbindung 27" o:spid="_x0000_s1090"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" strokecolor="white [3212]"/>
                  <v:shape id="Textfeld 28" o:spid="_x0000_s1091"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B6541E3" w14:textId="6ED0743C" w:rsidR="00A64966" w:rsidRPr="00044B42" w:rsidRDefault="00A64966" w:rsidP="00044B42">
                          <w:pPr>
                            <w:rPr>
                              <w:color w:val="FFFFFF" w:themeColor="background1"/>
                              <w:sz w:val="22"/>
                              <w:lang w:val="de-DE"/>
                            </w:rPr>
                          </w:pPr>
                          <w:r>
                            <w:rPr>
                              <w:color w:val="FFFFFF" w:themeColor="background1"/>
                              <w:sz w:val="22"/>
                              <w:lang w:val="de-DE"/>
                            </w:rPr>
                            <w:t>leading line</w:t>
                          </w:r>
                        </w:p>
                      </w:txbxContent>
                    </v:textbox>
                  </v:shape>
                  <v:shape id="Textfeld 29" o:spid="_x0000_s1092"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32919539" w14:textId="60B333AD" w:rsidR="00A64966" w:rsidRPr="00044B42" w:rsidRDefault="00A64966"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bookmarkStart w:id="3647" w:name="_Toc527535705"/>
        <w:bookmarkStart w:id="3648" w:name="_Toc527537107"/>
        <w:bookmarkEnd w:id="3647"/>
        <w:bookmarkEnd w:id="3648"/>
      </w:del>
    </w:p>
    <w:p w14:paraId="6391A16B" w14:textId="42A47AAF" w:rsidR="00046BA1" w:rsidRPr="0088310C" w:rsidDel="00F640EC" w:rsidRDefault="00044B42" w:rsidP="00044B42">
      <w:pPr>
        <w:pStyle w:val="Caption"/>
        <w:rPr>
          <w:del w:id="3649" w:author="ceres PC" w:date="2018-10-17T10:22:00Z"/>
        </w:rPr>
      </w:pPr>
      <w:del w:id="3650" w:author="ceres PC" w:date="2018-10-17T10:22:00Z">
        <w:r w:rsidRPr="0088310C" w:rsidDel="00F640EC">
          <w:rPr>
            <w:b w:val="0"/>
            <w:bCs w:val="0"/>
            <w:i w:val="0"/>
          </w:rPr>
          <w:delText xml:space="preserve">Figure </w:delText>
        </w:r>
        <w:r w:rsidRPr="0088310C" w:rsidDel="00F640EC">
          <w:rPr>
            <w:rPrChange w:id="3651" w:author="L-B" w:date="2018-10-18T03:40:00Z">
              <w:rPr/>
            </w:rPrChange>
          </w:rPr>
          <w:fldChar w:fldCharType="begin"/>
        </w:r>
        <w:r w:rsidRPr="0088310C" w:rsidDel="00F640EC">
          <w:rPr>
            <w:b w:val="0"/>
            <w:bCs w:val="0"/>
            <w:i w:val="0"/>
          </w:rPr>
          <w:delInstrText xml:space="preserve"> SEQ Figure \* ARABIC </w:delInstrText>
        </w:r>
        <w:r w:rsidRPr="0088310C" w:rsidDel="00F640EC">
          <w:rPr>
            <w:rPrChange w:id="3652" w:author="L-B" w:date="2018-10-18T03:40:00Z">
              <w:rPr/>
            </w:rPrChange>
          </w:rPr>
          <w:fldChar w:fldCharType="separate"/>
        </w:r>
        <w:r w:rsidR="000D7C70" w:rsidRPr="0088310C" w:rsidDel="00F640EC">
          <w:rPr>
            <w:b w:val="0"/>
            <w:bCs w:val="0"/>
            <w:i w:val="0"/>
            <w:noProof/>
          </w:rPr>
          <w:delText>4</w:delText>
        </w:r>
        <w:r w:rsidRPr="0088310C" w:rsidDel="00F640EC">
          <w:rPr>
            <w:rPrChange w:id="3653" w:author="L-B" w:date="2018-10-18T03:40:00Z">
              <w:rPr/>
            </w:rPrChange>
          </w:rPr>
          <w:fldChar w:fldCharType="end"/>
        </w:r>
        <w:r w:rsidRPr="0088310C" w:rsidDel="00F640EC">
          <w:rPr>
            <w:b w:val="0"/>
            <w:bCs w:val="0"/>
            <w:i w:val="0"/>
          </w:rPr>
          <w:delText xml:space="preserve"> Measuring background luminance</w:delText>
        </w:r>
        <w:bookmarkStart w:id="3654" w:name="_Toc527535706"/>
        <w:bookmarkStart w:id="3655" w:name="_Toc527537108"/>
        <w:bookmarkEnd w:id="3654"/>
        <w:bookmarkEnd w:id="3655"/>
      </w:del>
    </w:p>
    <w:p w14:paraId="386ECB9B" w14:textId="3B036AE2" w:rsidR="00221328" w:rsidRPr="0088310C" w:rsidDel="00F640EC" w:rsidRDefault="00221328" w:rsidP="00046BA1">
      <w:pPr>
        <w:pStyle w:val="BodyText"/>
        <w:rPr>
          <w:del w:id="3656" w:author="ceres PC" w:date="2018-10-17T10:22:00Z"/>
        </w:rPr>
      </w:pPr>
      <w:bookmarkStart w:id="3657" w:name="_Toc527535707"/>
      <w:bookmarkStart w:id="3658" w:name="_Toc527537109"/>
      <w:bookmarkEnd w:id="3657"/>
      <w:bookmarkEnd w:id="3658"/>
    </w:p>
    <w:p w14:paraId="35A27E5A" w14:textId="0D283BBE" w:rsidR="0064769A" w:rsidRPr="0088310C" w:rsidDel="00F640EC" w:rsidRDefault="0064769A" w:rsidP="00046BA1">
      <w:pPr>
        <w:pStyle w:val="BodyText"/>
        <w:rPr>
          <w:del w:id="3659" w:author="ceres PC" w:date="2018-10-17T10:22:00Z"/>
        </w:rPr>
      </w:pPr>
      <w:del w:id="3660" w:author="ceres PC" w:date="2018-10-17T10:22:00Z">
        <w:r w:rsidRPr="0088310C" w:rsidDel="00F640EC">
          <w:delText>Measurement procedure should take into account that</w:delText>
        </w:r>
        <w:bookmarkStart w:id="3661" w:name="_Toc527535708"/>
        <w:bookmarkStart w:id="3662" w:name="_Toc527537110"/>
        <w:bookmarkEnd w:id="3661"/>
        <w:bookmarkEnd w:id="3662"/>
      </w:del>
    </w:p>
    <w:p w14:paraId="35D61B56" w14:textId="728ADADF" w:rsidR="0064769A" w:rsidRPr="0088310C" w:rsidDel="00F640EC" w:rsidRDefault="0064769A" w:rsidP="0064769A">
      <w:pPr>
        <w:pStyle w:val="Bullet1"/>
        <w:rPr>
          <w:del w:id="3663" w:author="ceres PC" w:date="2018-10-17T10:22:00Z"/>
          <w:lang w:val="en-GB"/>
          <w:rPrChange w:id="3664" w:author="L-B" w:date="2018-10-18T03:40:00Z">
            <w:rPr>
              <w:del w:id="3665" w:author="ceres PC" w:date="2018-10-17T10:22:00Z"/>
            </w:rPr>
          </w:rPrChange>
        </w:rPr>
      </w:pPr>
      <w:del w:id="3666" w:author="ceres PC" w:date="2018-10-17T10:22:00Z">
        <w:r w:rsidRPr="0088310C" w:rsidDel="00F640EC">
          <w:rPr>
            <w:lang w:val="en-GB"/>
            <w:rPrChange w:id="3667" w:author="L-B" w:date="2018-10-18T03:40:00Z">
              <w:rPr/>
            </w:rPrChange>
          </w:rPr>
          <w:delText xml:space="preserve">the meteorological visibility </w:delText>
        </w:r>
        <w:r w:rsidR="00D27F65" w:rsidRPr="0088310C" w:rsidDel="00F640EC">
          <w:rPr>
            <w:lang w:val="en-GB"/>
            <w:rPrChange w:id="3668" w:author="L-B" w:date="2018-10-18T03:40:00Z">
              <w:rPr/>
            </w:rPrChange>
          </w:rPr>
          <w:delText>should have</w:delText>
        </w:r>
        <w:r w:rsidRPr="0088310C" w:rsidDel="00F640EC">
          <w:rPr>
            <w:lang w:val="en-GB"/>
            <w:rPrChange w:id="3669" w:author="L-B" w:date="2018-10-18T03:40:00Z">
              <w:rPr/>
            </w:rPrChange>
          </w:rPr>
          <w:delText xml:space="preserve"> a medium value of </w:delText>
        </w:r>
        <w:r w:rsidR="00CF1D5B" w:rsidRPr="0088310C" w:rsidDel="00F640EC">
          <w:rPr>
            <w:lang w:val="en-GB"/>
            <w:rPrChange w:id="3670" w:author="L-B" w:date="2018-10-18T03:40:00Z">
              <w:rPr/>
            </w:rPrChange>
          </w:rPr>
          <w:delText>4</w:delText>
        </w:r>
        <w:r w:rsidRPr="0088310C" w:rsidDel="00F640EC">
          <w:rPr>
            <w:lang w:val="en-GB"/>
            <w:rPrChange w:id="3671" w:author="L-B" w:date="2018-10-18T03:40:00Z">
              <w:rPr/>
            </w:rPrChange>
          </w:rPr>
          <w:delText xml:space="preserve"> to 10 M during measurement,</w:delText>
        </w:r>
        <w:bookmarkStart w:id="3672" w:name="_Toc527535709"/>
        <w:bookmarkStart w:id="3673" w:name="_Toc527537111"/>
        <w:bookmarkEnd w:id="3672"/>
        <w:bookmarkEnd w:id="3673"/>
      </w:del>
    </w:p>
    <w:p w14:paraId="6D5DFE38" w14:textId="731C4325" w:rsidR="0064769A" w:rsidRPr="0088310C" w:rsidDel="00F640EC" w:rsidRDefault="0064769A" w:rsidP="0064769A">
      <w:pPr>
        <w:pStyle w:val="Bullet1"/>
        <w:rPr>
          <w:del w:id="3674" w:author="ceres PC" w:date="2018-10-17T10:22:00Z"/>
          <w:lang w:val="en-GB"/>
          <w:rPrChange w:id="3675" w:author="L-B" w:date="2018-10-18T03:40:00Z">
            <w:rPr>
              <w:del w:id="3676" w:author="ceres PC" w:date="2018-10-17T10:22:00Z"/>
            </w:rPr>
          </w:rPrChange>
        </w:rPr>
      </w:pPr>
      <w:del w:id="3677" w:author="ceres PC" w:date="2018-10-17T10:22:00Z">
        <w:r w:rsidRPr="0088310C" w:rsidDel="00F640EC">
          <w:rPr>
            <w:lang w:val="en-GB"/>
            <w:rPrChange w:id="3678" w:author="L-B" w:date="2018-10-18T03:40:00Z">
              <w:rPr/>
            </w:rPrChange>
          </w:rPr>
          <w:delText>the measuring field (reticle) should be placed nearby the signal light,</w:delText>
        </w:r>
        <w:bookmarkStart w:id="3679" w:name="_Toc527535710"/>
        <w:bookmarkStart w:id="3680" w:name="_Toc527537112"/>
        <w:bookmarkEnd w:id="3679"/>
        <w:bookmarkEnd w:id="3680"/>
      </w:del>
    </w:p>
    <w:p w14:paraId="18B0B55A" w14:textId="5C9EE883" w:rsidR="0064769A" w:rsidRPr="0088310C" w:rsidDel="00F640EC" w:rsidRDefault="0064769A" w:rsidP="0064769A">
      <w:pPr>
        <w:pStyle w:val="Bullet1"/>
        <w:rPr>
          <w:del w:id="3681" w:author="ceres PC" w:date="2018-10-17T10:22:00Z"/>
          <w:lang w:val="en-GB"/>
          <w:rPrChange w:id="3682" w:author="L-B" w:date="2018-10-18T03:40:00Z">
            <w:rPr>
              <w:del w:id="3683" w:author="ceres PC" w:date="2018-10-17T10:22:00Z"/>
            </w:rPr>
          </w:rPrChange>
        </w:rPr>
      </w:pPr>
      <w:del w:id="3684" w:author="ceres PC" w:date="2018-10-17T10:22:00Z">
        <w:r w:rsidRPr="0088310C" w:rsidDel="00F640EC">
          <w:rPr>
            <w:lang w:val="en-GB"/>
            <w:rPrChange w:id="3685" w:author="L-B" w:date="2018-10-18T03:40:00Z">
              <w:rPr/>
            </w:rPrChange>
          </w:rPr>
          <w:delText>the measuring field (reticle) should not contain rival lights (point light</w:delText>
        </w:r>
        <w:r w:rsidR="00BF5EF4" w:rsidRPr="0088310C" w:rsidDel="00F640EC">
          <w:rPr>
            <w:lang w:val="en-GB"/>
            <w:rPrChange w:id="3686" w:author="L-B" w:date="2018-10-18T03:40:00Z">
              <w:rPr/>
            </w:rPrChange>
          </w:rPr>
          <w:delText>s</w:delText>
        </w:r>
        <w:r w:rsidRPr="0088310C" w:rsidDel="00F640EC">
          <w:rPr>
            <w:lang w:val="en-GB"/>
            <w:rPrChange w:id="3687" w:author="L-B" w:date="2018-10-18T03:40:00Z">
              <w:rPr/>
            </w:rPrChange>
          </w:rPr>
          <w:delText>),</w:delText>
        </w:r>
        <w:bookmarkStart w:id="3688" w:name="_Toc527535711"/>
        <w:bookmarkStart w:id="3689" w:name="_Toc527537113"/>
        <w:bookmarkEnd w:id="3688"/>
        <w:bookmarkEnd w:id="3689"/>
      </w:del>
    </w:p>
    <w:p w14:paraId="1BCAF3A6" w14:textId="6D1DC344" w:rsidR="007A6718" w:rsidRPr="0088310C" w:rsidDel="00F640EC" w:rsidRDefault="0064769A" w:rsidP="0064769A">
      <w:pPr>
        <w:pStyle w:val="Bullet1"/>
        <w:rPr>
          <w:del w:id="3690" w:author="ceres PC" w:date="2018-10-17T10:22:00Z"/>
          <w:lang w:val="en-GB"/>
          <w:rPrChange w:id="3691" w:author="L-B" w:date="2018-10-18T03:40:00Z">
            <w:rPr>
              <w:del w:id="3692" w:author="ceres PC" w:date="2018-10-17T10:22:00Z"/>
            </w:rPr>
          </w:rPrChange>
        </w:rPr>
      </w:pPr>
      <w:del w:id="3693" w:author="ceres PC" w:date="2018-10-17T10:22:00Z">
        <w:r w:rsidRPr="0088310C" w:rsidDel="00F640EC">
          <w:rPr>
            <w:lang w:val="en-GB"/>
            <w:rPrChange w:id="3694" w:author="L-B" w:date="2018-10-18T03:40:00Z">
              <w:rPr/>
            </w:rPrChange>
          </w:rPr>
          <w:delText>the measuring field (reticle) should be illuminated uniformly</w:delText>
        </w:r>
        <w:bookmarkStart w:id="3695" w:name="_Toc527535712"/>
        <w:bookmarkStart w:id="3696" w:name="_Toc527537114"/>
        <w:bookmarkEnd w:id="3695"/>
        <w:bookmarkEnd w:id="3696"/>
      </w:del>
    </w:p>
    <w:p w14:paraId="51613C8E" w14:textId="0CD083BF" w:rsidR="0064769A" w:rsidRPr="0088310C" w:rsidDel="00F640EC" w:rsidRDefault="007A6718" w:rsidP="0064769A">
      <w:pPr>
        <w:pStyle w:val="Bullet1"/>
        <w:rPr>
          <w:del w:id="3697" w:author="ceres PC" w:date="2018-10-17T10:22:00Z"/>
          <w:lang w:val="en-GB"/>
          <w:rPrChange w:id="3698" w:author="L-B" w:date="2018-10-18T03:40:00Z">
            <w:rPr>
              <w:del w:id="3699" w:author="ceres PC" w:date="2018-10-17T10:22:00Z"/>
            </w:rPr>
          </w:rPrChange>
        </w:rPr>
      </w:pPr>
      <w:del w:id="3700" w:author="ceres PC" w:date="2018-10-17T10:22:00Z">
        <w:r w:rsidRPr="0088310C" w:rsidDel="00F640EC">
          <w:rPr>
            <w:lang w:val="en-GB"/>
            <w:rPrChange w:id="3701" w:author="L-B" w:date="2018-10-18T03:40:00Z">
              <w:rPr/>
            </w:rPrChange>
          </w:rPr>
          <w:delText xml:space="preserve">the measurement distance should be near the minimum distance </w:delText>
        </w:r>
        <m:oMath>
          <m:sSub>
            <m:sSubPr>
              <m:ctrlPr>
                <w:rPr>
                  <w:rFonts w:ascii="Cambria Math" w:hAnsi="Cambria Math"/>
                  <w:i/>
                  <w:lang w:val="en-GB"/>
                </w:rPr>
              </m:ctrlPr>
            </m:sSubPr>
            <m:e>
              <m:r>
                <w:rPr>
                  <w:rFonts w:ascii="Cambria Math" w:hAnsi="Cambria Math"/>
                  <w:lang w:val="en-GB"/>
                  <w:rPrChange w:id="3702" w:author="L-B" w:date="2018-10-18T03:40:00Z">
                    <w:rPr>
                      <w:rFonts w:ascii="Cambria Math" w:hAnsi="Cambria Math"/>
                    </w:rPr>
                  </w:rPrChange>
                </w:rPr>
                <m:t>D</m:t>
              </m:r>
            </m:e>
            <m:sub>
              <m:r>
                <w:rPr>
                  <w:rFonts w:ascii="Cambria Math" w:hAnsi="Cambria Math"/>
                  <w:lang w:val="en-GB"/>
                  <w:rPrChange w:id="3703" w:author="L-B" w:date="2018-10-18T03:40:00Z">
                    <w:rPr>
                      <w:rFonts w:ascii="Cambria Math" w:hAnsi="Cambria Math"/>
                    </w:rPr>
                  </w:rPrChange>
                </w:rPr>
                <m:t>min</m:t>
              </m:r>
            </m:sub>
          </m:sSub>
        </m:oMath>
        <w:r w:rsidRPr="0088310C" w:rsidDel="00F640EC">
          <w:rPr>
            <w:lang w:val="en-GB"/>
            <w:rPrChange w:id="3704" w:author="L-B" w:date="2018-10-18T03:40:00Z">
              <w:rPr/>
            </w:rPrChange>
          </w:rPr>
          <w:delText xml:space="preserve"> </w:delText>
        </w:r>
        <w:r w:rsidR="0064769A" w:rsidRPr="0088310C" w:rsidDel="00F640EC">
          <w:rPr>
            <w:lang w:val="en-GB"/>
            <w:rPrChange w:id="3705" w:author="L-B" w:date="2018-10-18T03:40:00Z">
              <w:rPr/>
            </w:rPrChange>
          </w:rPr>
          <w:delText xml:space="preserve">. </w:delText>
        </w:r>
        <w:bookmarkStart w:id="3706" w:name="_Toc527535713"/>
        <w:bookmarkStart w:id="3707" w:name="_Toc527537115"/>
        <w:bookmarkEnd w:id="3706"/>
        <w:bookmarkEnd w:id="3707"/>
      </w:del>
    </w:p>
    <w:p w14:paraId="12B66922" w14:textId="742C1517" w:rsidR="00046BA1" w:rsidRPr="0088310C" w:rsidDel="00F640EC" w:rsidRDefault="00CF1D5B" w:rsidP="00F71623">
      <w:pPr>
        <w:pStyle w:val="Heading2"/>
        <w:rPr>
          <w:del w:id="3708" w:author="ceres PC" w:date="2018-10-17T10:22:00Z"/>
        </w:rPr>
      </w:pPr>
      <w:bookmarkStart w:id="3709" w:name="_Toc527535157"/>
      <w:bookmarkStart w:id="3710" w:name="_Toc527535326"/>
      <w:del w:id="3711" w:author="ceres PC" w:date="2018-10-17T10:22:00Z">
        <w:r w:rsidRPr="0088310C" w:rsidDel="00F640EC">
          <w:rPr>
            <w:b w:val="0"/>
            <w:bCs w:val="0"/>
            <w:caps w:val="0"/>
          </w:rPr>
          <w:delText xml:space="preserve">Maximum </w:delText>
        </w:r>
        <w:r w:rsidR="004E3FB8" w:rsidRPr="0088310C" w:rsidDel="00F640EC">
          <w:rPr>
            <w:b w:val="0"/>
            <w:bCs w:val="0"/>
            <w:caps w:val="0"/>
          </w:rPr>
          <w:delText>il</w:delText>
        </w:r>
        <w:r w:rsidR="00FF1E2E" w:rsidRPr="0088310C" w:rsidDel="00F640EC">
          <w:rPr>
            <w:b w:val="0"/>
            <w:bCs w:val="0"/>
            <w:caps w:val="0"/>
          </w:rPr>
          <w:delText>luminance at the eye of the observer</w:delText>
        </w:r>
        <w:bookmarkStart w:id="3712" w:name="_Toc527535714"/>
        <w:bookmarkStart w:id="3713" w:name="_Toc527537116"/>
        <w:bookmarkEnd w:id="3709"/>
        <w:bookmarkEnd w:id="3710"/>
        <w:bookmarkEnd w:id="3712"/>
        <w:bookmarkEnd w:id="3713"/>
      </w:del>
    </w:p>
    <w:p w14:paraId="7AEBE6C9" w14:textId="27003BA6" w:rsidR="00046BA1" w:rsidRPr="0088310C" w:rsidDel="00F640EC" w:rsidRDefault="00FF1E2E" w:rsidP="00046BA1">
      <w:pPr>
        <w:pStyle w:val="BodyText"/>
        <w:rPr>
          <w:del w:id="3714" w:author="ceres PC" w:date="2018-10-17T10:22:00Z"/>
        </w:rPr>
      </w:pPr>
      <w:del w:id="3715" w:author="ceres PC" w:date="2018-10-17T10:22:00Z">
        <w:r w:rsidRPr="0088310C" w:rsidDel="00F640EC">
          <w:delText>The maximum illuminance</w:delText>
        </w:r>
        <w:r w:rsidR="00C02186" w:rsidRPr="0088310C" w:rsidDel="00F640EC">
          <w:delText xml:space="preserve"> </w:delText>
        </w:r>
        <m:oMath>
          <m:sSub>
            <m:sSubPr>
              <m:ctrlPr>
                <w:rPr>
                  <w:rFonts w:ascii="Cambria Math" w:hAnsi="Cambria Math"/>
                  <w:i/>
                </w:rPr>
              </m:ctrlPr>
            </m:sSubPr>
            <m:e>
              <m:r>
                <w:rPr>
                  <w:rFonts w:ascii="Cambria Math" w:hAnsi="Cambria Math"/>
                  <w:rPrChange w:id="3716" w:author="L-B" w:date="2018-10-18T03:40:00Z">
                    <w:rPr>
                      <w:rFonts w:ascii="Cambria Math" w:hAnsi="Cambria Math"/>
                    </w:rPr>
                  </w:rPrChange>
                </w:rPr>
                <m:t>E</m:t>
              </m:r>
            </m:e>
            <m:sub>
              <m:r>
                <w:rPr>
                  <w:rFonts w:ascii="Cambria Math" w:hAnsi="Cambria Math"/>
                  <w:rPrChange w:id="3717" w:author="L-B" w:date="2018-10-18T03:40:00Z">
                    <w:rPr>
                      <w:rFonts w:ascii="Cambria Math" w:hAnsi="Cambria Math"/>
                    </w:rPr>
                  </w:rPrChange>
                </w:rPr>
                <m:t>max</m:t>
              </m:r>
            </m:sub>
          </m:sSub>
        </m:oMath>
        <w:r w:rsidRPr="0088310C" w:rsidDel="00F640EC">
          <w:delText xml:space="preserve"> is defined in </w:delText>
        </w:r>
        <w:r w:rsidRPr="0088310C" w:rsidDel="00F640EC">
          <w:rPr>
            <w:rPrChange w:id="3718" w:author="L-B" w:date="2018-10-18T03:40:00Z">
              <w:rPr/>
            </w:rPrChange>
          </w:rPr>
          <w:fldChar w:fldCharType="begin"/>
        </w:r>
        <w:r w:rsidRPr="0088310C" w:rsidDel="00F640EC">
          <w:delInstrText xml:space="preserve"> REF _Ref459811801 \h </w:delInstrText>
        </w:r>
        <w:r w:rsidRPr="0088310C" w:rsidDel="00F640EC">
          <w:rPr>
            <w:rPrChange w:id="3719" w:author="L-B" w:date="2018-10-18T03:40:00Z">
              <w:rPr/>
            </w:rPrChange>
          </w:rPr>
        </w:r>
        <w:r w:rsidRPr="0088310C" w:rsidDel="00F640EC">
          <w:rPr>
            <w:rPrChange w:id="3720" w:author="L-B" w:date="2018-10-18T03:40:00Z">
              <w:rPr/>
            </w:rPrChange>
          </w:rPr>
          <w:fldChar w:fldCharType="separate"/>
        </w:r>
        <w:r w:rsidR="000D7C70" w:rsidRPr="0088310C" w:rsidDel="00F640EC">
          <w:delText xml:space="preserve">Table </w:delText>
        </w:r>
        <w:r w:rsidR="000D7C70" w:rsidRPr="0088310C" w:rsidDel="00F640EC">
          <w:rPr>
            <w:noProof/>
          </w:rPr>
          <w:delText>2</w:delText>
        </w:r>
        <w:r w:rsidRPr="0088310C" w:rsidDel="00F640EC">
          <w:rPr>
            <w:rPrChange w:id="3721" w:author="L-B" w:date="2018-10-18T03:40:00Z">
              <w:rPr/>
            </w:rPrChange>
          </w:rPr>
          <w:fldChar w:fldCharType="end"/>
        </w:r>
        <w:r w:rsidR="00C02186" w:rsidRPr="0088310C" w:rsidDel="00F640EC">
          <w:delText xml:space="preserve"> with two values depending on background illumination.</w:delText>
        </w:r>
        <w:bookmarkStart w:id="3722" w:name="_Toc527535715"/>
        <w:bookmarkStart w:id="3723" w:name="_Toc527537117"/>
        <w:bookmarkEnd w:id="3722"/>
        <w:bookmarkEnd w:id="3723"/>
      </w:del>
    </w:p>
    <w:p w14:paraId="1CED5FF5" w14:textId="3E2A1101" w:rsidR="00FF1E2E" w:rsidRPr="0088310C" w:rsidDel="00F640EC" w:rsidRDefault="00FF1E2E" w:rsidP="00FF1E2E">
      <w:pPr>
        <w:pStyle w:val="Caption"/>
        <w:rPr>
          <w:del w:id="3724" w:author="ceres PC" w:date="2018-10-17T10:22:00Z"/>
        </w:rPr>
      </w:pPr>
      <w:bookmarkStart w:id="3725" w:name="_Ref459811801"/>
      <w:del w:id="3726" w:author="ceres PC" w:date="2018-10-17T10:22:00Z">
        <w:r w:rsidRPr="0088310C" w:rsidDel="00F640EC">
          <w:rPr>
            <w:b w:val="0"/>
            <w:bCs w:val="0"/>
            <w:i w:val="0"/>
          </w:rPr>
          <w:delText xml:space="preserve">Table </w:delText>
        </w:r>
        <w:r w:rsidRPr="0088310C" w:rsidDel="00F640EC">
          <w:rPr>
            <w:rPrChange w:id="3727" w:author="L-B" w:date="2018-10-18T03:40:00Z">
              <w:rPr/>
            </w:rPrChange>
          </w:rPr>
          <w:fldChar w:fldCharType="begin"/>
        </w:r>
        <w:r w:rsidRPr="0088310C" w:rsidDel="00F640EC">
          <w:rPr>
            <w:b w:val="0"/>
            <w:bCs w:val="0"/>
            <w:i w:val="0"/>
          </w:rPr>
          <w:delInstrText xml:space="preserve"> SEQ Table \* ARABIC </w:delInstrText>
        </w:r>
        <w:r w:rsidRPr="0088310C" w:rsidDel="00F640EC">
          <w:rPr>
            <w:rPrChange w:id="3728" w:author="L-B" w:date="2018-10-18T03:40:00Z">
              <w:rPr/>
            </w:rPrChange>
          </w:rPr>
          <w:fldChar w:fldCharType="separate"/>
        </w:r>
        <w:r w:rsidR="000D7C70" w:rsidRPr="0088310C" w:rsidDel="00F640EC">
          <w:rPr>
            <w:b w:val="0"/>
            <w:bCs w:val="0"/>
            <w:i w:val="0"/>
            <w:noProof/>
          </w:rPr>
          <w:delText>2</w:delText>
        </w:r>
        <w:r w:rsidRPr="0088310C" w:rsidDel="00F640EC">
          <w:rPr>
            <w:rPrChange w:id="3729" w:author="L-B" w:date="2018-10-18T03:40:00Z">
              <w:rPr/>
            </w:rPrChange>
          </w:rPr>
          <w:fldChar w:fldCharType="end"/>
        </w:r>
        <w:bookmarkEnd w:id="3725"/>
        <w:r w:rsidRPr="0088310C" w:rsidDel="00F640EC">
          <w:rPr>
            <w:b w:val="0"/>
            <w:bCs w:val="0"/>
            <w:i w:val="0"/>
          </w:rPr>
          <w:delText xml:space="preserve"> Maximum illuminance at the eye of </w:delText>
        </w:r>
        <w:r w:rsidR="004E3FB8" w:rsidRPr="0088310C" w:rsidDel="00F640EC">
          <w:rPr>
            <w:b w:val="0"/>
            <w:bCs w:val="0"/>
            <w:i w:val="0"/>
          </w:rPr>
          <w:delText xml:space="preserve">the </w:delText>
        </w:r>
        <w:r w:rsidRPr="0088310C" w:rsidDel="00F640EC">
          <w:rPr>
            <w:b w:val="0"/>
            <w:bCs w:val="0"/>
            <w:i w:val="0"/>
          </w:rPr>
          <w:delText>observer</w:delText>
        </w:r>
        <w:bookmarkStart w:id="3730" w:name="_Toc527535716"/>
        <w:bookmarkStart w:id="3731" w:name="_Toc527537118"/>
        <w:bookmarkEnd w:id="3730"/>
        <w:bookmarkEnd w:id="3731"/>
      </w:del>
    </w:p>
    <w:p w14:paraId="017C877A" w14:textId="6EDB2662" w:rsidR="00FF1E2E" w:rsidRPr="0088310C" w:rsidDel="00F640EC" w:rsidRDefault="00FF1E2E" w:rsidP="00FF1E2E">
      <w:pPr>
        <w:rPr>
          <w:del w:id="3732" w:author="ceres PC" w:date="2018-10-17T10:22:00Z"/>
        </w:rPr>
      </w:pPr>
      <w:bookmarkStart w:id="3733" w:name="_Toc527535717"/>
      <w:bookmarkStart w:id="3734" w:name="_Toc527537119"/>
      <w:bookmarkEnd w:id="3733"/>
      <w:bookmarkEnd w:id="3734"/>
    </w:p>
    <w:tbl>
      <w:tblPr>
        <w:tblStyle w:val="TableGrid"/>
        <w:tblW w:w="4395" w:type="dxa"/>
        <w:tblInd w:w="108" w:type="dxa"/>
        <w:tblLook w:val="04A0" w:firstRow="1" w:lastRow="0" w:firstColumn="1" w:lastColumn="0" w:noHBand="0" w:noVBand="1"/>
      </w:tblPr>
      <w:tblGrid>
        <w:gridCol w:w="2694"/>
        <w:gridCol w:w="1701"/>
      </w:tblGrid>
      <w:tr w:rsidR="00FF1E2E" w:rsidRPr="0088310C" w:rsidDel="00F640EC" w14:paraId="7A884149" w14:textId="05DE1092" w:rsidTr="00C02186">
        <w:trPr>
          <w:del w:id="3735" w:author="ceres PC" w:date="2018-10-17T10:22:00Z"/>
        </w:trPr>
        <w:tc>
          <w:tcPr>
            <w:tcW w:w="2694" w:type="dxa"/>
          </w:tcPr>
          <w:p w14:paraId="198537A6" w14:textId="3B0ECABA" w:rsidR="00FF1E2E" w:rsidRPr="0088310C" w:rsidDel="00F640EC" w:rsidRDefault="00C02186" w:rsidP="00C02186">
            <w:pPr>
              <w:pStyle w:val="BodyText"/>
              <w:rPr>
                <w:del w:id="3736" w:author="ceres PC" w:date="2018-10-17T10:22:00Z"/>
              </w:rPr>
            </w:pPr>
            <w:del w:id="3737" w:author="ceres PC" w:date="2018-10-17T10:22:00Z">
              <w:r w:rsidRPr="0088310C" w:rsidDel="00F640EC">
                <w:delText>background illumination</w:delText>
              </w:r>
              <w:bookmarkStart w:id="3738" w:name="_Toc527535718"/>
              <w:bookmarkStart w:id="3739" w:name="_Toc527537120"/>
              <w:bookmarkEnd w:id="3738"/>
              <w:bookmarkEnd w:id="3739"/>
            </w:del>
          </w:p>
        </w:tc>
        <w:tc>
          <w:tcPr>
            <w:tcW w:w="1701" w:type="dxa"/>
          </w:tcPr>
          <w:p w14:paraId="26B4A0C4" w14:textId="5DF11C78" w:rsidR="00FF1E2E" w:rsidRPr="0088310C" w:rsidDel="00F640EC" w:rsidRDefault="00A64966" w:rsidP="00C02186">
            <w:pPr>
              <w:pStyle w:val="BodyText"/>
              <w:jc w:val="center"/>
              <w:rPr>
                <w:del w:id="3740" w:author="ceres PC" w:date="2018-10-17T10:22:00Z"/>
              </w:rPr>
            </w:pPr>
            <m:oMathPara>
              <m:oMathParaPr>
                <m:jc m:val="center"/>
              </m:oMathParaPr>
              <m:oMath>
                <m:sSub>
                  <m:sSubPr>
                    <m:ctrlPr>
                      <w:del w:id="3741" w:author="ceres PC" w:date="2018-10-17T10:22:00Z">
                        <w:rPr>
                          <w:rFonts w:ascii="Cambria Math" w:hAnsi="Cambria Math"/>
                          <w:i/>
                        </w:rPr>
                      </w:del>
                    </m:ctrlPr>
                  </m:sSubPr>
                  <m:e>
                    <m:r>
                      <w:del w:id="3742" w:author="ceres PC" w:date="2018-10-17T10:22:00Z">
                        <w:rPr>
                          <w:rFonts w:ascii="Cambria Math" w:hAnsi="Cambria Math"/>
                          <w:rPrChange w:id="3743" w:author="L-B" w:date="2018-10-18T03:40:00Z">
                            <w:rPr>
                              <w:rFonts w:ascii="Cambria Math" w:hAnsi="Cambria Math"/>
                            </w:rPr>
                          </w:rPrChange>
                        </w:rPr>
                        <m:t>E</m:t>
                      </w:del>
                    </m:r>
                  </m:e>
                  <m:sub>
                    <m:r>
                      <w:del w:id="3744" w:author="ceres PC" w:date="2018-10-17T10:22:00Z">
                        <w:rPr>
                          <w:rFonts w:ascii="Cambria Math" w:hAnsi="Cambria Math"/>
                          <w:rPrChange w:id="3745" w:author="L-B" w:date="2018-10-18T03:40:00Z">
                            <w:rPr>
                              <w:rFonts w:ascii="Cambria Math" w:hAnsi="Cambria Math"/>
                            </w:rPr>
                          </w:rPrChange>
                        </w:rPr>
                        <m:t>max</m:t>
                      </w:del>
                    </m:r>
                  </m:sub>
                </m:sSub>
                <m:d>
                  <m:dPr>
                    <m:begChr m:val="["/>
                    <m:endChr m:val="]"/>
                    <m:ctrlPr>
                      <w:del w:id="3746" w:author="ceres PC" w:date="2018-10-17T10:22:00Z">
                        <w:rPr>
                          <w:rFonts w:ascii="Cambria Math" w:hAnsi="Cambria Math"/>
                          <w:i/>
                        </w:rPr>
                      </w:del>
                    </m:ctrlPr>
                  </m:dPr>
                  <m:e>
                    <m:r>
                      <w:del w:id="3747" w:author="ceres PC" w:date="2018-10-17T10:22:00Z">
                        <w:rPr>
                          <w:rFonts w:ascii="Cambria Math" w:hAnsi="Cambria Math"/>
                          <w:rPrChange w:id="3748" w:author="L-B" w:date="2018-10-18T03:40:00Z">
                            <w:rPr>
                              <w:rFonts w:ascii="Cambria Math" w:hAnsi="Cambria Math"/>
                            </w:rPr>
                          </w:rPrChange>
                        </w:rPr>
                        <m:t>lx</m:t>
                      </w:del>
                    </m:r>
                  </m:e>
                </m:d>
              </m:oMath>
            </m:oMathPara>
            <w:bookmarkStart w:id="3749" w:name="_Toc527535719"/>
            <w:bookmarkStart w:id="3750" w:name="_Toc527537121"/>
            <w:bookmarkEnd w:id="3749"/>
            <w:bookmarkEnd w:id="3750"/>
          </w:p>
        </w:tc>
        <w:bookmarkStart w:id="3751" w:name="_Toc527535720"/>
        <w:bookmarkStart w:id="3752" w:name="_Toc527537122"/>
        <w:bookmarkEnd w:id="3751"/>
        <w:bookmarkEnd w:id="3752"/>
      </w:tr>
      <w:tr w:rsidR="00FF1E2E" w:rsidRPr="0088310C" w:rsidDel="00F640EC" w14:paraId="12FC2069" w14:textId="1E1397DF" w:rsidTr="00C02186">
        <w:trPr>
          <w:del w:id="3753" w:author="ceres PC" w:date="2018-10-17T10:22:00Z"/>
        </w:trPr>
        <w:tc>
          <w:tcPr>
            <w:tcW w:w="2694" w:type="dxa"/>
          </w:tcPr>
          <w:p w14:paraId="583D95AA" w14:textId="18932DF1" w:rsidR="00FF1E2E" w:rsidRPr="0088310C" w:rsidDel="00F640EC" w:rsidRDefault="00C02186" w:rsidP="00C02186">
            <w:pPr>
              <w:pStyle w:val="BodyText"/>
              <w:numPr>
                <w:ilvl w:val="0"/>
                <w:numId w:val="40"/>
              </w:numPr>
              <w:rPr>
                <w:del w:id="3754" w:author="ceres PC" w:date="2018-10-17T10:22:00Z"/>
              </w:rPr>
            </w:pPr>
            <w:del w:id="3755" w:author="ceres PC" w:date="2018-10-17T10:22:00Z">
              <w:r w:rsidRPr="0088310C" w:rsidDel="00F640EC">
                <w:delText>none</w:delText>
              </w:r>
              <w:bookmarkStart w:id="3756" w:name="_Toc527535721"/>
              <w:bookmarkStart w:id="3757" w:name="_Toc527537123"/>
              <w:bookmarkEnd w:id="3756"/>
              <w:bookmarkEnd w:id="3757"/>
            </w:del>
          </w:p>
        </w:tc>
        <w:tc>
          <w:tcPr>
            <w:tcW w:w="1701" w:type="dxa"/>
          </w:tcPr>
          <w:p w14:paraId="4DA3763F" w14:textId="457113DB" w:rsidR="00FF1E2E" w:rsidRPr="0088310C" w:rsidDel="00F640EC" w:rsidRDefault="00C02186" w:rsidP="00C02186">
            <w:pPr>
              <w:pStyle w:val="BodyText"/>
              <w:jc w:val="center"/>
              <w:rPr>
                <w:del w:id="3758" w:author="ceres PC" w:date="2018-10-17T10:22:00Z"/>
              </w:rPr>
            </w:pPr>
            <w:del w:id="3759" w:author="ceres PC" w:date="2018-10-17T10:22:00Z">
              <w:r w:rsidRPr="0088310C" w:rsidDel="00F640EC">
                <w:delText>0.01</w:delText>
              </w:r>
              <w:bookmarkStart w:id="3760" w:name="_Toc527535722"/>
              <w:bookmarkStart w:id="3761" w:name="_Toc527537124"/>
              <w:bookmarkEnd w:id="3760"/>
              <w:bookmarkEnd w:id="3761"/>
            </w:del>
          </w:p>
        </w:tc>
        <w:bookmarkStart w:id="3762" w:name="_Toc527535723"/>
        <w:bookmarkStart w:id="3763" w:name="_Toc527537125"/>
        <w:bookmarkEnd w:id="3762"/>
        <w:bookmarkEnd w:id="3763"/>
      </w:tr>
      <w:tr w:rsidR="00C02186" w:rsidRPr="0088310C" w:rsidDel="00F640EC" w14:paraId="16F90516" w14:textId="19C3A68C" w:rsidTr="00C02186">
        <w:trPr>
          <w:del w:id="3764" w:author="ceres PC" w:date="2018-10-17T10:22:00Z"/>
        </w:trPr>
        <w:tc>
          <w:tcPr>
            <w:tcW w:w="2694" w:type="dxa"/>
          </w:tcPr>
          <w:p w14:paraId="4E8AEBA4" w14:textId="70B5FB48" w:rsidR="00C02186" w:rsidRPr="0088310C" w:rsidDel="00F640EC" w:rsidRDefault="00C02186" w:rsidP="00C02186">
            <w:pPr>
              <w:pStyle w:val="BodyText"/>
              <w:numPr>
                <w:ilvl w:val="0"/>
                <w:numId w:val="40"/>
              </w:numPr>
              <w:rPr>
                <w:del w:id="3765" w:author="ceres PC" w:date="2018-10-17T10:22:00Z"/>
              </w:rPr>
            </w:pPr>
            <w:del w:id="3766" w:author="ceres PC" w:date="2018-10-17T10:22:00Z">
              <w:r w:rsidRPr="0088310C" w:rsidDel="00F640EC">
                <w:delText>present</w:delText>
              </w:r>
              <w:bookmarkStart w:id="3767" w:name="_Toc527535724"/>
              <w:bookmarkStart w:id="3768" w:name="_Toc527537126"/>
              <w:bookmarkEnd w:id="3767"/>
              <w:bookmarkEnd w:id="3768"/>
            </w:del>
          </w:p>
        </w:tc>
        <w:tc>
          <w:tcPr>
            <w:tcW w:w="1701" w:type="dxa"/>
          </w:tcPr>
          <w:p w14:paraId="427ED688" w14:textId="1075FEFB" w:rsidR="00C02186" w:rsidRPr="0088310C" w:rsidDel="00F640EC" w:rsidRDefault="00C02186" w:rsidP="00C02186">
            <w:pPr>
              <w:pStyle w:val="BodyText"/>
              <w:jc w:val="center"/>
              <w:rPr>
                <w:del w:id="3769" w:author="ceres PC" w:date="2018-10-17T10:22:00Z"/>
              </w:rPr>
            </w:pPr>
            <w:del w:id="3770" w:author="ceres PC" w:date="2018-10-17T10:22:00Z">
              <w:r w:rsidRPr="0088310C" w:rsidDel="00F640EC">
                <w:delText>0.1</w:delText>
              </w:r>
              <w:bookmarkStart w:id="3771" w:name="_Toc527535725"/>
              <w:bookmarkStart w:id="3772" w:name="_Toc527537127"/>
              <w:bookmarkEnd w:id="3771"/>
              <w:bookmarkEnd w:id="3772"/>
            </w:del>
          </w:p>
        </w:tc>
        <w:bookmarkStart w:id="3773" w:name="_Toc527535726"/>
        <w:bookmarkStart w:id="3774" w:name="_Toc527537128"/>
        <w:bookmarkEnd w:id="3773"/>
        <w:bookmarkEnd w:id="3774"/>
      </w:tr>
    </w:tbl>
    <w:p w14:paraId="09490EC0" w14:textId="01D907A7" w:rsidR="009341AC" w:rsidRPr="0088310C" w:rsidDel="00F640EC" w:rsidRDefault="009341AC" w:rsidP="00926275">
      <w:pPr>
        <w:pStyle w:val="BodyText"/>
        <w:rPr>
          <w:del w:id="3775" w:author="ceres PC" w:date="2018-10-17T10:22:00Z"/>
        </w:rPr>
      </w:pPr>
      <w:bookmarkStart w:id="3776" w:name="_Toc527535727"/>
      <w:bookmarkStart w:id="3777" w:name="_Toc527537129"/>
      <w:bookmarkEnd w:id="3776"/>
      <w:bookmarkEnd w:id="3777"/>
    </w:p>
    <w:p w14:paraId="3380729B" w14:textId="50C4E889" w:rsidR="00046BA1" w:rsidRPr="0088310C" w:rsidDel="00F640EC" w:rsidRDefault="000B4594" w:rsidP="00F71623">
      <w:pPr>
        <w:pStyle w:val="Heading2"/>
        <w:rPr>
          <w:del w:id="3778" w:author="ceres PC" w:date="2018-10-17T10:22:00Z"/>
        </w:rPr>
      </w:pPr>
      <w:bookmarkStart w:id="3779" w:name="_Ref460236095"/>
      <w:bookmarkStart w:id="3780" w:name="_Toc527535158"/>
      <w:bookmarkStart w:id="3781" w:name="_Toc527535327"/>
      <w:del w:id="3782" w:author="ceres PC" w:date="2018-10-17T10:22:00Z">
        <w:r w:rsidRPr="0088310C" w:rsidDel="00F640EC">
          <w:rPr>
            <w:b w:val="0"/>
            <w:bCs w:val="0"/>
            <w:caps w:val="0"/>
          </w:rPr>
          <w:delText>Minimum meteorological visibility</w:delText>
        </w:r>
        <w:bookmarkStart w:id="3783" w:name="_Toc527535728"/>
        <w:bookmarkStart w:id="3784" w:name="_Toc527537130"/>
        <w:bookmarkEnd w:id="3779"/>
        <w:bookmarkEnd w:id="3780"/>
        <w:bookmarkEnd w:id="3781"/>
        <w:bookmarkEnd w:id="3783"/>
        <w:bookmarkEnd w:id="3784"/>
      </w:del>
    </w:p>
    <w:p w14:paraId="2AFE4D9B" w14:textId="2D19A8F0" w:rsidR="000B4594" w:rsidRPr="0088310C" w:rsidDel="00F640EC" w:rsidRDefault="000B4594" w:rsidP="000B4594">
      <w:pPr>
        <w:pStyle w:val="Heading2separationline"/>
        <w:rPr>
          <w:del w:id="3785" w:author="ceres PC" w:date="2018-10-17T10:22:00Z"/>
        </w:rPr>
      </w:pPr>
      <w:bookmarkStart w:id="3786" w:name="_Toc527535729"/>
      <w:bookmarkStart w:id="3787" w:name="_Toc527537131"/>
      <w:bookmarkEnd w:id="3786"/>
      <w:bookmarkEnd w:id="3787"/>
    </w:p>
    <w:p w14:paraId="6E94360F" w14:textId="1ED526E6" w:rsidR="005757E6" w:rsidRPr="0088310C" w:rsidDel="00F640EC" w:rsidRDefault="00FA482A" w:rsidP="005757E6">
      <w:pPr>
        <w:pStyle w:val="BodyText"/>
        <w:rPr>
          <w:del w:id="3788" w:author="ceres PC" w:date="2018-10-17T10:22:00Z"/>
        </w:rPr>
      </w:pPr>
      <w:del w:id="3789" w:author="ceres PC" w:date="2018-10-17T10:22:00Z">
        <w:r w:rsidRPr="0088310C" w:rsidDel="00F640EC">
          <w:delText>The nominal range of a light is defined for a meteorological visibility of 10 nautical miles (18 520 m). However</w:delText>
        </w:r>
        <w:r w:rsidR="00491137" w:rsidRPr="0088310C" w:rsidDel="00F640EC">
          <w:delText>,</w:delText>
        </w:r>
        <w:r w:rsidRPr="0088310C" w:rsidDel="00F640EC">
          <w:delText xml:space="preserve"> in many regions this visibility does not occur </w:delText>
        </w:r>
        <w:r w:rsidR="00EA026B" w:rsidRPr="0088310C" w:rsidDel="00F640EC">
          <w:delText xml:space="preserve">for a long period, so the light may be not visible </w:delText>
        </w:r>
        <w:r w:rsidR="00491137" w:rsidRPr="0088310C" w:rsidDel="00F640EC">
          <w:delText>at maximum distance.</w:delText>
        </w:r>
        <w:bookmarkStart w:id="3790" w:name="_Toc527535730"/>
        <w:bookmarkStart w:id="3791" w:name="_Toc527537132"/>
        <w:bookmarkEnd w:id="3790"/>
        <w:bookmarkEnd w:id="3791"/>
      </w:del>
    </w:p>
    <w:p w14:paraId="60973AD7" w14:textId="29C16C36" w:rsidR="00491137" w:rsidRPr="0088310C" w:rsidDel="00F640EC" w:rsidRDefault="00491137" w:rsidP="005757E6">
      <w:pPr>
        <w:pStyle w:val="BodyText"/>
        <w:rPr>
          <w:del w:id="3792" w:author="ceres PC" w:date="2018-10-17T10:22:00Z"/>
        </w:rPr>
      </w:pPr>
      <w:del w:id="3793" w:author="ceres PC" w:date="2018-10-17T10:22:00Z">
        <w:r w:rsidRPr="0088310C" w:rsidDel="00F640EC">
          <w:delText xml:space="preserve">To improve the visual performance </w:delText>
        </w:r>
        <w:r w:rsidR="00F35C8B" w:rsidRPr="0088310C" w:rsidDel="00F640EC">
          <w:delText>of a light, it is recommended</w:delText>
        </w:r>
        <w:r w:rsidRPr="0088310C" w:rsidDel="00F640EC">
          <w:delText xml:space="preserve"> to </w:delText>
        </w:r>
        <w:r w:rsidR="00781AFC" w:rsidRPr="0088310C" w:rsidDel="00F640EC">
          <w:delText>use</w:delText>
        </w:r>
        <w:r w:rsidR="00F35C8B" w:rsidRPr="0088310C" w:rsidDel="00F640EC">
          <w:delText xml:space="preserve"> a </w:delText>
        </w:r>
        <w:r w:rsidR="00C36345" w:rsidRPr="0088310C" w:rsidDel="00F640EC">
          <w:delText>local conditions</w:delText>
        </w:r>
        <w:r w:rsidR="00F35C8B" w:rsidRPr="0088310C" w:rsidDel="00F640EC">
          <w:delText xml:space="preserve"> visibility</w:delText>
        </w:r>
        <w:r w:rsidR="00C36345" w:rsidRPr="0088310C" w:rsidDel="00F640EC">
          <w:delText xml:space="preserve"> </w:delText>
        </w:r>
        <m:oMath>
          <m:sSub>
            <m:sSubPr>
              <m:ctrlPr>
                <w:rPr>
                  <w:rFonts w:ascii="Cambria Math" w:hAnsi="Cambria Math"/>
                  <w:i/>
                </w:rPr>
              </m:ctrlPr>
            </m:sSubPr>
            <m:e>
              <m:r>
                <w:rPr>
                  <w:rFonts w:ascii="Cambria Math" w:hAnsi="Cambria Math"/>
                  <w:rPrChange w:id="3794" w:author="L-B" w:date="2018-10-18T03:40:00Z">
                    <w:rPr>
                      <w:rFonts w:ascii="Cambria Math" w:hAnsi="Cambria Math"/>
                    </w:rPr>
                  </w:rPrChange>
                </w:rPr>
                <m:t>V</m:t>
              </m:r>
            </m:e>
            <m:sub>
              <m:r>
                <w:rPr>
                  <w:rFonts w:ascii="Cambria Math" w:hAnsi="Cambria Math"/>
                  <w:rPrChange w:id="3795" w:author="L-B" w:date="2018-10-18T03:40:00Z">
                    <w:rPr>
                      <w:rFonts w:ascii="Cambria Math" w:hAnsi="Cambria Math"/>
                    </w:rPr>
                  </w:rPrChange>
                </w:rPr>
                <m:t>loc</m:t>
              </m:r>
            </m:sub>
          </m:sSub>
        </m:oMath>
        <w:r w:rsidR="00F35C8B" w:rsidRPr="0088310C" w:rsidDel="00F640EC">
          <w:delText xml:space="preserve"> for the intensity calculations, which </w:delText>
        </w:r>
        <w:r w:rsidR="00C36345" w:rsidRPr="0088310C" w:rsidDel="00F640EC">
          <w:delText xml:space="preserve">may be </w:delText>
        </w:r>
        <w:r w:rsidR="00F35C8B" w:rsidRPr="0088310C" w:rsidDel="00F640EC">
          <w:delText>lower than 10 M.</w:delText>
        </w:r>
        <w:bookmarkStart w:id="3796" w:name="_Toc527535731"/>
        <w:bookmarkStart w:id="3797" w:name="_Toc527537133"/>
        <w:bookmarkEnd w:id="3796"/>
        <w:bookmarkEnd w:id="3797"/>
      </w:del>
    </w:p>
    <w:p w14:paraId="730A9CC5" w14:textId="3508CAF9" w:rsidR="005558BC" w:rsidRPr="0088310C" w:rsidDel="00F640EC" w:rsidRDefault="005558BC" w:rsidP="005757E6">
      <w:pPr>
        <w:pStyle w:val="BodyText"/>
        <w:rPr>
          <w:del w:id="3798" w:author="ceres PC" w:date="2018-10-17T10:22:00Z"/>
        </w:rPr>
      </w:pPr>
      <w:del w:id="3799" w:author="ceres PC" w:date="2018-10-17T10:22:00Z">
        <w:r w:rsidRPr="0088310C" w:rsidDel="00F640EC">
          <w:delText>The competent authority should choose a percentile value from the historical meteorological data depending on the degree of risk associated with the light. For example, a meteorological visibility of 18 M or greater for 90% of the time may be appropriate for a particular location. This may result in a light with a published nominal range of 19 M.</w:delText>
        </w:r>
        <w:bookmarkStart w:id="3800" w:name="_Toc527535732"/>
        <w:bookmarkStart w:id="3801" w:name="_Toc527537134"/>
        <w:bookmarkEnd w:id="3800"/>
        <w:bookmarkEnd w:id="3801"/>
      </w:del>
    </w:p>
    <w:p w14:paraId="6CAD0584" w14:textId="78537FF0" w:rsidR="005558BC" w:rsidRPr="0088310C" w:rsidDel="00F640EC" w:rsidRDefault="005558BC" w:rsidP="005757E6">
      <w:pPr>
        <w:pStyle w:val="BodyText"/>
        <w:rPr>
          <w:del w:id="3802" w:author="ceres PC" w:date="2018-10-17T10:22:00Z"/>
        </w:rPr>
      </w:pPr>
      <w:del w:id="3803" w:author="ceres PC" w:date="2018-10-17T10:22:00Z">
        <w:r w:rsidRPr="0088310C" w:rsidDel="00F640EC">
          <w:delText xml:space="preserve">At another location where navigation is more difficult (degree of risk is higher) a meteorological visibility of 18 M or greater for 50% of the time might be more appropriate. This may result in a light with </w:delText>
        </w:r>
        <w:r w:rsidR="00335638" w:rsidRPr="0088310C" w:rsidDel="00F640EC">
          <w:delText xml:space="preserve">a published nominal range of 20 </w:delText>
        </w:r>
        <w:r w:rsidRPr="0088310C" w:rsidDel="00F640EC">
          <w:delText>M.</w:delText>
        </w:r>
        <w:bookmarkStart w:id="3804" w:name="_Toc527535733"/>
        <w:bookmarkStart w:id="3805" w:name="_Toc527537135"/>
        <w:bookmarkEnd w:id="3804"/>
        <w:bookmarkEnd w:id="3805"/>
      </w:del>
    </w:p>
    <w:p w14:paraId="30DEF91D" w14:textId="3054EE16" w:rsidR="00335638" w:rsidRPr="0088310C" w:rsidDel="00F640EC" w:rsidRDefault="00335638" w:rsidP="005757E6">
      <w:pPr>
        <w:pStyle w:val="BodyText"/>
        <w:rPr>
          <w:del w:id="3806" w:author="ceres PC" w:date="2018-10-17T10:22:00Z"/>
        </w:rPr>
      </w:pPr>
      <w:del w:id="3807" w:author="ceres PC" w:date="2018-10-17T10:22:00Z">
        <w:r w:rsidRPr="0088310C" w:rsidDel="00F640EC">
          <w:delText>An example for the relative frequency of the meteorological visibility is sho</w:delText>
        </w:r>
        <w:r w:rsidR="009341AC" w:rsidRPr="0088310C" w:rsidDel="00F640EC">
          <w:delText>w</w:delText>
        </w:r>
        <w:r w:rsidRPr="0088310C" w:rsidDel="00F640EC">
          <w:delText xml:space="preserve">n in </w:delText>
        </w:r>
        <w:r w:rsidR="009341AC" w:rsidRPr="0088310C" w:rsidDel="00F640EC">
          <w:rPr>
            <w:rPrChange w:id="3808" w:author="L-B" w:date="2018-10-18T03:40:00Z">
              <w:rPr/>
            </w:rPrChange>
          </w:rPr>
          <w:fldChar w:fldCharType="begin"/>
        </w:r>
        <w:r w:rsidR="009341AC" w:rsidRPr="0088310C" w:rsidDel="00F640EC">
          <w:delInstrText xml:space="preserve"> REF _Ref491856729 \h </w:delInstrText>
        </w:r>
        <w:r w:rsidR="002A268A" w:rsidRPr="0088310C" w:rsidDel="00F640EC">
          <w:delInstrText xml:space="preserve"> \* MERGEFORMAT </w:delInstrText>
        </w:r>
        <w:r w:rsidR="009341AC" w:rsidRPr="0088310C" w:rsidDel="00F640EC">
          <w:rPr>
            <w:rPrChange w:id="3809" w:author="L-B" w:date="2018-10-18T03:40:00Z">
              <w:rPr/>
            </w:rPrChange>
          </w:rPr>
        </w:r>
        <w:r w:rsidR="009341AC" w:rsidRPr="0088310C" w:rsidDel="00F640EC">
          <w:rPr>
            <w:rPrChange w:id="3810" w:author="L-B" w:date="2018-10-18T03:40:00Z">
              <w:rPr/>
            </w:rPrChange>
          </w:rPr>
          <w:fldChar w:fldCharType="separate"/>
        </w:r>
        <w:r w:rsidR="000D7C70" w:rsidRPr="0088310C" w:rsidDel="00F640EC">
          <w:delText xml:space="preserve">Figure </w:delText>
        </w:r>
        <w:r w:rsidR="000D7C70" w:rsidRPr="0088310C" w:rsidDel="00F640EC">
          <w:rPr>
            <w:noProof/>
          </w:rPr>
          <w:delText>5</w:delText>
        </w:r>
        <w:r w:rsidR="009341AC" w:rsidRPr="0088310C" w:rsidDel="00F640EC">
          <w:rPr>
            <w:rPrChange w:id="3811" w:author="L-B" w:date="2018-10-18T03:40:00Z">
              <w:rPr/>
            </w:rPrChange>
          </w:rPr>
          <w:fldChar w:fldCharType="end"/>
        </w:r>
        <w:r w:rsidR="009341AC" w:rsidRPr="0088310C" w:rsidDel="00F640EC">
          <w:delText xml:space="preserve">. </w:delText>
        </w:r>
        <w:r w:rsidR="00DC2C87" w:rsidRPr="0088310C" w:rsidDel="00F640EC">
          <w:delText xml:space="preserve">It is based on meteorological historical data </w:delText>
        </w:r>
        <w:r w:rsidR="00DC2C87" w:rsidRPr="0088310C" w:rsidDel="00F640EC">
          <w:rPr>
            <w:rPrChange w:id="3812" w:author="L-B" w:date="2018-10-18T03:40:00Z">
              <w:rPr/>
            </w:rPrChange>
          </w:rPr>
          <w:fldChar w:fldCharType="begin"/>
        </w:r>
        <w:r w:rsidR="00DC2C87" w:rsidRPr="0088310C" w:rsidDel="00F640EC">
          <w:delInstrText xml:space="preserve"> REF _Ref491860668 \r \h </w:delInstrText>
        </w:r>
        <w:r w:rsidR="002A268A" w:rsidRPr="0088310C" w:rsidDel="00F640EC">
          <w:delInstrText xml:space="preserve"> \* MERGEFORMAT </w:delInstrText>
        </w:r>
        <w:r w:rsidR="00DC2C87" w:rsidRPr="0088310C" w:rsidDel="00F640EC">
          <w:rPr>
            <w:rPrChange w:id="3813" w:author="L-B" w:date="2018-10-18T03:40:00Z">
              <w:rPr/>
            </w:rPrChange>
          </w:rPr>
        </w:r>
        <w:r w:rsidR="00DC2C87" w:rsidRPr="0088310C" w:rsidDel="00F640EC">
          <w:rPr>
            <w:rPrChange w:id="3814" w:author="L-B" w:date="2018-10-18T03:40:00Z">
              <w:rPr/>
            </w:rPrChange>
          </w:rPr>
          <w:fldChar w:fldCharType="separate"/>
        </w:r>
      </w:del>
      <w:del w:id="3815" w:author="ceres PC" w:date="2018-10-17T09:35:00Z">
        <w:r w:rsidR="00AF0B35" w:rsidRPr="0088310C" w:rsidDel="000D7C70">
          <w:delText>[4]</w:delText>
        </w:r>
      </w:del>
      <w:del w:id="3816" w:author="ceres PC" w:date="2018-10-17T10:22:00Z">
        <w:r w:rsidR="00DC2C87" w:rsidRPr="0088310C" w:rsidDel="00F640EC">
          <w:rPr>
            <w:rPrChange w:id="3817" w:author="L-B" w:date="2018-10-18T03:40:00Z">
              <w:rPr/>
            </w:rPrChange>
          </w:rPr>
          <w:fldChar w:fldCharType="end"/>
        </w:r>
        <w:r w:rsidR="00DC2C87" w:rsidRPr="0088310C" w:rsidDel="00F640EC">
          <w:delText xml:space="preserve">. </w:delText>
        </w:r>
        <w:r w:rsidR="009341AC" w:rsidRPr="0088310C" w:rsidDel="00F640EC">
          <w:delText xml:space="preserve">The meteorological visibility of 10 M or higher occurs approx. 50% of the time (Position 1 in the figure). </w:delText>
        </w:r>
        <w:r w:rsidR="00DC2C87" w:rsidRPr="0088310C" w:rsidDel="00F640EC">
          <w:delText xml:space="preserve">Therefore a light, which is calculated with a </w:delText>
        </w:r>
        <w:r w:rsidR="0066156A" w:rsidRPr="0088310C" w:rsidDel="00F640EC">
          <w:delText>minimum</w:delText>
        </w:r>
        <w:r w:rsidR="00DC2C87" w:rsidRPr="0088310C" w:rsidDel="00F640EC">
          <w:delText xml:space="preserve"> visibility of 10 M, is visible at maximum distance </w:delText>
        </w:r>
        <m:oMath>
          <m:sSub>
            <m:sSubPr>
              <m:ctrlPr>
                <w:rPr>
                  <w:rFonts w:ascii="Cambria Math" w:hAnsi="Cambria Math"/>
                  <w:i/>
                </w:rPr>
              </m:ctrlPr>
            </m:sSubPr>
            <m:e>
              <m:r>
                <w:rPr>
                  <w:rFonts w:ascii="Cambria Math" w:hAnsi="Cambria Math"/>
                  <w:rPrChange w:id="3818" w:author="L-B" w:date="2018-10-18T03:40:00Z">
                    <w:rPr>
                      <w:rFonts w:ascii="Cambria Math" w:hAnsi="Cambria Math"/>
                    </w:rPr>
                  </w:rPrChange>
                </w:rPr>
                <m:t>D</m:t>
              </m:r>
            </m:e>
            <m:sub>
              <m:r>
                <w:rPr>
                  <w:rFonts w:ascii="Cambria Math" w:hAnsi="Cambria Math"/>
                  <w:rPrChange w:id="3819" w:author="L-B" w:date="2018-10-18T03:40:00Z">
                    <w:rPr>
                      <w:rFonts w:ascii="Cambria Math" w:hAnsi="Cambria Math"/>
                    </w:rPr>
                  </w:rPrChange>
                </w:rPr>
                <m:t>max</m:t>
              </m:r>
            </m:sub>
          </m:sSub>
        </m:oMath>
        <w:r w:rsidR="009341AC" w:rsidRPr="0088310C" w:rsidDel="00F640EC">
          <w:delText xml:space="preserve"> </w:delText>
        </w:r>
        <w:r w:rsidR="00DC2C87" w:rsidRPr="0088310C" w:rsidDel="00F640EC">
          <w:delText>for</w:delText>
        </w:r>
        <w:r w:rsidR="0066156A" w:rsidRPr="0088310C" w:rsidDel="00F640EC">
          <w:delText xml:space="preserve"> only</w:delText>
        </w:r>
        <w:r w:rsidR="00DC2C87" w:rsidRPr="0088310C" w:rsidDel="00F640EC">
          <w:delText xml:space="preserve"> 50% of the time as well.</w:delText>
        </w:r>
        <w:bookmarkStart w:id="3820" w:name="_Toc527535734"/>
        <w:bookmarkStart w:id="3821" w:name="_Toc527537136"/>
        <w:bookmarkEnd w:id="3820"/>
        <w:bookmarkEnd w:id="3821"/>
      </w:del>
    </w:p>
    <w:p w14:paraId="44B98932" w14:textId="3BDD6ACB" w:rsidR="005558BC" w:rsidRPr="0088310C" w:rsidDel="00F640EC" w:rsidRDefault="0066156A" w:rsidP="00335638">
      <w:pPr>
        <w:pStyle w:val="BodyText"/>
        <w:jc w:val="center"/>
        <w:rPr>
          <w:del w:id="3822" w:author="ceres PC" w:date="2018-10-17T10:22:00Z"/>
        </w:rPr>
      </w:pPr>
      <w:del w:id="3823" w:author="ceres PC" w:date="2018-10-17T10:22:00Z">
        <w:r w:rsidRPr="0088310C" w:rsidDel="00F640EC">
          <w:rPr>
            <w:noProof/>
            <w:lang w:eastAsia="en-IE"/>
            <w:rPrChange w:id="3824" w:author="L-B" w:date="2018-10-18T03:40:00Z">
              <w:rPr>
                <w:noProof/>
                <w:lang w:val="en-IE" w:eastAsia="en-IE"/>
              </w:rPr>
            </w:rPrChange>
          </w:rPr>
          <w:drawing>
            <wp:inline distT="0" distB="0" distL="0" distR="0" wp14:anchorId="0221002D" wp14:editId="4910AEE1">
              <wp:extent cx="3600000" cy="4582800"/>
              <wp:effectExtent l="0" t="0" r="635" b="825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00000" cy="4582800"/>
                      </a:xfrm>
                      <a:prstGeom prst="rect">
                        <a:avLst/>
                      </a:prstGeom>
                      <a:noFill/>
                      <a:ln>
                        <a:noFill/>
                      </a:ln>
                    </pic:spPr>
                  </pic:pic>
                </a:graphicData>
              </a:graphic>
            </wp:inline>
          </w:drawing>
        </w:r>
        <w:bookmarkStart w:id="3825" w:name="_Toc527535735"/>
        <w:bookmarkStart w:id="3826" w:name="_Toc527537137"/>
        <w:bookmarkEnd w:id="3825"/>
        <w:bookmarkEnd w:id="3826"/>
      </w:del>
    </w:p>
    <w:p w14:paraId="1B50461F" w14:textId="0EC8A836" w:rsidR="00335638" w:rsidRPr="0088310C" w:rsidDel="00F640EC" w:rsidRDefault="00335638" w:rsidP="00335638">
      <w:pPr>
        <w:pStyle w:val="Caption"/>
        <w:rPr>
          <w:del w:id="3827" w:author="ceres PC" w:date="2018-10-17T10:22:00Z"/>
        </w:rPr>
      </w:pPr>
      <w:bookmarkStart w:id="3828" w:name="_Ref491856729"/>
      <w:del w:id="3829" w:author="ceres PC" w:date="2018-10-17T10:22:00Z">
        <w:r w:rsidRPr="0088310C" w:rsidDel="00F640EC">
          <w:rPr>
            <w:b w:val="0"/>
            <w:bCs w:val="0"/>
            <w:i w:val="0"/>
          </w:rPr>
          <w:delText xml:space="preserve">Figure </w:delText>
        </w:r>
        <w:r w:rsidRPr="0088310C" w:rsidDel="00F640EC">
          <w:rPr>
            <w:rPrChange w:id="3830" w:author="L-B" w:date="2018-10-18T03:40:00Z">
              <w:rPr/>
            </w:rPrChange>
          </w:rPr>
          <w:fldChar w:fldCharType="begin"/>
        </w:r>
        <w:r w:rsidRPr="0088310C" w:rsidDel="00F640EC">
          <w:rPr>
            <w:b w:val="0"/>
            <w:bCs w:val="0"/>
            <w:i w:val="0"/>
          </w:rPr>
          <w:delInstrText xml:space="preserve"> SEQ Figure \* ARABIC </w:delInstrText>
        </w:r>
        <w:r w:rsidRPr="0088310C" w:rsidDel="00F640EC">
          <w:rPr>
            <w:rPrChange w:id="3831" w:author="L-B" w:date="2018-10-18T03:40:00Z">
              <w:rPr/>
            </w:rPrChange>
          </w:rPr>
          <w:fldChar w:fldCharType="separate"/>
        </w:r>
        <w:r w:rsidR="000D7C70" w:rsidRPr="0088310C" w:rsidDel="00F640EC">
          <w:rPr>
            <w:b w:val="0"/>
            <w:bCs w:val="0"/>
            <w:i w:val="0"/>
            <w:noProof/>
          </w:rPr>
          <w:delText>5</w:delText>
        </w:r>
        <w:r w:rsidRPr="0088310C" w:rsidDel="00F640EC">
          <w:rPr>
            <w:rPrChange w:id="3832" w:author="L-B" w:date="2018-10-18T03:40:00Z">
              <w:rPr/>
            </w:rPrChange>
          </w:rPr>
          <w:fldChar w:fldCharType="end"/>
        </w:r>
        <w:bookmarkEnd w:id="3828"/>
        <w:r w:rsidRPr="0088310C" w:rsidDel="00F640EC">
          <w:rPr>
            <w:b w:val="0"/>
            <w:bCs w:val="0"/>
            <w:i w:val="0"/>
          </w:rPr>
          <w:delText xml:space="preserve"> </w:delText>
        </w:r>
        <w:r w:rsidR="009341AC" w:rsidRPr="0088310C" w:rsidDel="00F640EC">
          <w:rPr>
            <w:b w:val="0"/>
            <w:bCs w:val="0"/>
            <w:i w:val="0"/>
          </w:rPr>
          <w:delText>Relative frequency of meteorological visibility (Example</w:delText>
        </w:r>
        <w:r w:rsidR="00A51A98" w:rsidRPr="0088310C" w:rsidDel="00F640EC">
          <w:rPr>
            <w:b w:val="0"/>
            <w:bCs w:val="0"/>
            <w:i w:val="0"/>
          </w:rPr>
          <w:delText xml:space="preserve">1 </w:delText>
        </w:r>
        <w:r w:rsidR="009341AC" w:rsidRPr="0088310C" w:rsidDel="00F640EC">
          <w:rPr>
            <w:b w:val="0"/>
            <w:bCs w:val="0"/>
            <w:i w:val="0"/>
          </w:rPr>
          <w:delText>)</w:delText>
        </w:r>
        <w:bookmarkStart w:id="3833" w:name="_Toc527535736"/>
        <w:bookmarkStart w:id="3834" w:name="_Toc527537138"/>
        <w:bookmarkEnd w:id="3833"/>
        <w:bookmarkEnd w:id="3834"/>
      </w:del>
    </w:p>
    <w:p w14:paraId="68B6DC22" w14:textId="42E9D74A" w:rsidR="009341AC" w:rsidRPr="0088310C" w:rsidDel="00F640EC" w:rsidRDefault="009341AC" w:rsidP="009341AC">
      <w:pPr>
        <w:rPr>
          <w:del w:id="3835" w:author="ceres PC" w:date="2018-10-17T10:22:00Z"/>
        </w:rPr>
      </w:pPr>
      <w:bookmarkStart w:id="3836" w:name="_Toc527535737"/>
      <w:bookmarkStart w:id="3837" w:name="_Toc527537139"/>
      <w:bookmarkEnd w:id="3836"/>
      <w:bookmarkEnd w:id="3837"/>
    </w:p>
    <w:p w14:paraId="51187D62" w14:textId="02EC9295" w:rsidR="00DC2C87" w:rsidRPr="0088310C" w:rsidDel="00F640EC" w:rsidRDefault="00DC2C87" w:rsidP="005757E6">
      <w:pPr>
        <w:pStyle w:val="BodyText"/>
        <w:rPr>
          <w:del w:id="3838" w:author="ceres PC" w:date="2018-10-17T10:22:00Z"/>
          <w:rFonts w:eastAsiaTheme="minorEastAsia"/>
        </w:rPr>
      </w:pPr>
      <w:del w:id="3839" w:author="ceres PC" w:date="2018-10-17T10:22:00Z">
        <w:r w:rsidRPr="0088310C" w:rsidDel="00F640EC">
          <w:delText xml:space="preserve">To improve this the </w:delText>
        </w:r>
        <w:r w:rsidR="0066156A" w:rsidRPr="0088310C" w:rsidDel="00F640EC">
          <w:delText>minimum</w:delText>
        </w:r>
        <w:r w:rsidRPr="0088310C" w:rsidDel="00F640EC">
          <w:delText xml:space="preserve"> visibility </w:delText>
        </w:r>
        <m:oMath>
          <m:sSub>
            <m:sSubPr>
              <m:ctrlPr>
                <w:rPr>
                  <w:rFonts w:ascii="Cambria Math" w:hAnsi="Cambria Math"/>
                  <w:i/>
                </w:rPr>
              </m:ctrlPr>
            </m:sSubPr>
            <m:e>
              <m:r>
                <w:rPr>
                  <w:rFonts w:ascii="Cambria Math" w:hAnsi="Cambria Math"/>
                  <w:rPrChange w:id="3840" w:author="L-B" w:date="2018-10-18T03:40:00Z">
                    <w:rPr>
                      <w:rFonts w:ascii="Cambria Math" w:hAnsi="Cambria Math"/>
                    </w:rPr>
                  </w:rPrChange>
                </w:rPr>
                <m:t>V</m:t>
              </m:r>
            </m:e>
            <m:sub>
              <m:r>
                <w:rPr>
                  <w:rFonts w:ascii="Cambria Math" w:hAnsi="Cambria Math"/>
                  <w:rPrChange w:id="3841" w:author="L-B" w:date="2018-10-18T03:40:00Z">
                    <w:rPr>
                      <w:rFonts w:ascii="Cambria Math" w:hAnsi="Cambria Math"/>
                    </w:rPr>
                  </w:rPrChange>
                </w:rPr>
                <m:t>min</m:t>
              </m:r>
            </m:sub>
          </m:sSub>
        </m:oMath>
        <w:r w:rsidR="0066156A" w:rsidRPr="0088310C" w:rsidDel="00F640EC">
          <w:delText xml:space="preserve"> </w:delText>
        </w:r>
        <w:r w:rsidRPr="0088310C" w:rsidDel="00F640EC">
          <w:delText xml:space="preserve">for intensity calculation is lowered. If the light should be visible for 75% of the time  </w:delText>
        </w:r>
        <m:oMath>
          <m:sSub>
            <m:sSubPr>
              <m:ctrlPr>
                <w:rPr>
                  <w:rFonts w:ascii="Cambria Math" w:hAnsi="Cambria Math"/>
                  <w:i/>
                </w:rPr>
              </m:ctrlPr>
            </m:sSubPr>
            <m:e>
              <m:r>
                <w:rPr>
                  <w:rFonts w:ascii="Cambria Math" w:hAnsi="Cambria Math"/>
                  <w:rPrChange w:id="3842" w:author="L-B" w:date="2018-10-18T03:40:00Z">
                    <w:rPr>
                      <w:rFonts w:ascii="Cambria Math" w:hAnsi="Cambria Math"/>
                    </w:rPr>
                  </w:rPrChange>
                </w:rPr>
                <m:t>V</m:t>
              </m:r>
            </m:e>
            <m:sub>
              <m:r>
                <w:rPr>
                  <w:rFonts w:ascii="Cambria Math" w:hAnsi="Cambria Math"/>
                  <w:rPrChange w:id="3843" w:author="L-B" w:date="2018-10-18T03:40:00Z">
                    <w:rPr>
                      <w:rFonts w:ascii="Cambria Math" w:hAnsi="Cambria Math"/>
                    </w:rPr>
                  </w:rPrChange>
                </w:rPr>
                <m:t>min</m:t>
              </m:r>
            </m:sub>
          </m:sSub>
        </m:oMath>
        <w:r w:rsidR="0066156A" w:rsidRPr="0088310C" w:rsidDel="00F640EC">
          <w:delText xml:space="preserve"> should be approx. </w:delText>
        </w:r>
      </w:del>
      <w:del w:id="3844" w:author="ceres PC" w:date="2018-10-15T12:09:00Z">
        <w:r w:rsidR="0066156A" w:rsidRPr="0088310C" w:rsidDel="00BB7ED3">
          <w:delText>5.3</w:delText>
        </w:r>
      </w:del>
      <w:del w:id="3845" w:author="ceres PC" w:date="2018-10-17T10:22:00Z">
        <w:r w:rsidR="0066156A" w:rsidRPr="0088310C" w:rsidDel="00F640EC">
          <w:delText xml:space="preserve"> M (pos. 2) and for 85% </w:delText>
        </w:r>
        <m:oMath>
          <m:sSub>
            <m:sSubPr>
              <m:ctrlPr>
                <w:rPr>
                  <w:rFonts w:ascii="Cambria Math" w:hAnsi="Cambria Math"/>
                  <w:i/>
                </w:rPr>
              </m:ctrlPr>
            </m:sSubPr>
            <m:e>
              <m:r>
                <w:rPr>
                  <w:rFonts w:ascii="Cambria Math" w:hAnsi="Cambria Math"/>
                  <w:rPrChange w:id="3846" w:author="L-B" w:date="2018-10-18T03:40:00Z">
                    <w:rPr>
                      <w:rFonts w:ascii="Cambria Math" w:hAnsi="Cambria Math"/>
                    </w:rPr>
                  </w:rPrChange>
                </w:rPr>
                <m:t>V</m:t>
              </m:r>
            </m:e>
            <m:sub>
              <m:r>
                <w:rPr>
                  <w:rFonts w:ascii="Cambria Math" w:hAnsi="Cambria Math"/>
                  <w:rPrChange w:id="3847" w:author="L-B" w:date="2018-10-18T03:40:00Z">
                    <w:rPr>
                      <w:rFonts w:ascii="Cambria Math" w:hAnsi="Cambria Math"/>
                    </w:rPr>
                  </w:rPrChange>
                </w:rPr>
                <m:t>min</m:t>
              </m:r>
            </m:sub>
          </m:sSub>
        </m:oMath>
        <w:r w:rsidR="0066156A" w:rsidRPr="0088310C" w:rsidDel="00F640EC">
          <w:rPr>
            <w:rFonts w:eastAsiaTheme="minorEastAsia"/>
          </w:rPr>
          <w:delText xml:space="preserve"> is approx. 2.3 M (pos. 3).</w:delText>
        </w:r>
        <w:bookmarkStart w:id="3848" w:name="_Toc527535738"/>
        <w:bookmarkStart w:id="3849" w:name="_Toc527537140"/>
        <w:bookmarkEnd w:id="3848"/>
        <w:bookmarkEnd w:id="3849"/>
      </w:del>
    </w:p>
    <w:p w14:paraId="41D0D0AA" w14:textId="390D9204" w:rsidR="00A51A98" w:rsidRPr="0088310C" w:rsidDel="00F640EC" w:rsidRDefault="00A51A98" w:rsidP="00A51A98">
      <w:pPr>
        <w:pStyle w:val="Caption"/>
        <w:keepNext/>
        <w:rPr>
          <w:del w:id="3850" w:author="ceres PC" w:date="2018-10-17T10:22:00Z"/>
        </w:rPr>
      </w:pPr>
      <w:del w:id="3851" w:author="ceres PC" w:date="2018-10-17T10:22:00Z">
        <w:r w:rsidRPr="0088310C" w:rsidDel="00F640EC">
          <w:rPr>
            <w:b w:val="0"/>
            <w:bCs w:val="0"/>
            <w:i w:val="0"/>
          </w:rPr>
          <w:delText xml:space="preserve">Table </w:delText>
        </w:r>
        <w:r w:rsidRPr="0088310C" w:rsidDel="00F640EC">
          <w:rPr>
            <w:rPrChange w:id="3852" w:author="L-B" w:date="2018-10-18T03:40:00Z">
              <w:rPr/>
            </w:rPrChange>
          </w:rPr>
          <w:fldChar w:fldCharType="begin"/>
        </w:r>
        <w:r w:rsidRPr="0088310C" w:rsidDel="00F640EC">
          <w:rPr>
            <w:b w:val="0"/>
            <w:bCs w:val="0"/>
            <w:i w:val="0"/>
          </w:rPr>
          <w:delInstrText xml:space="preserve"> SEQ Table \* ARABIC </w:delInstrText>
        </w:r>
        <w:r w:rsidRPr="0088310C" w:rsidDel="00F640EC">
          <w:rPr>
            <w:rPrChange w:id="3853" w:author="L-B" w:date="2018-10-18T03:40:00Z">
              <w:rPr/>
            </w:rPrChange>
          </w:rPr>
          <w:fldChar w:fldCharType="separate"/>
        </w:r>
        <w:r w:rsidR="000D7C70" w:rsidRPr="0088310C" w:rsidDel="00F640EC">
          <w:rPr>
            <w:b w:val="0"/>
            <w:bCs w:val="0"/>
            <w:i w:val="0"/>
            <w:noProof/>
          </w:rPr>
          <w:delText>3</w:delText>
        </w:r>
        <w:r w:rsidRPr="0088310C" w:rsidDel="00F640EC">
          <w:rPr>
            <w:rPrChange w:id="3854" w:author="L-B" w:date="2018-10-18T03:40:00Z">
              <w:rPr/>
            </w:rPrChange>
          </w:rPr>
          <w:fldChar w:fldCharType="end"/>
        </w:r>
        <w:r w:rsidRPr="0088310C" w:rsidDel="00F640EC">
          <w:rPr>
            <w:b w:val="0"/>
            <w:bCs w:val="0"/>
            <w:i w:val="0"/>
          </w:rPr>
          <w:delText xml:space="preserve"> Relative frequency of meteorological visibility (Example 2)</w:delText>
        </w:r>
        <w:bookmarkStart w:id="3855" w:name="_Toc527535739"/>
        <w:bookmarkStart w:id="3856" w:name="_Toc527537141"/>
        <w:bookmarkEnd w:id="3855"/>
        <w:bookmarkEnd w:id="3856"/>
      </w:del>
    </w:p>
    <w:p w14:paraId="2A92D9B0" w14:textId="58A77F17" w:rsidR="00A51A98" w:rsidRPr="0088310C" w:rsidDel="00F640EC" w:rsidRDefault="00A51A98" w:rsidP="00A51A98">
      <w:pPr>
        <w:rPr>
          <w:del w:id="3857" w:author="ceres PC" w:date="2018-10-17T10:22:00Z"/>
        </w:rPr>
      </w:pPr>
      <w:bookmarkStart w:id="3858" w:name="_Toc527535740"/>
      <w:bookmarkStart w:id="3859" w:name="_Toc527537142"/>
      <w:bookmarkEnd w:id="3858"/>
      <w:bookmarkEnd w:id="3859"/>
    </w:p>
    <w:tbl>
      <w:tblPr>
        <w:tblStyle w:val="TableGrid"/>
        <w:tblW w:w="0" w:type="auto"/>
        <w:tblLook w:val="04A0" w:firstRow="1" w:lastRow="0" w:firstColumn="1" w:lastColumn="0" w:noHBand="0" w:noVBand="1"/>
      </w:tblPr>
      <w:tblGrid>
        <w:gridCol w:w="3397"/>
        <w:gridCol w:w="3399"/>
        <w:gridCol w:w="3399"/>
      </w:tblGrid>
      <w:tr w:rsidR="007F14FB" w:rsidRPr="0088310C" w:rsidDel="00F640EC" w14:paraId="698300EC" w14:textId="034DCAEF" w:rsidTr="00B636D5">
        <w:trPr>
          <w:del w:id="3860" w:author="ceres PC" w:date="2018-10-17T10:22:00Z"/>
        </w:trPr>
        <w:tc>
          <w:tcPr>
            <w:tcW w:w="10421" w:type="dxa"/>
            <w:gridSpan w:val="3"/>
          </w:tcPr>
          <w:p w14:paraId="7E2EEE90" w14:textId="61653922" w:rsidR="007F14FB" w:rsidRPr="0088310C" w:rsidDel="00F640EC" w:rsidRDefault="007F14FB" w:rsidP="007F14FB">
            <w:pPr>
              <w:pStyle w:val="BodyText"/>
              <w:rPr>
                <w:del w:id="3861" w:author="ceres PC" w:date="2018-10-17T10:22:00Z"/>
              </w:rPr>
            </w:pPr>
            <w:del w:id="3862" w:author="ceres PC" w:date="2018-10-17T10:22:00Z">
              <w:r w:rsidRPr="0088310C" w:rsidDel="00F640EC">
                <w:delText xml:space="preserve">Visibility (Spain) </w:delText>
              </w:r>
              <w:bookmarkStart w:id="3863" w:name="_Toc527535741"/>
              <w:bookmarkStart w:id="3864" w:name="_Toc527537143"/>
              <w:bookmarkEnd w:id="3863"/>
              <w:bookmarkEnd w:id="3864"/>
            </w:del>
          </w:p>
        </w:tc>
        <w:bookmarkStart w:id="3865" w:name="_Toc527535742"/>
        <w:bookmarkStart w:id="3866" w:name="_Toc527537144"/>
        <w:bookmarkEnd w:id="3865"/>
        <w:bookmarkEnd w:id="3866"/>
      </w:tr>
      <w:tr w:rsidR="007F14FB" w:rsidRPr="0088310C" w:rsidDel="00F640EC" w14:paraId="22EBA170" w14:textId="04C24803" w:rsidTr="00B636D5">
        <w:trPr>
          <w:trHeight w:val="255"/>
          <w:del w:id="3867" w:author="ceres PC" w:date="2018-10-17T10:22:00Z"/>
        </w:trPr>
        <w:tc>
          <w:tcPr>
            <w:tcW w:w="3473" w:type="dxa"/>
            <w:noWrap/>
            <w:hideMark/>
          </w:tcPr>
          <w:p w14:paraId="61C74C40" w14:textId="5A6EF6C8" w:rsidR="007F14FB" w:rsidRPr="0088310C" w:rsidDel="00F640EC" w:rsidRDefault="007F14FB" w:rsidP="00647FB1">
            <w:pPr>
              <w:pStyle w:val="BodyText"/>
              <w:jc w:val="center"/>
              <w:rPr>
                <w:del w:id="3868" w:author="ceres PC" w:date="2018-10-17T10:22:00Z"/>
              </w:rPr>
            </w:pPr>
            <w:del w:id="3869" w:author="ceres PC" w:date="2018-10-17T10:22:00Z">
              <w:r w:rsidRPr="0088310C" w:rsidDel="00F640EC">
                <w:delText>PLACE</w:delText>
              </w:r>
              <w:bookmarkStart w:id="3870" w:name="_Toc527535743"/>
              <w:bookmarkStart w:id="3871" w:name="_Toc527537145"/>
              <w:bookmarkEnd w:id="3870"/>
              <w:bookmarkEnd w:id="3871"/>
            </w:del>
          </w:p>
        </w:tc>
        <w:tc>
          <w:tcPr>
            <w:tcW w:w="3474" w:type="dxa"/>
            <w:noWrap/>
            <w:hideMark/>
          </w:tcPr>
          <w:p w14:paraId="35C53062" w14:textId="6DFE4D31" w:rsidR="007F14FB" w:rsidRPr="0088310C" w:rsidDel="00F640EC" w:rsidRDefault="007F14FB" w:rsidP="00647FB1">
            <w:pPr>
              <w:pStyle w:val="BodyText"/>
              <w:jc w:val="center"/>
              <w:rPr>
                <w:del w:id="3872" w:author="ceres PC" w:date="2018-10-17T10:22:00Z"/>
              </w:rPr>
            </w:pPr>
            <w:del w:id="3873" w:author="ceres PC" w:date="2018-10-17T10:22:00Z">
              <w:r w:rsidRPr="0088310C" w:rsidDel="00F640EC">
                <w:delText>&gt;70% days per year (M)</w:delText>
              </w:r>
              <w:bookmarkStart w:id="3874" w:name="_Toc527535744"/>
              <w:bookmarkStart w:id="3875" w:name="_Toc527537146"/>
              <w:bookmarkEnd w:id="3874"/>
              <w:bookmarkEnd w:id="3875"/>
            </w:del>
          </w:p>
        </w:tc>
        <w:tc>
          <w:tcPr>
            <w:tcW w:w="3474" w:type="dxa"/>
            <w:noWrap/>
            <w:hideMark/>
          </w:tcPr>
          <w:p w14:paraId="68DDE01D" w14:textId="4FE44F47" w:rsidR="007F14FB" w:rsidRPr="0088310C" w:rsidDel="00F640EC" w:rsidRDefault="007F14FB" w:rsidP="00647FB1">
            <w:pPr>
              <w:pStyle w:val="BodyText"/>
              <w:jc w:val="center"/>
              <w:rPr>
                <w:del w:id="3876" w:author="ceres PC" w:date="2018-10-17T10:22:00Z"/>
              </w:rPr>
            </w:pPr>
            <w:del w:id="3877" w:author="ceres PC" w:date="2018-10-17T10:22:00Z">
              <w:r w:rsidRPr="0088310C" w:rsidDel="00F640EC">
                <w:delText>&gt;90% days per year (M)</w:delText>
              </w:r>
              <w:bookmarkStart w:id="3878" w:name="_Toc527535745"/>
              <w:bookmarkStart w:id="3879" w:name="_Toc527537147"/>
              <w:bookmarkEnd w:id="3878"/>
              <w:bookmarkEnd w:id="3879"/>
            </w:del>
          </w:p>
        </w:tc>
        <w:bookmarkStart w:id="3880" w:name="_Toc527535746"/>
        <w:bookmarkStart w:id="3881" w:name="_Toc527537148"/>
        <w:bookmarkEnd w:id="3880"/>
        <w:bookmarkEnd w:id="3881"/>
      </w:tr>
      <w:tr w:rsidR="007F14FB" w:rsidRPr="0088310C" w:rsidDel="00F640EC" w14:paraId="1AD4883E" w14:textId="47C19842" w:rsidTr="00B636D5">
        <w:trPr>
          <w:trHeight w:val="255"/>
          <w:del w:id="3882" w:author="ceres PC" w:date="2018-10-17T10:22:00Z"/>
        </w:trPr>
        <w:tc>
          <w:tcPr>
            <w:tcW w:w="3473" w:type="dxa"/>
            <w:noWrap/>
            <w:hideMark/>
          </w:tcPr>
          <w:p w14:paraId="449D048D" w14:textId="2C51602D" w:rsidR="007F14FB" w:rsidRPr="0088310C" w:rsidDel="00F640EC" w:rsidRDefault="007F14FB" w:rsidP="00647FB1">
            <w:pPr>
              <w:pStyle w:val="BodyText"/>
              <w:jc w:val="center"/>
              <w:rPr>
                <w:del w:id="3883" w:author="ceres PC" w:date="2018-10-17T10:22:00Z"/>
              </w:rPr>
            </w:pPr>
            <w:del w:id="3884" w:author="ceres PC" w:date="2018-10-17T10:22:00Z">
              <w:r w:rsidRPr="0088310C" w:rsidDel="00F640EC">
                <w:delText>Cantabric coast and Galicia</w:delText>
              </w:r>
              <w:bookmarkStart w:id="3885" w:name="_Toc527535747"/>
              <w:bookmarkStart w:id="3886" w:name="_Toc527537149"/>
              <w:bookmarkEnd w:id="3885"/>
              <w:bookmarkEnd w:id="3886"/>
            </w:del>
          </w:p>
        </w:tc>
        <w:tc>
          <w:tcPr>
            <w:tcW w:w="3474" w:type="dxa"/>
            <w:noWrap/>
            <w:hideMark/>
          </w:tcPr>
          <w:p w14:paraId="56C47E45" w14:textId="567E7E07" w:rsidR="007F14FB" w:rsidRPr="0088310C" w:rsidDel="00F640EC" w:rsidRDefault="007F14FB" w:rsidP="00647FB1">
            <w:pPr>
              <w:pStyle w:val="BodyText"/>
              <w:jc w:val="center"/>
              <w:rPr>
                <w:del w:id="3887" w:author="ceres PC" w:date="2018-10-17T10:22:00Z"/>
              </w:rPr>
            </w:pPr>
            <w:del w:id="3888" w:author="ceres PC" w:date="2018-10-17T09:00:00Z">
              <w:r w:rsidRPr="0088310C" w:rsidDel="00647FB1">
                <w:delText>6</w:delText>
              </w:r>
            </w:del>
            <w:del w:id="3889" w:author="ceres PC" w:date="2018-10-17T08:59:00Z">
              <w:r w:rsidRPr="0088310C" w:rsidDel="00647FB1">
                <w:delText>,</w:delText>
              </w:r>
            </w:del>
            <w:del w:id="3890" w:author="ceres PC" w:date="2018-10-17T09:00:00Z">
              <w:r w:rsidRPr="0088310C" w:rsidDel="00647FB1">
                <w:delText>246</w:delText>
              </w:r>
            </w:del>
            <w:bookmarkStart w:id="3891" w:name="_Toc527535748"/>
            <w:bookmarkStart w:id="3892" w:name="_Toc527537150"/>
            <w:bookmarkEnd w:id="3891"/>
            <w:bookmarkEnd w:id="3892"/>
          </w:p>
        </w:tc>
        <w:tc>
          <w:tcPr>
            <w:tcW w:w="3474" w:type="dxa"/>
            <w:noWrap/>
            <w:hideMark/>
          </w:tcPr>
          <w:p w14:paraId="4B2D103B" w14:textId="4D977DCA" w:rsidR="007F14FB" w:rsidRPr="0088310C" w:rsidDel="00F640EC" w:rsidRDefault="007F14FB" w:rsidP="00647FB1">
            <w:pPr>
              <w:pStyle w:val="BodyText"/>
              <w:jc w:val="center"/>
              <w:rPr>
                <w:del w:id="3893" w:author="ceres PC" w:date="2018-10-17T10:22:00Z"/>
              </w:rPr>
            </w:pPr>
            <w:del w:id="3894" w:author="ceres PC" w:date="2018-10-17T09:00:00Z">
              <w:r w:rsidRPr="0088310C" w:rsidDel="00647FB1">
                <w:delText>3,888</w:delText>
              </w:r>
            </w:del>
            <w:bookmarkStart w:id="3895" w:name="_Toc527535749"/>
            <w:bookmarkStart w:id="3896" w:name="_Toc527537151"/>
            <w:bookmarkEnd w:id="3895"/>
            <w:bookmarkEnd w:id="3896"/>
          </w:p>
        </w:tc>
        <w:bookmarkStart w:id="3897" w:name="_Toc527535750"/>
        <w:bookmarkStart w:id="3898" w:name="_Toc527537152"/>
        <w:bookmarkEnd w:id="3897"/>
        <w:bookmarkEnd w:id="3898"/>
      </w:tr>
      <w:tr w:rsidR="007F14FB" w:rsidRPr="0088310C" w:rsidDel="00F640EC" w14:paraId="4C03402A" w14:textId="5DEA1AA5" w:rsidTr="00B636D5">
        <w:trPr>
          <w:trHeight w:val="255"/>
          <w:del w:id="3899" w:author="ceres PC" w:date="2018-10-17T10:22:00Z"/>
        </w:trPr>
        <w:tc>
          <w:tcPr>
            <w:tcW w:w="3473" w:type="dxa"/>
            <w:noWrap/>
            <w:hideMark/>
          </w:tcPr>
          <w:p w14:paraId="667B8012" w14:textId="68FAE8B3" w:rsidR="007F14FB" w:rsidRPr="0088310C" w:rsidDel="00F640EC" w:rsidRDefault="007F14FB" w:rsidP="00647FB1">
            <w:pPr>
              <w:pStyle w:val="BodyText"/>
              <w:jc w:val="center"/>
              <w:rPr>
                <w:del w:id="3900" w:author="ceres PC" w:date="2018-10-17T10:22:00Z"/>
              </w:rPr>
            </w:pPr>
            <w:del w:id="3901" w:author="ceres PC" w:date="2018-10-17T10:22:00Z">
              <w:r w:rsidRPr="0088310C" w:rsidDel="00F640EC">
                <w:delText>Huelva - Cadiz</w:delText>
              </w:r>
              <w:bookmarkStart w:id="3902" w:name="_Toc527535751"/>
              <w:bookmarkStart w:id="3903" w:name="_Toc527537153"/>
              <w:bookmarkEnd w:id="3902"/>
              <w:bookmarkEnd w:id="3903"/>
            </w:del>
          </w:p>
        </w:tc>
        <w:tc>
          <w:tcPr>
            <w:tcW w:w="3474" w:type="dxa"/>
            <w:noWrap/>
            <w:hideMark/>
          </w:tcPr>
          <w:p w14:paraId="2AED32AB" w14:textId="2427781C" w:rsidR="007F14FB" w:rsidRPr="0088310C" w:rsidDel="00F640EC" w:rsidRDefault="007F14FB" w:rsidP="00647FB1">
            <w:pPr>
              <w:pStyle w:val="BodyText"/>
              <w:jc w:val="center"/>
              <w:rPr>
                <w:del w:id="3904" w:author="ceres PC" w:date="2018-10-17T10:22:00Z"/>
              </w:rPr>
            </w:pPr>
            <w:del w:id="3905" w:author="ceres PC" w:date="2018-10-17T09:00:00Z">
              <w:r w:rsidRPr="0088310C" w:rsidDel="00647FB1">
                <w:delText>7,469</w:delText>
              </w:r>
            </w:del>
            <w:bookmarkStart w:id="3906" w:name="_Toc527535752"/>
            <w:bookmarkStart w:id="3907" w:name="_Toc527537154"/>
            <w:bookmarkEnd w:id="3906"/>
            <w:bookmarkEnd w:id="3907"/>
          </w:p>
        </w:tc>
        <w:tc>
          <w:tcPr>
            <w:tcW w:w="3474" w:type="dxa"/>
            <w:noWrap/>
            <w:hideMark/>
          </w:tcPr>
          <w:p w14:paraId="68BD94D3" w14:textId="00D09B7F" w:rsidR="007F14FB" w:rsidRPr="0088310C" w:rsidDel="00F640EC" w:rsidRDefault="007F14FB" w:rsidP="00647FB1">
            <w:pPr>
              <w:pStyle w:val="BodyText"/>
              <w:jc w:val="center"/>
              <w:rPr>
                <w:del w:id="3908" w:author="ceres PC" w:date="2018-10-17T10:22:00Z"/>
              </w:rPr>
            </w:pPr>
            <w:del w:id="3909" w:author="ceres PC" w:date="2018-10-17T09:00:00Z">
              <w:r w:rsidRPr="0088310C" w:rsidDel="00647FB1">
                <w:delText>5,220</w:delText>
              </w:r>
            </w:del>
            <w:bookmarkStart w:id="3910" w:name="_Toc527535753"/>
            <w:bookmarkStart w:id="3911" w:name="_Toc527537155"/>
            <w:bookmarkEnd w:id="3910"/>
            <w:bookmarkEnd w:id="3911"/>
          </w:p>
        </w:tc>
        <w:bookmarkStart w:id="3912" w:name="_Toc527535754"/>
        <w:bookmarkStart w:id="3913" w:name="_Toc527537156"/>
        <w:bookmarkEnd w:id="3912"/>
        <w:bookmarkEnd w:id="3913"/>
      </w:tr>
      <w:tr w:rsidR="007F14FB" w:rsidRPr="0088310C" w:rsidDel="00F640EC" w14:paraId="5FD89CA5" w14:textId="7957FA16" w:rsidTr="00B636D5">
        <w:trPr>
          <w:trHeight w:val="255"/>
          <w:del w:id="3914" w:author="ceres PC" w:date="2018-10-17T10:22:00Z"/>
        </w:trPr>
        <w:tc>
          <w:tcPr>
            <w:tcW w:w="3473" w:type="dxa"/>
            <w:noWrap/>
            <w:hideMark/>
          </w:tcPr>
          <w:p w14:paraId="33C1591C" w14:textId="790D1F07" w:rsidR="007F14FB" w:rsidRPr="0088310C" w:rsidDel="00F640EC" w:rsidRDefault="007F14FB" w:rsidP="00647FB1">
            <w:pPr>
              <w:pStyle w:val="BodyText"/>
              <w:jc w:val="center"/>
              <w:rPr>
                <w:del w:id="3915" w:author="ceres PC" w:date="2018-10-17T10:22:00Z"/>
              </w:rPr>
            </w:pPr>
            <w:del w:id="3916" w:author="ceres PC" w:date="2018-10-17T10:22:00Z">
              <w:r w:rsidRPr="0088310C" w:rsidDel="00F640EC">
                <w:delText>Ceuta</w:delText>
              </w:r>
              <w:bookmarkStart w:id="3917" w:name="_Toc527535755"/>
              <w:bookmarkStart w:id="3918" w:name="_Toc527537157"/>
              <w:bookmarkEnd w:id="3917"/>
              <w:bookmarkEnd w:id="3918"/>
            </w:del>
          </w:p>
        </w:tc>
        <w:tc>
          <w:tcPr>
            <w:tcW w:w="3474" w:type="dxa"/>
            <w:noWrap/>
            <w:hideMark/>
          </w:tcPr>
          <w:p w14:paraId="1B845673" w14:textId="62F3F045" w:rsidR="007F14FB" w:rsidRPr="0088310C" w:rsidDel="00F640EC" w:rsidRDefault="007F14FB" w:rsidP="00647FB1">
            <w:pPr>
              <w:pStyle w:val="BodyText"/>
              <w:jc w:val="center"/>
              <w:rPr>
                <w:del w:id="3919" w:author="ceres PC" w:date="2018-10-17T10:22:00Z"/>
              </w:rPr>
            </w:pPr>
            <w:del w:id="3920" w:author="ceres PC" w:date="2018-10-17T09:00:00Z">
              <w:r w:rsidRPr="0088310C" w:rsidDel="00647FB1">
                <w:delText>5,760</w:delText>
              </w:r>
            </w:del>
            <w:bookmarkStart w:id="3921" w:name="_Toc527535756"/>
            <w:bookmarkStart w:id="3922" w:name="_Toc527537158"/>
            <w:bookmarkEnd w:id="3921"/>
            <w:bookmarkEnd w:id="3922"/>
          </w:p>
        </w:tc>
        <w:tc>
          <w:tcPr>
            <w:tcW w:w="3474" w:type="dxa"/>
            <w:noWrap/>
            <w:hideMark/>
          </w:tcPr>
          <w:p w14:paraId="3EF533FF" w14:textId="40A0F15B" w:rsidR="007F14FB" w:rsidRPr="0088310C" w:rsidDel="00F640EC" w:rsidRDefault="007F14FB" w:rsidP="00647FB1">
            <w:pPr>
              <w:pStyle w:val="BodyText"/>
              <w:jc w:val="center"/>
              <w:rPr>
                <w:del w:id="3923" w:author="ceres PC" w:date="2018-10-17T10:22:00Z"/>
              </w:rPr>
            </w:pPr>
            <w:del w:id="3924" w:author="ceres PC" w:date="2018-10-17T09:00:00Z">
              <w:r w:rsidRPr="0088310C" w:rsidDel="00647FB1">
                <w:delText>3,780</w:delText>
              </w:r>
            </w:del>
            <w:bookmarkStart w:id="3925" w:name="_Toc527535757"/>
            <w:bookmarkStart w:id="3926" w:name="_Toc527537159"/>
            <w:bookmarkEnd w:id="3925"/>
            <w:bookmarkEnd w:id="3926"/>
          </w:p>
        </w:tc>
        <w:bookmarkStart w:id="3927" w:name="_Toc527535758"/>
        <w:bookmarkStart w:id="3928" w:name="_Toc527537160"/>
        <w:bookmarkEnd w:id="3927"/>
        <w:bookmarkEnd w:id="3928"/>
      </w:tr>
      <w:tr w:rsidR="007F14FB" w:rsidRPr="0088310C" w:rsidDel="00F640EC" w14:paraId="6AB41BC2" w14:textId="0E7B567D" w:rsidTr="00B636D5">
        <w:trPr>
          <w:trHeight w:val="255"/>
          <w:del w:id="3929" w:author="ceres PC" w:date="2018-10-17T10:22:00Z"/>
        </w:trPr>
        <w:tc>
          <w:tcPr>
            <w:tcW w:w="3473" w:type="dxa"/>
            <w:noWrap/>
            <w:hideMark/>
          </w:tcPr>
          <w:p w14:paraId="13FE4C12" w14:textId="3F220984" w:rsidR="007F14FB" w:rsidRPr="0088310C" w:rsidDel="00F640EC" w:rsidRDefault="007F14FB" w:rsidP="00647FB1">
            <w:pPr>
              <w:pStyle w:val="BodyText"/>
              <w:jc w:val="center"/>
              <w:rPr>
                <w:del w:id="3930" w:author="ceres PC" w:date="2018-10-17T10:22:00Z"/>
                <w:rPrChange w:id="3931" w:author="L-B" w:date="2018-10-18T03:40:00Z">
                  <w:rPr>
                    <w:del w:id="3932" w:author="ceres PC" w:date="2018-10-17T10:22:00Z"/>
                    <w:lang w:val="en-US"/>
                  </w:rPr>
                </w:rPrChange>
              </w:rPr>
            </w:pPr>
            <w:del w:id="3933" w:author="ceres PC" w:date="2018-10-17T10:22:00Z">
              <w:r w:rsidRPr="0088310C" w:rsidDel="00F640EC">
                <w:rPr>
                  <w:rPrChange w:id="3934" w:author="L-B" w:date="2018-10-18T03:40:00Z">
                    <w:rPr>
                      <w:lang w:val="en-US"/>
                    </w:rPr>
                  </w:rPrChange>
                </w:rPr>
                <w:delText>Mediterranean coast- and Balear islands</w:delText>
              </w:r>
              <w:bookmarkStart w:id="3935" w:name="_Toc527535759"/>
              <w:bookmarkStart w:id="3936" w:name="_Toc527537161"/>
              <w:bookmarkEnd w:id="3935"/>
              <w:bookmarkEnd w:id="3936"/>
            </w:del>
          </w:p>
        </w:tc>
        <w:tc>
          <w:tcPr>
            <w:tcW w:w="3474" w:type="dxa"/>
            <w:noWrap/>
            <w:hideMark/>
          </w:tcPr>
          <w:p w14:paraId="1DB9181F" w14:textId="354FE22E" w:rsidR="007F14FB" w:rsidRPr="0088310C" w:rsidDel="00F640EC" w:rsidRDefault="007F14FB" w:rsidP="00647FB1">
            <w:pPr>
              <w:pStyle w:val="BodyText"/>
              <w:jc w:val="center"/>
              <w:rPr>
                <w:del w:id="3937" w:author="ceres PC" w:date="2018-10-17T10:22:00Z"/>
              </w:rPr>
            </w:pPr>
            <w:del w:id="3938" w:author="ceres PC" w:date="2018-10-17T09:00:00Z">
              <w:r w:rsidRPr="0088310C" w:rsidDel="00647FB1">
                <w:delText>8,172</w:delText>
              </w:r>
            </w:del>
            <w:bookmarkStart w:id="3939" w:name="_Toc527535760"/>
            <w:bookmarkStart w:id="3940" w:name="_Toc527537162"/>
            <w:bookmarkEnd w:id="3939"/>
            <w:bookmarkEnd w:id="3940"/>
          </w:p>
        </w:tc>
        <w:tc>
          <w:tcPr>
            <w:tcW w:w="3474" w:type="dxa"/>
            <w:noWrap/>
            <w:hideMark/>
          </w:tcPr>
          <w:p w14:paraId="60DF1EF9" w14:textId="527931E1" w:rsidR="007F14FB" w:rsidRPr="0088310C" w:rsidDel="00F640EC" w:rsidRDefault="007F14FB" w:rsidP="00647FB1">
            <w:pPr>
              <w:pStyle w:val="BodyText"/>
              <w:jc w:val="center"/>
              <w:rPr>
                <w:del w:id="3941" w:author="ceres PC" w:date="2018-10-17T10:22:00Z"/>
              </w:rPr>
            </w:pPr>
            <w:del w:id="3942" w:author="ceres PC" w:date="2018-10-17T09:00:00Z">
              <w:r w:rsidRPr="0088310C" w:rsidDel="00647FB1">
                <w:delText>5,775</w:delText>
              </w:r>
            </w:del>
            <w:bookmarkStart w:id="3943" w:name="_Toc527535761"/>
            <w:bookmarkStart w:id="3944" w:name="_Toc527537163"/>
            <w:bookmarkEnd w:id="3943"/>
            <w:bookmarkEnd w:id="3944"/>
          </w:p>
        </w:tc>
        <w:bookmarkStart w:id="3945" w:name="_Toc527535762"/>
        <w:bookmarkStart w:id="3946" w:name="_Toc527537164"/>
        <w:bookmarkEnd w:id="3945"/>
        <w:bookmarkEnd w:id="3946"/>
      </w:tr>
      <w:tr w:rsidR="007F14FB" w:rsidRPr="0088310C" w:rsidDel="00F640EC" w14:paraId="7584E833" w14:textId="71C98F05" w:rsidTr="00B636D5">
        <w:trPr>
          <w:trHeight w:val="270"/>
          <w:del w:id="3947" w:author="ceres PC" w:date="2018-10-17T10:22:00Z"/>
        </w:trPr>
        <w:tc>
          <w:tcPr>
            <w:tcW w:w="3473" w:type="dxa"/>
            <w:noWrap/>
            <w:hideMark/>
          </w:tcPr>
          <w:p w14:paraId="1A99D17F" w14:textId="2CB1B368" w:rsidR="007F14FB" w:rsidRPr="0088310C" w:rsidDel="00F640EC" w:rsidRDefault="007F14FB" w:rsidP="00647FB1">
            <w:pPr>
              <w:pStyle w:val="BodyText"/>
              <w:jc w:val="center"/>
              <w:rPr>
                <w:del w:id="3948" w:author="ceres PC" w:date="2018-10-17T10:22:00Z"/>
              </w:rPr>
            </w:pPr>
            <w:del w:id="3949" w:author="ceres PC" w:date="2018-10-17T10:22:00Z">
              <w:r w:rsidRPr="0088310C" w:rsidDel="00F640EC">
                <w:delText>Canary islands</w:delText>
              </w:r>
              <w:bookmarkStart w:id="3950" w:name="_Toc527535763"/>
              <w:bookmarkStart w:id="3951" w:name="_Toc527537165"/>
              <w:bookmarkEnd w:id="3950"/>
              <w:bookmarkEnd w:id="3951"/>
            </w:del>
          </w:p>
        </w:tc>
        <w:tc>
          <w:tcPr>
            <w:tcW w:w="3474" w:type="dxa"/>
            <w:noWrap/>
            <w:hideMark/>
          </w:tcPr>
          <w:p w14:paraId="1A06BDD2" w14:textId="46BF35AD" w:rsidR="007F14FB" w:rsidRPr="0088310C" w:rsidDel="00F640EC" w:rsidRDefault="007F14FB" w:rsidP="00647FB1">
            <w:pPr>
              <w:pStyle w:val="BodyText"/>
              <w:jc w:val="center"/>
              <w:rPr>
                <w:del w:id="3952" w:author="ceres PC" w:date="2018-10-17T10:22:00Z"/>
              </w:rPr>
            </w:pPr>
            <w:del w:id="3953" w:author="ceres PC" w:date="2018-10-17T09:00:00Z">
              <w:r w:rsidRPr="0088310C" w:rsidDel="00647FB1">
                <w:delText>11,699</w:delText>
              </w:r>
            </w:del>
            <w:bookmarkStart w:id="3954" w:name="_Toc527535764"/>
            <w:bookmarkStart w:id="3955" w:name="_Toc527537166"/>
            <w:bookmarkEnd w:id="3954"/>
            <w:bookmarkEnd w:id="3955"/>
          </w:p>
        </w:tc>
        <w:tc>
          <w:tcPr>
            <w:tcW w:w="3474" w:type="dxa"/>
            <w:noWrap/>
            <w:hideMark/>
          </w:tcPr>
          <w:p w14:paraId="0FACDC1C" w14:textId="78DA8267" w:rsidR="007F14FB" w:rsidRPr="0088310C" w:rsidDel="00F640EC" w:rsidRDefault="007F14FB" w:rsidP="00647FB1">
            <w:pPr>
              <w:pStyle w:val="BodyText"/>
              <w:jc w:val="center"/>
              <w:rPr>
                <w:del w:id="3956" w:author="ceres PC" w:date="2018-10-17T10:22:00Z"/>
              </w:rPr>
            </w:pPr>
            <w:del w:id="3957" w:author="ceres PC" w:date="2018-10-17T09:00:00Z">
              <w:r w:rsidRPr="0088310C" w:rsidDel="00647FB1">
                <w:delText>8,549</w:delText>
              </w:r>
            </w:del>
            <w:bookmarkStart w:id="3958" w:name="_Toc527535765"/>
            <w:bookmarkStart w:id="3959" w:name="_Toc527537167"/>
            <w:bookmarkEnd w:id="3958"/>
            <w:bookmarkEnd w:id="3959"/>
          </w:p>
        </w:tc>
        <w:bookmarkStart w:id="3960" w:name="_Toc527535766"/>
        <w:bookmarkStart w:id="3961" w:name="_Toc527537168"/>
        <w:bookmarkEnd w:id="3960"/>
        <w:bookmarkEnd w:id="3961"/>
      </w:tr>
    </w:tbl>
    <w:p w14:paraId="690404C9" w14:textId="5C809858" w:rsidR="007F14FB" w:rsidRPr="0088310C" w:rsidDel="00F640EC" w:rsidRDefault="007F14FB" w:rsidP="005757E6">
      <w:pPr>
        <w:pStyle w:val="BodyText"/>
        <w:rPr>
          <w:del w:id="3962" w:author="ceres PC" w:date="2018-10-17T10:22:00Z"/>
        </w:rPr>
      </w:pPr>
      <w:bookmarkStart w:id="3963" w:name="_Toc527535767"/>
      <w:bookmarkStart w:id="3964" w:name="_Toc527537169"/>
      <w:bookmarkEnd w:id="3963"/>
      <w:bookmarkEnd w:id="3964"/>
    </w:p>
    <w:p w14:paraId="7DD8F76F" w14:textId="1085AF59" w:rsidR="005757E6" w:rsidRPr="0088310C" w:rsidDel="00F640EC" w:rsidRDefault="005757E6" w:rsidP="00F71623">
      <w:pPr>
        <w:pStyle w:val="Heading2"/>
        <w:rPr>
          <w:del w:id="3965" w:author="ceres PC" w:date="2018-10-17T10:22:00Z"/>
        </w:rPr>
      </w:pPr>
      <w:bookmarkStart w:id="3966" w:name="_Toc527535159"/>
      <w:bookmarkStart w:id="3967" w:name="_Toc527535328"/>
      <w:del w:id="3968" w:author="ceres PC" w:date="2018-10-17T10:22:00Z">
        <w:r w:rsidRPr="0088310C" w:rsidDel="00F640EC">
          <w:rPr>
            <w:b w:val="0"/>
            <w:bCs w:val="0"/>
            <w:caps w:val="0"/>
          </w:rPr>
          <w:delText>Maximum meteorological visibility</w:delText>
        </w:r>
        <w:bookmarkStart w:id="3969" w:name="_Toc527535768"/>
        <w:bookmarkStart w:id="3970" w:name="_Toc527537170"/>
        <w:bookmarkEnd w:id="3966"/>
        <w:bookmarkEnd w:id="3967"/>
        <w:bookmarkEnd w:id="3969"/>
        <w:bookmarkEnd w:id="3970"/>
      </w:del>
    </w:p>
    <w:p w14:paraId="07994986" w14:textId="73A4AF76" w:rsidR="005757E6" w:rsidRPr="0088310C" w:rsidDel="00F640EC" w:rsidRDefault="005757E6" w:rsidP="005757E6">
      <w:pPr>
        <w:pStyle w:val="Heading2separationline"/>
        <w:rPr>
          <w:del w:id="3971" w:author="ceres PC" w:date="2018-10-17T10:22:00Z"/>
        </w:rPr>
      </w:pPr>
      <w:bookmarkStart w:id="3972" w:name="_Toc527535769"/>
      <w:bookmarkStart w:id="3973" w:name="_Toc527537171"/>
      <w:bookmarkEnd w:id="3972"/>
      <w:bookmarkEnd w:id="3973"/>
    </w:p>
    <w:p w14:paraId="78F3F9D0" w14:textId="75C67D40" w:rsidR="000B4594" w:rsidRPr="0088310C" w:rsidDel="00F640EC" w:rsidRDefault="001E1B6E" w:rsidP="000B4594">
      <w:pPr>
        <w:pStyle w:val="BodyText"/>
        <w:rPr>
          <w:del w:id="3974" w:author="ceres PC" w:date="2018-10-17T10:22:00Z"/>
        </w:rPr>
      </w:pPr>
      <w:del w:id="3975" w:author="ceres PC" w:date="2018-10-17T10:22:00Z">
        <w:r w:rsidRPr="0088310C" w:rsidDel="00F640EC">
          <w:delText>The maximum visibility is used to estimate glare from a near position. In a ‘worst case scenario’ this calculation should be done for a very good meteorological visibility.</w:delText>
        </w:r>
        <w:bookmarkStart w:id="3976" w:name="_Toc527535770"/>
        <w:bookmarkStart w:id="3977" w:name="_Toc527537172"/>
        <w:bookmarkEnd w:id="3976"/>
        <w:bookmarkEnd w:id="3977"/>
      </w:del>
    </w:p>
    <w:p w14:paraId="47E04346" w14:textId="351FA273" w:rsidR="001E1B6E" w:rsidRPr="0088310C" w:rsidDel="00F640EC" w:rsidRDefault="00A64966" w:rsidP="000B4594">
      <w:pPr>
        <w:pStyle w:val="BodyText"/>
        <w:rPr>
          <w:del w:id="3978" w:author="ceres PC" w:date="2018-10-17T10:22:00Z"/>
          <w:rFonts w:eastAsiaTheme="minorEastAsia"/>
        </w:rPr>
      </w:pPr>
      <m:oMath>
        <m:sSub>
          <m:sSubPr>
            <m:ctrlPr>
              <w:del w:id="3979" w:author="ceres PC" w:date="2018-10-17T10:22:00Z">
                <w:rPr>
                  <w:rFonts w:ascii="Cambria Math" w:hAnsi="Cambria Math"/>
                  <w:i/>
                </w:rPr>
              </w:del>
            </m:ctrlPr>
          </m:sSubPr>
          <m:e>
            <m:r>
              <w:del w:id="3980" w:author="ceres PC" w:date="2018-10-17T10:22:00Z">
                <w:rPr>
                  <w:rFonts w:ascii="Cambria Math" w:hAnsi="Cambria Math"/>
                  <w:rPrChange w:id="3981" w:author="L-B" w:date="2018-10-18T03:40:00Z">
                    <w:rPr>
                      <w:rFonts w:ascii="Cambria Math" w:hAnsi="Cambria Math"/>
                    </w:rPr>
                  </w:rPrChange>
                </w:rPr>
                <m:t>V</m:t>
              </w:del>
            </m:r>
          </m:e>
          <m:sub>
            <m:r>
              <w:del w:id="3982" w:author="ceres PC" w:date="2018-10-17T10:22:00Z">
                <w:rPr>
                  <w:rFonts w:ascii="Cambria Math" w:hAnsi="Cambria Math"/>
                  <w:rPrChange w:id="3983" w:author="L-B" w:date="2018-10-18T03:40:00Z">
                    <w:rPr>
                      <w:rFonts w:ascii="Cambria Math" w:hAnsi="Cambria Math"/>
                    </w:rPr>
                  </w:rPrChange>
                </w:rPr>
                <m:t>max</m:t>
              </w:del>
            </m:r>
          </m:sub>
        </m:sSub>
        <m:r>
          <w:del w:id="3984" w:author="ceres PC" w:date="2018-10-17T10:22:00Z">
            <w:rPr>
              <w:rFonts w:ascii="Cambria Math" w:hAnsi="Cambria Math"/>
              <w:rPrChange w:id="3985" w:author="L-B" w:date="2018-10-18T03:40:00Z">
                <w:rPr>
                  <w:rFonts w:ascii="Cambria Math" w:hAnsi="Cambria Math"/>
                </w:rPr>
              </w:rPrChange>
            </w:rPr>
            <m:t>=20 M (=37040 m)</m:t>
          </w:del>
        </m:r>
      </m:oMath>
      <w:del w:id="3986" w:author="ceres PC" w:date="2018-10-17T10:22:00Z">
        <w:r w:rsidR="001E1B6E" w:rsidRPr="0088310C" w:rsidDel="00F640EC">
          <w:rPr>
            <w:rFonts w:eastAsiaTheme="minorEastAsia"/>
          </w:rPr>
          <w:delText xml:space="preserve"> is the preferred value for this purpose.</w:delText>
        </w:r>
        <w:bookmarkStart w:id="3987" w:name="_Toc527535771"/>
        <w:bookmarkStart w:id="3988" w:name="_Toc527537173"/>
        <w:bookmarkEnd w:id="3987"/>
        <w:bookmarkEnd w:id="3988"/>
      </w:del>
    </w:p>
    <w:p w14:paraId="75180CD0" w14:textId="689047FC" w:rsidR="001E1B6E" w:rsidRPr="0088310C" w:rsidDel="00F640EC" w:rsidRDefault="001E1B6E" w:rsidP="000B4594">
      <w:pPr>
        <w:pStyle w:val="BodyText"/>
        <w:rPr>
          <w:del w:id="3989" w:author="ceres PC" w:date="2018-10-17T10:22:00Z"/>
        </w:rPr>
      </w:pPr>
      <w:del w:id="3990" w:author="ceres PC" w:date="2018-10-17T10:22:00Z">
        <w:r w:rsidRPr="0088310C" w:rsidDel="00F640EC">
          <w:rPr>
            <w:rFonts w:eastAsiaTheme="minorEastAsia"/>
          </w:rPr>
          <w:delText>Some administrations use ‘infinity’ instead (</w:delText>
        </w:r>
        <m:oMath>
          <m:sSub>
            <m:sSubPr>
              <m:ctrlPr>
                <w:rPr>
                  <w:rFonts w:ascii="Cambria Math" w:eastAsiaTheme="minorEastAsia" w:hAnsi="Cambria Math"/>
                  <w:i/>
                </w:rPr>
              </m:ctrlPr>
            </m:sSubPr>
            <m:e>
              <m:r>
                <w:rPr>
                  <w:rFonts w:ascii="Cambria Math" w:eastAsiaTheme="minorEastAsia" w:hAnsi="Cambria Math"/>
                  <w:rPrChange w:id="3991" w:author="L-B" w:date="2018-10-18T03:40:00Z">
                    <w:rPr>
                      <w:rFonts w:ascii="Cambria Math" w:eastAsiaTheme="minorEastAsia" w:hAnsi="Cambria Math"/>
                    </w:rPr>
                  </w:rPrChange>
                </w:rPr>
                <m:t>V</m:t>
              </m:r>
            </m:e>
            <m:sub>
              <m:r>
                <w:rPr>
                  <w:rFonts w:ascii="Cambria Math" w:eastAsiaTheme="minorEastAsia" w:hAnsi="Cambria Math"/>
                  <w:rPrChange w:id="3992" w:author="L-B" w:date="2018-10-18T03:40:00Z">
                    <w:rPr>
                      <w:rFonts w:ascii="Cambria Math" w:eastAsiaTheme="minorEastAsia" w:hAnsi="Cambria Math"/>
                    </w:rPr>
                  </w:rPrChange>
                </w:rPr>
                <m:t>max</m:t>
              </m:r>
            </m:sub>
          </m:sSub>
          <m:r>
            <w:rPr>
              <w:rFonts w:ascii="Cambria Math" w:eastAsiaTheme="minorEastAsia" w:hAnsi="Cambria Math"/>
              <w:rPrChange w:id="3993" w:author="L-B" w:date="2018-10-18T03:40:00Z">
                <w:rPr>
                  <w:rFonts w:ascii="Cambria Math" w:eastAsiaTheme="minorEastAsia" w:hAnsi="Cambria Math"/>
                </w:rPr>
              </w:rPrChange>
            </w:rPr>
            <m:t>=∞</m:t>
          </m:r>
        </m:oMath>
        <w:r w:rsidRPr="0088310C" w:rsidDel="00F640EC">
          <w:rPr>
            <w:rFonts w:eastAsiaTheme="minorEastAsia"/>
          </w:rPr>
          <w:delText xml:space="preserve">). </w:delText>
        </w:r>
        <w:r w:rsidR="00045968" w:rsidRPr="0088310C" w:rsidDel="00F640EC">
          <w:rPr>
            <w:rFonts w:eastAsiaTheme="minorEastAsia"/>
          </w:rPr>
          <w:delText>I</w:delText>
        </w:r>
        <w:r w:rsidRPr="0088310C" w:rsidDel="00F640EC">
          <w:rPr>
            <w:rFonts w:eastAsiaTheme="minorEastAsia"/>
          </w:rPr>
          <w:delText>n this case A</w:delText>
        </w:r>
        <w:r w:rsidR="00045968" w:rsidRPr="0088310C" w:rsidDel="00F640EC">
          <w:rPr>
            <w:rFonts w:eastAsiaTheme="minorEastAsia"/>
          </w:rPr>
          <w:delText>llar</w:delText>
        </w:r>
        <w:r w:rsidRPr="0088310C" w:rsidDel="00F640EC">
          <w:rPr>
            <w:rFonts w:eastAsiaTheme="minorEastAsia"/>
          </w:rPr>
          <w:delText>d’s law cannot be used, but</w:delText>
        </w:r>
        <w:r w:rsidR="00045968" w:rsidRPr="0088310C" w:rsidDel="00F640EC">
          <w:rPr>
            <w:rFonts w:eastAsiaTheme="minorEastAsia"/>
          </w:rPr>
          <w:delText xml:space="preserve"> </w:delText>
        </w:r>
        <m:oMath>
          <m:r>
            <w:rPr>
              <w:rFonts w:ascii="Cambria Math" w:eastAsiaTheme="minorEastAsia" w:hAnsi="Cambria Math"/>
              <w:rPrChange w:id="3994" w:author="L-B" w:date="2018-10-18T03:40:00Z">
                <w:rPr>
                  <w:rFonts w:ascii="Cambria Math" w:eastAsiaTheme="minorEastAsia" w:hAnsi="Cambria Math"/>
                </w:rPr>
              </w:rPrChange>
            </w:rPr>
            <m:t>E</m:t>
          </m:r>
          <m:d>
            <m:dPr>
              <m:ctrlPr>
                <w:rPr>
                  <w:rFonts w:ascii="Cambria Math" w:eastAsiaTheme="minorEastAsia" w:hAnsi="Cambria Math"/>
                  <w:i/>
                </w:rPr>
              </m:ctrlPr>
            </m:dPr>
            <m:e>
              <m:r>
                <w:rPr>
                  <w:rFonts w:ascii="Cambria Math" w:eastAsiaTheme="minorEastAsia" w:hAnsi="Cambria Math"/>
                  <w:rPrChange w:id="3995" w:author="L-B" w:date="2018-10-18T03:40:00Z">
                    <w:rPr>
                      <w:rFonts w:ascii="Cambria Math" w:eastAsiaTheme="minorEastAsia" w:hAnsi="Cambria Math"/>
                    </w:rPr>
                  </w:rPrChange>
                </w:rPr>
                <m:t>d</m:t>
              </m:r>
            </m:e>
          </m:d>
          <m:r>
            <w:rPr>
              <w:rFonts w:ascii="Cambria Math" w:eastAsiaTheme="minorEastAsia" w:hAnsi="Cambria Math"/>
              <w:rPrChange w:id="3996" w:author="L-B" w:date="2018-10-18T03:40:00Z">
                <w:rPr>
                  <w:rFonts w:ascii="Cambria Math" w:eastAsiaTheme="minorEastAsia" w:hAnsi="Cambria Math"/>
                </w:rPr>
              </w:rPrChange>
            </w:rPr>
            <m:t>=</m:t>
          </m:r>
          <m:f>
            <m:fPr>
              <m:ctrlPr>
                <w:rPr>
                  <w:rFonts w:ascii="Cambria Math" w:eastAsiaTheme="minorEastAsia" w:hAnsi="Cambria Math"/>
                  <w:i/>
                </w:rPr>
              </m:ctrlPr>
            </m:fPr>
            <m:num>
              <m:r>
                <w:rPr>
                  <w:rFonts w:ascii="Cambria Math" w:eastAsiaTheme="minorEastAsia" w:hAnsi="Cambria Math"/>
                  <w:rPrChange w:id="3997" w:author="L-B" w:date="2018-10-18T03:40:00Z">
                    <w:rPr>
                      <w:rFonts w:ascii="Cambria Math" w:eastAsiaTheme="minorEastAsia" w:hAnsi="Cambria Math"/>
                    </w:rPr>
                  </w:rPrChange>
                </w:rPr>
                <m:t>I</m:t>
              </m:r>
            </m:num>
            <m:den>
              <m:sSup>
                <m:sSupPr>
                  <m:ctrlPr>
                    <w:rPr>
                      <w:rFonts w:ascii="Cambria Math" w:eastAsiaTheme="minorEastAsia" w:hAnsi="Cambria Math"/>
                      <w:i/>
                    </w:rPr>
                  </m:ctrlPr>
                </m:sSupPr>
                <m:e>
                  <m:r>
                    <w:rPr>
                      <w:rFonts w:ascii="Cambria Math" w:eastAsiaTheme="minorEastAsia" w:hAnsi="Cambria Math"/>
                      <w:rPrChange w:id="3998" w:author="L-B" w:date="2018-10-18T03:40:00Z">
                        <w:rPr>
                          <w:rFonts w:ascii="Cambria Math" w:eastAsiaTheme="minorEastAsia" w:hAnsi="Cambria Math"/>
                        </w:rPr>
                      </w:rPrChange>
                    </w:rPr>
                    <m:t>d</m:t>
                  </m:r>
                </m:e>
                <m:sup>
                  <m:r>
                    <w:rPr>
                      <w:rFonts w:ascii="Cambria Math" w:eastAsiaTheme="minorEastAsia" w:hAnsi="Cambria Math"/>
                      <w:rPrChange w:id="3999" w:author="L-B" w:date="2018-10-18T03:40:00Z">
                        <w:rPr>
                          <w:rFonts w:ascii="Cambria Math" w:eastAsiaTheme="minorEastAsia" w:hAnsi="Cambria Math"/>
                        </w:rPr>
                      </w:rPrChange>
                    </w:rPr>
                    <m:t>2</m:t>
                  </m:r>
                </m:sup>
              </m:sSup>
            </m:den>
          </m:f>
        </m:oMath>
        <w:r w:rsidRPr="0088310C" w:rsidDel="00F640EC">
          <w:rPr>
            <w:rFonts w:eastAsiaTheme="minorEastAsia"/>
          </w:rPr>
          <w:delText>.</w:delText>
        </w:r>
        <w:bookmarkStart w:id="4000" w:name="_Toc527535772"/>
        <w:bookmarkStart w:id="4001" w:name="_Toc527537174"/>
        <w:bookmarkEnd w:id="4000"/>
        <w:bookmarkEnd w:id="4001"/>
      </w:del>
    </w:p>
    <w:p w14:paraId="61B96053" w14:textId="7B67BA26" w:rsidR="00046BA1" w:rsidRPr="0088310C" w:rsidDel="00F640EC" w:rsidRDefault="00046BA1" w:rsidP="00046BA1">
      <w:pPr>
        <w:pStyle w:val="Heading1"/>
        <w:rPr>
          <w:del w:id="4002" w:author="ceres PC" w:date="2018-10-17T10:22:00Z"/>
        </w:rPr>
      </w:pPr>
      <w:bookmarkStart w:id="4003" w:name="_Ref459800859"/>
      <w:bookmarkStart w:id="4004" w:name="_Toc527535160"/>
      <w:bookmarkStart w:id="4005" w:name="_Toc527535329"/>
      <w:del w:id="4006" w:author="ceres PC" w:date="2018-10-17T10:22:00Z">
        <w:r w:rsidRPr="0088310C" w:rsidDel="00F640EC">
          <w:rPr>
            <w:b w:val="0"/>
            <w:bCs w:val="0"/>
            <w:caps w:val="0"/>
          </w:rPr>
          <w:delText>Rival lights</w:delText>
        </w:r>
        <w:bookmarkStart w:id="4007" w:name="_Toc527535773"/>
        <w:bookmarkStart w:id="4008" w:name="_Toc527537175"/>
        <w:bookmarkEnd w:id="4003"/>
        <w:bookmarkEnd w:id="4004"/>
        <w:bookmarkEnd w:id="4005"/>
        <w:bookmarkEnd w:id="4007"/>
        <w:bookmarkEnd w:id="4008"/>
      </w:del>
    </w:p>
    <w:p w14:paraId="1FB13CF3" w14:textId="555D2B21" w:rsidR="00046BA1" w:rsidRPr="0088310C" w:rsidDel="00F640EC" w:rsidRDefault="00046BA1" w:rsidP="00046BA1">
      <w:pPr>
        <w:pStyle w:val="Heading1separatationline"/>
        <w:rPr>
          <w:del w:id="4009" w:author="ceres PC" w:date="2018-10-17T10:22:00Z"/>
        </w:rPr>
      </w:pPr>
      <w:bookmarkStart w:id="4010" w:name="_Toc527535774"/>
      <w:bookmarkStart w:id="4011" w:name="_Toc527537176"/>
      <w:bookmarkEnd w:id="4010"/>
      <w:bookmarkEnd w:id="4011"/>
    </w:p>
    <w:p w14:paraId="5F5644AA" w14:textId="785E68D0" w:rsidR="00C83E6E" w:rsidRPr="0088310C" w:rsidDel="00F640EC" w:rsidRDefault="00C83E6E" w:rsidP="00046BA1">
      <w:pPr>
        <w:pStyle w:val="BodyText"/>
        <w:rPr>
          <w:del w:id="4012" w:author="ceres PC" w:date="2018-10-17T10:22:00Z"/>
        </w:rPr>
      </w:pPr>
      <w:del w:id="4013" w:author="ceres PC" w:date="2018-10-17T10:22:00Z">
        <w:r w:rsidRPr="0088310C" w:rsidDel="00F640EC">
          <w:delText xml:space="preserve">With the calculation described in chapter </w:delText>
        </w:r>
        <w:r w:rsidRPr="0088310C" w:rsidDel="00F640EC">
          <w:rPr>
            <w:rPrChange w:id="4014" w:author="L-B" w:date="2018-10-18T03:40:00Z">
              <w:rPr/>
            </w:rPrChange>
          </w:rPr>
          <w:fldChar w:fldCharType="begin"/>
        </w:r>
        <w:r w:rsidRPr="0088310C" w:rsidDel="00F640EC">
          <w:delInstrText xml:space="preserve"> REF _Ref459894613 \r \h </w:delInstrText>
        </w:r>
        <w:r w:rsidR="00B41BE2" w:rsidRPr="0088310C" w:rsidDel="00F640EC">
          <w:delInstrText xml:space="preserve"> \* MERGEFORMAT </w:delInstrText>
        </w:r>
        <w:r w:rsidRPr="0088310C" w:rsidDel="00F640EC">
          <w:rPr>
            <w:rPrChange w:id="4015" w:author="L-B" w:date="2018-10-18T03:40:00Z">
              <w:rPr/>
            </w:rPrChange>
          </w:rPr>
        </w:r>
        <w:r w:rsidRPr="0088310C" w:rsidDel="00F640EC">
          <w:rPr>
            <w:rPrChange w:id="4016" w:author="L-B" w:date="2018-10-18T03:40:00Z">
              <w:rPr/>
            </w:rPrChange>
          </w:rPr>
          <w:fldChar w:fldCharType="separate"/>
        </w:r>
        <w:r w:rsidR="000D7C70" w:rsidRPr="0088310C" w:rsidDel="00F640EC">
          <w:delText>2</w:delText>
        </w:r>
        <w:r w:rsidRPr="0088310C" w:rsidDel="00F640EC">
          <w:rPr>
            <w:rPrChange w:id="4017" w:author="L-B" w:date="2018-10-18T03:40:00Z">
              <w:rPr/>
            </w:rPrChange>
          </w:rPr>
          <w:fldChar w:fldCharType="end"/>
        </w:r>
        <w:r w:rsidRPr="0088310C" w:rsidDel="00F640EC">
          <w:delText xml:space="preserve"> and </w:delText>
        </w:r>
        <w:r w:rsidRPr="0088310C" w:rsidDel="00F640EC">
          <w:rPr>
            <w:rPrChange w:id="4018" w:author="L-B" w:date="2018-10-18T03:40:00Z">
              <w:rPr/>
            </w:rPrChange>
          </w:rPr>
          <w:fldChar w:fldCharType="begin"/>
        </w:r>
        <w:r w:rsidRPr="0088310C" w:rsidDel="00F640EC">
          <w:delInstrText xml:space="preserve"> REF _Ref459894615 \r \h </w:delInstrText>
        </w:r>
        <w:r w:rsidR="00B41BE2" w:rsidRPr="0088310C" w:rsidDel="00F640EC">
          <w:delInstrText xml:space="preserve"> \* MERGEFORMAT </w:delInstrText>
        </w:r>
        <w:r w:rsidRPr="0088310C" w:rsidDel="00F640EC">
          <w:rPr>
            <w:rPrChange w:id="4019" w:author="L-B" w:date="2018-10-18T03:40:00Z">
              <w:rPr/>
            </w:rPrChange>
          </w:rPr>
        </w:r>
        <w:r w:rsidRPr="0088310C" w:rsidDel="00F640EC">
          <w:rPr>
            <w:rPrChange w:id="4020" w:author="L-B" w:date="2018-10-18T03:40:00Z">
              <w:rPr/>
            </w:rPrChange>
          </w:rPr>
          <w:fldChar w:fldCharType="separate"/>
        </w:r>
        <w:r w:rsidR="000D7C70" w:rsidRPr="0088310C" w:rsidDel="00F640EC">
          <w:delText>3</w:delText>
        </w:r>
        <w:r w:rsidRPr="0088310C" w:rsidDel="00F640EC">
          <w:rPr>
            <w:rPrChange w:id="4021" w:author="L-B" w:date="2018-10-18T03:40:00Z">
              <w:rPr/>
            </w:rPrChange>
          </w:rPr>
          <w:fldChar w:fldCharType="end"/>
        </w:r>
        <w:r w:rsidRPr="0088310C" w:rsidDel="00F640EC">
          <w:delText xml:space="preserve">, an intensity </w:delText>
        </w:r>
        <m:oMath>
          <m:sSub>
            <m:sSubPr>
              <m:ctrlPr>
                <w:rPr>
                  <w:rFonts w:ascii="Cambria Math" w:hAnsi="Cambria Math"/>
                  <w:i/>
                </w:rPr>
              </m:ctrlPr>
            </m:sSubPr>
            <m:e>
              <m:r>
                <w:rPr>
                  <w:rFonts w:ascii="Cambria Math" w:hAnsi="Cambria Math"/>
                  <w:rPrChange w:id="4022" w:author="L-B" w:date="2018-10-18T03:40:00Z">
                    <w:rPr>
                      <w:rFonts w:ascii="Cambria Math" w:hAnsi="Cambria Math"/>
                    </w:rPr>
                  </w:rPrChange>
                </w:rPr>
                <m:t>I</m:t>
              </m:r>
            </m:e>
            <m:sub>
              <m:r>
                <w:rPr>
                  <w:rFonts w:ascii="Cambria Math" w:hAnsi="Cambria Math"/>
                  <w:rPrChange w:id="4023" w:author="L-B" w:date="2018-10-18T03:40:00Z">
                    <w:rPr>
                      <w:rFonts w:ascii="Cambria Math" w:hAnsi="Cambria Math"/>
                    </w:rPr>
                  </w:rPrChange>
                </w:rPr>
                <m:t>dsg</m:t>
              </m:r>
            </m:sub>
          </m:sSub>
        </m:oMath>
        <w:r w:rsidR="007113F8" w:rsidRPr="0088310C" w:rsidDel="00F640EC">
          <w:delText xml:space="preserve"> for the marine signal light </w:delText>
        </w:r>
        <w:r w:rsidRPr="0088310C" w:rsidDel="00F640EC">
          <w:delText xml:space="preserve">is </w:delText>
        </w:r>
        <w:r w:rsidR="007113F8" w:rsidRPr="0088310C" w:rsidDel="00F640EC">
          <w:delText>determined. However</w:delText>
        </w:r>
        <w:r w:rsidR="00A51A98" w:rsidRPr="0088310C" w:rsidDel="00F640EC">
          <w:delText>,</w:delText>
        </w:r>
        <w:r w:rsidR="007113F8" w:rsidRPr="0088310C" w:rsidDel="00F640EC">
          <w:delText xml:space="preserve"> there may be other lights</w:delText>
        </w:r>
        <w:r w:rsidR="00EC6D5F" w:rsidRPr="0088310C" w:rsidDel="00F640EC">
          <w:delText xml:space="preserve"> (rival lights)</w:delText>
        </w:r>
        <w:r w:rsidR="007113F8" w:rsidRPr="0088310C" w:rsidDel="00F640EC">
          <w:delText xml:space="preserve"> in the vicinity of the marine signal light, showing the same or a higher intensity.</w:delText>
        </w:r>
        <w:bookmarkStart w:id="4024" w:name="_Toc527535775"/>
        <w:bookmarkStart w:id="4025" w:name="_Toc527537177"/>
        <w:bookmarkEnd w:id="4024"/>
        <w:bookmarkEnd w:id="4025"/>
      </w:del>
    </w:p>
    <w:p w14:paraId="4226E5E8" w14:textId="5C7DB0D5" w:rsidR="00BE0567" w:rsidRPr="0088310C" w:rsidDel="00F640EC" w:rsidRDefault="00EC6D5F" w:rsidP="00046BA1">
      <w:pPr>
        <w:pStyle w:val="BodyText"/>
        <w:rPr>
          <w:del w:id="4026" w:author="ceres PC" w:date="2018-10-17T10:22:00Z"/>
        </w:rPr>
      </w:pPr>
      <w:del w:id="4027" w:author="ceres PC" w:date="2018-10-17T10:22:00Z">
        <w:r w:rsidRPr="0088310C" w:rsidDel="00F640EC">
          <w:delText>This m</w:delText>
        </w:r>
        <w:r w:rsidR="00A51A98" w:rsidRPr="0088310C" w:rsidDel="00F640EC">
          <w:delText>ay influence the recognition</w:delText>
        </w:r>
        <w:r w:rsidRPr="0088310C" w:rsidDel="00F640EC">
          <w:delText xml:space="preserve"> of the marine signal light.</w:delText>
        </w:r>
        <w:bookmarkStart w:id="4028" w:name="_Toc527535776"/>
        <w:bookmarkStart w:id="4029" w:name="_Toc527537178"/>
        <w:bookmarkEnd w:id="4028"/>
        <w:bookmarkEnd w:id="4029"/>
      </w:del>
    </w:p>
    <w:p w14:paraId="43842189" w14:textId="5CF5D36A" w:rsidR="00414E6C" w:rsidRPr="0088310C" w:rsidDel="00F640EC" w:rsidRDefault="00414E6C" w:rsidP="00046BA1">
      <w:pPr>
        <w:pStyle w:val="BodyText"/>
        <w:rPr>
          <w:del w:id="4030" w:author="ceres PC" w:date="2018-10-17T10:22:00Z"/>
        </w:rPr>
      </w:pPr>
      <w:del w:id="4031" w:author="ceres PC" w:date="2018-10-17T10:22:00Z">
        <w:r w:rsidRPr="0088310C" w:rsidDel="00F640EC">
          <w:delText>Rival lights may be:</w:delText>
        </w:r>
        <w:bookmarkStart w:id="4032" w:name="_Toc527535777"/>
        <w:bookmarkStart w:id="4033" w:name="_Toc527537179"/>
        <w:bookmarkEnd w:id="4032"/>
        <w:bookmarkEnd w:id="4033"/>
      </w:del>
    </w:p>
    <w:p w14:paraId="3F07673A" w14:textId="5309D31F" w:rsidR="00414E6C" w:rsidRPr="0088310C" w:rsidDel="00F640EC" w:rsidRDefault="00414E6C" w:rsidP="00414E6C">
      <w:pPr>
        <w:pStyle w:val="Bullet1"/>
        <w:rPr>
          <w:del w:id="4034" w:author="ceres PC" w:date="2018-10-17T10:22:00Z"/>
          <w:lang w:val="en-GB"/>
          <w:rPrChange w:id="4035" w:author="L-B" w:date="2018-10-18T03:40:00Z">
            <w:rPr>
              <w:del w:id="4036" w:author="ceres PC" w:date="2018-10-17T10:22:00Z"/>
            </w:rPr>
          </w:rPrChange>
        </w:rPr>
      </w:pPr>
      <w:del w:id="4037" w:author="ceres PC" w:date="2018-10-17T10:22:00Z">
        <w:r w:rsidRPr="0088310C" w:rsidDel="00F640EC">
          <w:rPr>
            <w:lang w:val="en-GB"/>
            <w:rPrChange w:id="4038" w:author="L-B" w:date="2018-10-18T03:40:00Z">
              <w:rPr/>
            </w:rPrChange>
          </w:rPr>
          <w:delText xml:space="preserve">illumination of ports, </w:delText>
        </w:r>
        <w:r w:rsidR="00EC6D5F" w:rsidRPr="0088310C" w:rsidDel="00F640EC">
          <w:rPr>
            <w:lang w:val="en-GB"/>
            <w:rPrChange w:id="4039" w:author="L-B" w:date="2018-10-18T03:40:00Z">
              <w:rPr/>
            </w:rPrChange>
          </w:rPr>
          <w:delText>roads and buildings</w:delText>
        </w:r>
        <w:r w:rsidR="006F7CAD" w:rsidRPr="0088310C" w:rsidDel="00F640EC">
          <w:rPr>
            <w:lang w:val="en-GB"/>
            <w:rPrChange w:id="4040" w:author="L-B" w:date="2018-10-18T03:40:00Z">
              <w:rPr/>
            </w:rPrChange>
          </w:rPr>
          <w:delText>,</w:delText>
        </w:r>
        <w:bookmarkStart w:id="4041" w:name="_Toc527535778"/>
        <w:bookmarkStart w:id="4042" w:name="_Toc527537180"/>
        <w:bookmarkEnd w:id="4041"/>
        <w:bookmarkEnd w:id="4042"/>
      </w:del>
    </w:p>
    <w:p w14:paraId="48230CD9" w14:textId="3AF52D25" w:rsidR="006F7CAD" w:rsidRPr="0088310C" w:rsidDel="00F640EC" w:rsidRDefault="006F7CAD" w:rsidP="00414E6C">
      <w:pPr>
        <w:pStyle w:val="Bullet1"/>
        <w:rPr>
          <w:del w:id="4043" w:author="ceres PC" w:date="2018-10-17T10:22:00Z"/>
          <w:lang w:val="en-GB"/>
          <w:rPrChange w:id="4044" w:author="L-B" w:date="2018-10-18T03:40:00Z">
            <w:rPr>
              <w:del w:id="4045" w:author="ceres PC" w:date="2018-10-17T10:22:00Z"/>
            </w:rPr>
          </w:rPrChange>
        </w:rPr>
      </w:pPr>
      <w:del w:id="4046" w:author="ceres PC" w:date="2018-10-17T10:22:00Z">
        <w:r w:rsidRPr="0088310C" w:rsidDel="00F640EC">
          <w:rPr>
            <w:lang w:val="en-GB"/>
            <w:rPrChange w:id="4047" w:author="L-B" w:date="2018-10-18T03:40:00Z">
              <w:rPr/>
            </w:rPrChange>
          </w:rPr>
          <w:delText>navigation lights on vessels,</w:delText>
        </w:r>
        <w:bookmarkStart w:id="4048" w:name="_Toc527535779"/>
        <w:bookmarkStart w:id="4049" w:name="_Toc527537181"/>
        <w:bookmarkEnd w:id="4048"/>
        <w:bookmarkEnd w:id="4049"/>
      </w:del>
    </w:p>
    <w:p w14:paraId="2DDC8FE1" w14:textId="582EBD3E" w:rsidR="00414E6C" w:rsidRPr="0088310C" w:rsidDel="00F640EC" w:rsidRDefault="00414E6C" w:rsidP="00414E6C">
      <w:pPr>
        <w:pStyle w:val="Bullet1"/>
        <w:rPr>
          <w:del w:id="4050" w:author="ceres PC" w:date="2018-10-17T10:22:00Z"/>
          <w:lang w:val="en-GB"/>
          <w:rPrChange w:id="4051" w:author="L-B" w:date="2018-10-18T03:40:00Z">
            <w:rPr>
              <w:del w:id="4052" w:author="ceres PC" w:date="2018-10-17T10:22:00Z"/>
            </w:rPr>
          </w:rPrChange>
        </w:rPr>
      </w:pPr>
      <w:del w:id="4053" w:author="ceres PC" w:date="2018-10-17T10:22:00Z">
        <w:r w:rsidRPr="0088310C" w:rsidDel="00F640EC">
          <w:rPr>
            <w:lang w:val="en-GB"/>
            <w:rPrChange w:id="4054" w:author="L-B" w:date="2018-10-18T03:40:00Z">
              <w:rPr/>
            </w:rPrChange>
          </w:rPr>
          <w:delText>aeronautical lights</w:delText>
        </w:r>
        <w:r w:rsidR="006F7CAD" w:rsidRPr="0088310C" w:rsidDel="00F640EC">
          <w:rPr>
            <w:lang w:val="en-GB"/>
            <w:rPrChange w:id="4055" w:author="L-B" w:date="2018-10-18T03:40:00Z">
              <w:rPr/>
            </w:rPrChange>
          </w:rPr>
          <w:delText>,</w:delText>
        </w:r>
        <w:bookmarkStart w:id="4056" w:name="_Toc527535780"/>
        <w:bookmarkStart w:id="4057" w:name="_Toc527537182"/>
        <w:bookmarkEnd w:id="4056"/>
        <w:bookmarkEnd w:id="4057"/>
      </w:del>
    </w:p>
    <w:p w14:paraId="6E5E20F4" w14:textId="5525BF81" w:rsidR="00F619A3" w:rsidRPr="0088310C" w:rsidDel="00F640EC" w:rsidRDefault="00414E6C" w:rsidP="006F7CAD">
      <w:pPr>
        <w:pStyle w:val="Bullet1"/>
        <w:rPr>
          <w:del w:id="4058" w:author="ceres PC" w:date="2018-10-17T10:22:00Z"/>
          <w:lang w:val="en-GB"/>
          <w:rPrChange w:id="4059" w:author="L-B" w:date="2018-10-18T03:40:00Z">
            <w:rPr>
              <w:del w:id="4060" w:author="ceres PC" w:date="2018-10-17T10:22:00Z"/>
            </w:rPr>
          </w:rPrChange>
        </w:rPr>
      </w:pPr>
      <w:del w:id="4061" w:author="ceres PC" w:date="2018-10-17T10:22:00Z">
        <w:r w:rsidRPr="0088310C" w:rsidDel="00F640EC">
          <w:rPr>
            <w:lang w:val="en-GB"/>
            <w:rPrChange w:id="4062" w:author="L-B" w:date="2018-10-18T03:40:00Z">
              <w:rPr/>
            </w:rPrChange>
          </w:rPr>
          <w:delText>road traffic lights</w:delText>
        </w:r>
        <w:r w:rsidR="006F7CAD" w:rsidRPr="0088310C" w:rsidDel="00F640EC">
          <w:rPr>
            <w:lang w:val="en-GB"/>
            <w:rPrChange w:id="4063" w:author="L-B" w:date="2018-10-18T03:40:00Z">
              <w:rPr/>
            </w:rPrChange>
          </w:rPr>
          <w:delText>,</w:delText>
        </w:r>
        <w:bookmarkStart w:id="4064" w:name="_Toc527535781"/>
        <w:bookmarkStart w:id="4065" w:name="_Toc527537183"/>
        <w:bookmarkEnd w:id="4064"/>
        <w:bookmarkEnd w:id="4065"/>
      </w:del>
    </w:p>
    <w:p w14:paraId="0D918C72" w14:textId="79EA4EAD" w:rsidR="00414E6C" w:rsidRPr="0088310C" w:rsidDel="00F640EC" w:rsidRDefault="00414E6C" w:rsidP="00414E6C">
      <w:pPr>
        <w:pStyle w:val="Bullet1"/>
        <w:rPr>
          <w:del w:id="4066" w:author="ceres PC" w:date="2018-10-17T10:22:00Z"/>
          <w:lang w:val="en-GB"/>
          <w:rPrChange w:id="4067" w:author="L-B" w:date="2018-10-18T03:40:00Z">
            <w:rPr>
              <w:del w:id="4068" w:author="ceres PC" w:date="2018-10-17T10:22:00Z"/>
            </w:rPr>
          </w:rPrChange>
        </w:rPr>
      </w:pPr>
      <w:del w:id="4069" w:author="ceres PC" w:date="2018-10-17T10:22:00Z">
        <w:r w:rsidRPr="0088310C" w:rsidDel="00F640EC">
          <w:rPr>
            <w:lang w:val="en-GB"/>
            <w:rPrChange w:id="4070" w:author="L-B" w:date="2018-10-18T03:40:00Z">
              <w:rPr/>
            </w:rPrChange>
          </w:rPr>
          <w:delText>other marine signal lights.</w:delText>
        </w:r>
        <w:bookmarkStart w:id="4071" w:name="_Toc527535782"/>
        <w:bookmarkStart w:id="4072" w:name="_Toc527537184"/>
        <w:bookmarkEnd w:id="4071"/>
        <w:bookmarkEnd w:id="4072"/>
      </w:del>
    </w:p>
    <w:p w14:paraId="0699C51D" w14:textId="49E632BB" w:rsidR="005C06F1" w:rsidRPr="0088310C" w:rsidDel="00F640EC" w:rsidRDefault="005C06F1" w:rsidP="00F71623">
      <w:pPr>
        <w:pStyle w:val="Heading2"/>
        <w:rPr>
          <w:del w:id="4073" w:author="ceres PC" w:date="2018-10-17T10:22:00Z"/>
        </w:rPr>
      </w:pPr>
      <w:bookmarkStart w:id="4074" w:name="_Toc527535161"/>
      <w:bookmarkStart w:id="4075" w:name="_Toc527535330"/>
      <w:del w:id="4076" w:author="ceres PC" w:date="2018-10-17T10:22:00Z">
        <w:r w:rsidRPr="0088310C" w:rsidDel="00F640EC">
          <w:delText>Illumination of areas, roads and buildings</w:delText>
        </w:r>
        <w:bookmarkStart w:id="4077" w:name="_Toc527535783"/>
        <w:bookmarkStart w:id="4078" w:name="_Toc527537185"/>
        <w:bookmarkEnd w:id="4074"/>
        <w:bookmarkEnd w:id="4075"/>
        <w:bookmarkEnd w:id="4077"/>
        <w:bookmarkEnd w:id="4078"/>
      </w:del>
    </w:p>
    <w:p w14:paraId="54D07B16" w14:textId="26768CC0" w:rsidR="00BE0567" w:rsidRPr="0088310C" w:rsidDel="00F640EC" w:rsidRDefault="005C06F1" w:rsidP="00046BA1">
      <w:pPr>
        <w:pStyle w:val="BodyText"/>
        <w:rPr>
          <w:del w:id="4079" w:author="ceres PC" w:date="2018-10-17T10:22:00Z"/>
        </w:rPr>
      </w:pPr>
      <w:del w:id="4080" w:author="ceres PC" w:date="2018-10-17T10:22:00Z">
        <w:r w:rsidRPr="0088310C" w:rsidDel="00F640EC">
          <w:delText>These lights should have a light cone (luminous intensity distribution) which covers the illuminated surface only. When done properly, there will be no direct light into the direction of the waterway. Only scattered light should be visible</w:delText>
        </w:r>
        <w:r w:rsidR="00F10C88" w:rsidRPr="0088310C" w:rsidDel="00F640EC">
          <w:delText>,</w:delText>
        </w:r>
        <w:r w:rsidRPr="0088310C" w:rsidDel="00F640EC">
          <w:delText xml:space="preserve"> </w:delText>
        </w:r>
        <w:r w:rsidR="00F10C88" w:rsidRPr="0088310C" w:rsidDel="00F640EC">
          <w:delText>which</w:delText>
        </w:r>
        <w:r w:rsidRPr="0088310C" w:rsidDel="00F640EC">
          <w:delText xml:space="preserve"> is added to the background illumination (halo).</w:delText>
        </w:r>
        <w:bookmarkStart w:id="4081" w:name="_Toc527535784"/>
        <w:bookmarkStart w:id="4082" w:name="_Toc527537186"/>
        <w:bookmarkEnd w:id="4081"/>
        <w:bookmarkEnd w:id="4082"/>
      </w:del>
    </w:p>
    <w:p w14:paraId="4C38D837" w14:textId="39D54DFA" w:rsidR="00BE0567" w:rsidRPr="0088310C" w:rsidDel="00F640EC" w:rsidRDefault="005C06F1" w:rsidP="00046BA1">
      <w:pPr>
        <w:pStyle w:val="BodyText"/>
        <w:rPr>
          <w:del w:id="4083" w:author="ceres PC" w:date="2018-10-17T10:22:00Z"/>
        </w:rPr>
      </w:pPr>
      <w:del w:id="4084" w:author="ceres PC" w:date="2018-10-17T10:22:00Z">
        <w:r w:rsidRPr="0088310C" w:rsidDel="00F640EC">
          <w:delText>However, in many situation</w:delText>
        </w:r>
        <w:r w:rsidR="00C471FD" w:rsidRPr="0088310C" w:rsidDel="00F640EC">
          <w:delText>s</w:delText>
        </w:r>
        <w:r w:rsidRPr="0088310C" w:rsidDel="00F640EC">
          <w:delText xml:space="preserve"> the</w:delText>
        </w:r>
        <w:r w:rsidR="005E0626" w:rsidRPr="0088310C" w:rsidDel="00F640EC">
          <w:delText>re</w:delText>
        </w:r>
        <w:r w:rsidRPr="0088310C" w:rsidDel="00F640EC">
          <w:delText xml:space="preserve"> will be some direct light pointing </w:delText>
        </w:r>
        <w:r w:rsidR="00F10C88" w:rsidRPr="0088310C" w:rsidDel="00F640EC">
          <w:delText xml:space="preserve">into the direction of the waterway and </w:delText>
        </w:r>
        <w:r w:rsidR="005E0626" w:rsidRPr="0088310C" w:rsidDel="00F640EC">
          <w:delText>interfering with a marine signal light</w:delText>
        </w:r>
        <w:r w:rsidR="000E36D9" w:rsidRPr="0088310C" w:rsidDel="00F640EC">
          <w:delText xml:space="preserve"> (</w:delText>
        </w:r>
        <w:r w:rsidR="000E36D9" w:rsidRPr="0088310C" w:rsidDel="00F640EC">
          <w:rPr>
            <w:rPrChange w:id="4085" w:author="L-B" w:date="2018-10-18T03:40:00Z">
              <w:rPr/>
            </w:rPrChange>
          </w:rPr>
          <w:fldChar w:fldCharType="begin"/>
        </w:r>
        <w:r w:rsidR="000E36D9" w:rsidRPr="0088310C" w:rsidDel="00F640EC">
          <w:delInstrText xml:space="preserve"> REF _Ref460228305 \h </w:delInstrText>
        </w:r>
        <w:r w:rsidR="00B41BE2" w:rsidRPr="0088310C" w:rsidDel="00F640EC">
          <w:delInstrText xml:space="preserve"> \* MERGEFORMAT </w:delInstrText>
        </w:r>
        <w:r w:rsidR="000E36D9" w:rsidRPr="0088310C" w:rsidDel="00F640EC">
          <w:rPr>
            <w:rPrChange w:id="4086" w:author="L-B" w:date="2018-10-18T03:40:00Z">
              <w:rPr/>
            </w:rPrChange>
          </w:rPr>
        </w:r>
        <w:r w:rsidR="000E36D9" w:rsidRPr="0088310C" w:rsidDel="00F640EC">
          <w:rPr>
            <w:rPrChange w:id="4087" w:author="L-B" w:date="2018-10-18T03:40:00Z">
              <w:rPr/>
            </w:rPrChange>
          </w:rPr>
          <w:fldChar w:fldCharType="separate"/>
        </w:r>
      </w:del>
      <w:del w:id="4088" w:author="ceres PC" w:date="2018-10-17T09:35:00Z">
        <w:r w:rsidR="00AF0B35" w:rsidRPr="0088310C" w:rsidDel="000D7C70">
          <w:delText xml:space="preserve">Figure </w:delText>
        </w:r>
        <w:r w:rsidR="00AF0B35" w:rsidRPr="0088310C" w:rsidDel="000D7C70">
          <w:rPr>
            <w:noProof/>
          </w:rPr>
          <w:delText>6</w:delText>
        </w:r>
      </w:del>
      <w:del w:id="4089" w:author="ceres PC" w:date="2018-10-17T10:22:00Z">
        <w:r w:rsidR="000E36D9" w:rsidRPr="0088310C" w:rsidDel="00F640EC">
          <w:rPr>
            <w:rPrChange w:id="4090" w:author="L-B" w:date="2018-10-18T03:40:00Z">
              <w:rPr/>
            </w:rPrChange>
          </w:rPr>
          <w:fldChar w:fldCharType="end"/>
        </w:r>
        <w:r w:rsidR="000E36D9" w:rsidRPr="0088310C" w:rsidDel="00F640EC">
          <w:delText>)</w:delText>
        </w:r>
        <w:r w:rsidR="005E0626" w:rsidRPr="0088310C" w:rsidDel="00F640EC">
          <w:delText>.</w:delText>
        </w:r>
        <w:bookmarkStart w:id="4091" w:name="_Toc527535785"/>
        <w:bookmarkStart w:id="4092" w:name="_Toc527537187"/>
        <w:bookmarkEnd w:id="4091"/>
        <w:bookmarkEnd w:id="4092"/>
      </w:del>
    </w:p>
    <w:p w14:paraId="1AB0B963" w14:textId="471D3F18" w:rsidR="00BE0567" w:rsidRPr="0088310C" w:rsidDel="00F640EC" w:rsidRDefault="00BE0567" w:rsidP="00046BA1">
      <w:pPr>
        <w:pStyle w:val="BodyText"/>
        <w:rPr>
          <w:del w:id="4093" w:author="ceres PC" w:date="2018-10-17T10:22:00Z"/>
        </w:rPr>
      </w:pPr>
      <w:bookmarkStart w:id="4094" w:name="_Toc527535786"/>
      <w:bookmarkStart w:id="4095" w:name="_Toc527537188"/>
      <w:bookmarkEnd w:id="4094"/>
      <w:bookmarkEnd w:id="4095"/>
    </w:p>
    <w:p w14:paraId="17491CC4" w14:textId="0BCBBEA0" w:rsidR="00BE0567" w:rsidRPr="0088310C" w:rsidDel="00F640EC" w:rsidRDefault="005E0626" w:rsidP="00F10C88">
      <w:pPr>
        <w:pStyle w:val="BodyText"/>
        <w:jc w:val="center"/>
        <w:rPr>
          <w:del w:id="4096" w:author="ceres PC" w:date="2018-10-17T10:22:00Z"/>
        </w:rPr>
      </w:pPr>
      <w:del w:id="4097" w:author="ceres PC" w:date="2018-10-17T10:22:00Z">
        <w:r w:rsidRPr="0088310C" w:rsidDel="00F640EC">
          <w:rPr>
            <w:noProof/>
            <w:lang w:eastAsia="en-IE"/>
            <w:rPrChange w:id="4098" w:author="L-B" w:date="2018-10-18T03:40:00Z">
              <w:rPr>
                <w:noProof/>
                <w:lang w:val="en-IE" w:eastAsia="en-IE"/>
              </w:rPr>
            </w:rPrChang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bookmarkStart w:id="4099" w:name="_Toc527535787"/>
        <w:bookmarkStart w:id="4100" w:name="_Toc527537189"/>
        <w:bookmarkEnd w:id="4099"/>
        <w:bookmarkEnd w:id="4100"/>
      </w:del>
    </w:p>
    <w:p w14:paraId="475EB903" w14:textId="6861B632" w:rsidR="00F10C88" w:rsidRPr="0088310C" w:rsidDel="00F640EC" w:rsidRDefault="005E0626" w:rsidP="005E0626">
      <w:pPr>
        <w:pStyle w:val="Caption"/>
        <w:rPr>
          <w:del w:id="4101" w:author="ceres PC" w:date="2018-10-17T10:22:00Z"/>
        </w:rPr>
      </w:pPr>
      <w:bookmarkStart w:id="4102" w:name="_Ref460228305"/>
      <w:del w:id="4103" w:author="ceres PC" w:date="2018-10-17T10:22:00Z">
        <w:r w:rsidRPr="0088310C" w:rsidDel="00F640EC">
          <w:rPr>
            <w:b w:val="0"/>
            <w:bCs w:val="0"/>
            <w:i w:val="0"/>
          </w:rPr>
          <w:delText xml:space="preserve">Figure </w:delText>
        </w:r>
        <w:r w:rsidRPr="0088310C" w:rsidDel="00F640EC">
          <w:rPr>
            <w:rPrChange w:id="4104" w:author="L-B" w:date="2018-10-18T03:40:00Z">
              <w:rPr/>
            </w:rPrChange>
          </w:rPr>
          <w:fldChar w:fldCharType="begin"/>
        </w:r>
        <w:r w:rsidRPr="0088310C" w:rsidDel="00F640EC">
          <w:delInstrText xml:space="preserve"> SEQ Figure \* ARABIC </w:delInstrText>
        </w:r>
        <w:r w:rsidRPr="0088310C" w:rsidDel="00F640EC">
          <w:rPr>
            <w:rPrChange w:id="4105" w:author="L-B" w:date="2018-10-18T03:40:00Z">
              <w:rPr/>
            </w:rPrChange>
          </w:rPr>
          <w:fldChar w:fldCharType="separate"/>
        </w:r>
        <w:r w:rsidR="000D7C70" w:rsidRPr="0088310C" w:rsidDel="00F640EC">
          <w:rPr>
            <w:b w:val="0"/>
            <w:bCs w:val="0"/>
            <w:i w:val="0"/>
            <w:noProof/>
          </w:rPr>
          <w:delText>6</w:delText>
        </w:r>
        <w:r w:rsidRPr="0088310C" w:rsidDel="00F640EC">
          <w:rPr>
            <w:rPrChange w:id="4106" w:author="L-B" w:date="2018-10-18T03:40:00Z">
              <w:rPr/>
            </w:rPrChange>
          </w:rPr>
          <w:fldChar w:fldCharType="end"/>
        </w:r>
        <w:bookmarkEnd w:id="4102"/>
        <w:r w:rsidRPr="0088310C" w:rsidDel="00F640EC">
          <w:rPr>
            <w:b w:val="0"/>
            <w:bCs w:val="0"/>
            <w:i w:val="0"/>
          </w:rPr>
          <w:delText xml:space="preserve"> A rival light </w:delText>
        </w:r>
        <w:bookmarkStart w:id="4107" w:name="_Toc527535788"/>
        <w:bookmarkStart w:id="4108" w:name="_Toc527537190"/>
        <w:bookmarkEnd w:id="4107"/>
        <w:bookmarkEnd w:id="4108"/>
      </w:del>
    </w:p>
    <w:p w14:paraId="37C81FE3" w14:textId="07979853" w:rsidR="000C1E9B" w:rsidRPr="0088310C" w:rsidDel="00F640EC" w:rsidRDefault="000C1E9B" w:rsidP="00926275">
      <w:pPr>
        <w:pStyle w:val="BodyText"/>
        <w:rPr>
          <w:del w:id="4109" w:author="ceres PC" w:date="2018-10-17T10:22:00Z"/>
        </w:rPr>
      </w:pPr>
      <w:bookmarkStart w:id="4110" w:name="_Toc527535789"/>
      <w:bookmarkStart w:id="4111" w:name="_Toc527537191"/>
      <w:bookmarkEnd w:id="4110"/>
      <w:bookmarkEnd w:id="4111"/>
    </w:p>
    <w:p w14:paraId="6510B253" w14:textId="05ADCE7E" w:rsidR="00D67EF0" w:rsidRPr="0088310C" w:rsidDel="00F640EC" w:rsidRDefault="00D67EF0" w:rsidP="00926275">
      <w:pPr>
        <w:pStyle w:val="BodyText"/>
        <w:rPr>
          <w:del w:id="4112" w:author="ceres PC" w:date="2018-10-17T10:22:00Z"/>
        </w:rPr>
      </w:pPr>
      <w:del w:id="4113" w:author="ceres PC" w:date="2018-10-17T10:22:00Z">
        <w:r w:rsidRPr="0088310C" w:rsidDel="00F640EC">
          <w:delText>In that case the operator of the illumination</w:delText>
        </w:r>
        <w:r w:rsidR="00B86E69" w:rsidRPr="0088310C" w:rsidDel="00F640EC">
          <w:delText xml:space="preserve"> equipment </w:delText>
        </w:r>
        <w:r w:rsidRPr="0088310C" w:rsidDel="00F640EC">
          <w:delText>should be contacted and measures should be taken to remove the direct light.</w:delText>
        </w:r>
        <w:bookmarkStart w:id="4114" w:name="_Toc527535790"/>
        <w:bookmarkStart w:id="4115" w:name="_Toc527537192"/>
        <w:bookmarkEnd w:id="4114"/>
        <w:bookmarkEnd w:id="4115"/>
      </w:del>
    </w:p>
    <w:p w14:paraId="5E1962D5" w14:textId="3744A96A" w:rsidR="000E36D9" w:rsidRPr="0088310C" w:rsidDel="00F640EC" w:rsidRDefault="00D67EF0" w:rsidP="00926275">
      <w:pPr>
        <w:pStyle w:val="BodyText"/>
        <w:rPr>
          <w:del w:id="4116" w:author="ceres PC" w:date="2018-10-17T10:22:00Z"/>
        </w:rPr>
      </w:pPr>
      <w:del w:id="4117" w:author="ceres PC" w:date="2018-10-17T10:22:00Z">
        <w:r w:rsidRPr="0088310C" w:rsidDel="00F640EC">
          <w:delText>This can be done either by rotating the lantern to move the light cone away from the</w:delText>
        </w:r>
        <w:r w:rsidR="00DC62BF" w:rsidRPr="0088310C" w:rsidDel="00F640EC">
          <w:delText xml:space="preserve"> waterway or by introducing  cut-off-screen</w:delText>
        </w:r>
        <w:r w:rsidR="00EF6230" w:rsidRPr="0088310C" w:rsidDel="00F640EC">
          <w:delText>s</w:delText>
        </w:r>
        <w:r w:rsidR="00DC62BF" w:rsidRPr="0088310C" w:rsidDel="00F640EC">
          <w:delText xml:space="preserve"> (</w:delText>
        </w:r>
        <w:r w:rsidR="00DC62BF" w:rsidRPr="0088310C" w:rsidDel="00F640EC">
          <w:rPr>
            <w:rPrChange w:id="4118" w:author="L-B" w:date="2018-10-18T03:40:00Z">
              <w:rPr/>
            </w:rPrChange>
          </w:rPr>
          <w:fldChar w:fldCharType="begin"/>
        </w:r>
        <w:r w:rsidR="00DC62BF" w:rsidRPr="0088310C" w:rsidDel="00F640EC">
          <w:delInstrText xml:space="preserve"> REF _Ref460230031 \h </w:delInstrText>
        </w:r>
        <w:r w:rsidR="00B41BE2" w:rsidRPr="0088310C" w:rsidDel="00F640EC">
          <w:delInstrText xml:space="preserve"> \* MERGEFORMAT </w:delInstrText>
        </w:r>
        <w:r w:rsidR="00DC62BF" w:rsidRPr="0088310C" w:rsidDel="00F640EC">
          <w:rPr>
            <w:rPrChange w:id="4119" w:author="L-B" w:date="2018-10-18T03:40:00Z">
              <w:rPr/>
            </w:rPrChange>
          </w:rPr>
        </w:r>
        <w:r w:rsidR="00DC62BF" w:rsidRPr="0088310C" w:rsidDel="00F640EC">
          <w:rPr>
            <w:rPrChange w:id="4120" w:author="L-B" w:date="2018-10-18T03:40:00Z">
              <w:rPr/>
            </w:rPrChange>
          </w:rPr>
          <w:fldChar w:fldCharType="separate"/>
        </w:r>
      </w:del>
      <w:del w:id="4121" w:author="ceres PC" w:date="2018-10-17T09:35:00Z">
        <w:r w:rsidR="00AF0B35" w:rsidRPr="0088310C" w:rsidDel="000D7C70">
          <w:delText xml:space="preserve">Figure </w:delText>
        </w:r>
        <w:r w:rsidR="00AF0B35" w:rsidRPr="0088310C" w:rsidDel="000D7C70">
          <w:rPr>
            <w:noProof/>
          </w:rPr>
          <w:delText>7</w:delText>
        </w:r>
      </w:del>
      <w:del w:id="4122" w:author="ceres PC" w:date="2018-10-17T10:22:00Z">
        <w:r w:rsidR="00DC62BF" w:rsidRPr="0088310C" w:rsidDel="00F640EC">
          <w:rPr>
            <w:rPrChange w:id="4123" w:author="L-B" w:date="2018-10-18T03:40:00Z">
              <w:rPr/>
            </w:rPrChange>
          </w:rPr>
          <w:fldChar w:fldCharType="end"/>
        </w:r>
        <w:r w:rsidR="00DC62BF" w:rsidRPr="0088310C" w:rsidDel="00F640EC">
          <w:delText>).</w:delText>
        </w:r>
        <w:r w:rsidRPr="0088310C" w:rsidDel="00F640EC">
          <w:delText xml:space="preserve"> </w:delText>
        </w:r>
        <w:bookmarkStart w:id="4124" w:name="_Toc527535791"/>
        <w:bookmarkStart w:id="4125" w:name="_Toc527537193"/>
        <w:bookmarkEnd w:id="4124"/>
        <w:bookmarkEnd w:id="4125"/>
      </w:del>
    </w:p>
    <w:p w14:paraId="67191AF1" w14:textId="32125C9A" w:rsidR="00F10C88" w:rsidRPr="0088310C" w:rsidDel="00F640EC" w:rsidRDefault="000E36D9" w:rsidP="00942F4B">
      <w:pPr>
        <w:pStyle w:val="BodyText"/>
        <w:jc w:val="center"/>
        <w:rPr>
          <w:del w:id="4126" w:author="ceres PC" w:date="2018-10-17T10:22:00Z"/>
        </w:rPr>
      </w:pPr>
      <w:del w:id="4127" w:author="ceres PC" w:date="2018-10-17T10:22:00Z">
        <w:r w:rsidRPr="0088310C" w:rsidDel="00F640EC">
          <w:rPr>
            <w:noProof/>
            <w:lang w:eastAsia="en-IE"/>
            <w:rPrChange w:id="4128" w:author="L-B" w:date="2018-10-18T03:40:00Z">
              <w:rPr>
                <w:noProof/>
                <w:lang w:val="en-IE" w:eastAsia="en-IE"/>
              </w:rPr>
            </w:rPrChange>
          </w:rPr>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bookmarkStart w:id="4129" w:name="_Toc527535792"/>
        <w:bookmarkStart w:id="4130" w:name="_Toc527537194"/>
        <w:bookmarkEnd w:id="4129"/>
        <w:bookmarkEnd w:id="4130"/>
      </w:del>
    </w:p>
    <w:p w14:paraId="492B7C46" w14:textId="6A201AE0" w:rsidR="00F10C88" w:rsidRPr="0088310C" w:rsidDel="00F640EC" w:rsidRDefault="00DC62BF" w:rsidP="00DC62BF">
      <w:pPr>
        <w:pStyle w:val="Caption"/>
        <w:rPr>
          <w:del w:id="4131" w:author="ceres PC" w:date="2018-10-17T10:22:00Z"/>
        </w:rPr>
      </w:pPr>
      <w:bookmarkStart w:id="4132" w:name="_Ref460230031"/>
      <w:del w:id="4133" w:author="ceres PC" w:date="2018-10-17T10:22:00Z">
        <w:r w:rsidRPr="0088310C" w:rsidDel="00F640EC">
          <w:rPr>
            <w:b w:val="0"/>
            <w:bCs w:val="0"/>
            <w:i w:val="0"/>
          </w:rPr>
          <w:delText xml:space="preserve">Figure </w:delText>
        </w:r>
        <w:r w:rsidRPr="0088310C" w:rsidDel="00F640EC">
          <w:rPr>
            <w:rPrChange w:id="4134" w:author="L-B" w:date="2018-10-18T03:40:00Z">
              <w:rPr/>
            </w:rPrChange>
          </w:rPr>
          <w:fldChar w:fldCharType="begin"/>
        </w:r>
        <w:r w:rsidRPr="0088310C" w:rsidDel="00F640EC">
          <w:delInstrText xml:space="preserve"> SEQ Figure \* ARABIC </w:delInstrText>
        </w:r>
        <w:r w:rsidRPr="0088310C" w:rsidDel="00F640EC">
          <w:rPr>
            <w:rPrChange w:id="4135" w:author="L-B" w:date="2018-10-18T03:40:00Z">
              <w:rPr/>
            </w:rPrChange>
          </w:rPr>
          <w:fldChar w:fldCharType="separate"/>
        </w:r>
        <w:r w:rsidR="000D7C70" w:rsidRPr="0088310C" w:rsidDel="00F640EC">
          <w:rPr>
            <w:b w:val="0"/>
            <w:bCs w:val="0"/>
            <w:i w:val="0"/>
            <w:noProof/>
          </w:rPr>
          <w:delText>7</w:delText>
        </w:r>
        <w:r w:rsidRPr="0088310C" w:rsidDel="00F640EC">
          <w:rPr>
            <w:rPrChange w:id="4136" w:author="L-B" w:date="2018-10-18T03:40:00Z">
              <w:rPr/>
            </w:rPrChange>
          </w:rPr>
          <w:fldChar w:fldCharType="end"/>
        </w:r>
        <w:bookmarkEnd w:id="4132"/>
        <w:r w:rsidRPr="0088310C" w:rsidDel="00F640EC">
          <w:rPr>
            <w:b w:val="0"/>
            <w:bCs w:val="0"/>
            <w:i w:val="0"/>
          </w:rPr>
          <w:delText xml:space="preserve"> Using a cut-off-screen to remove direct light</w:delText>
        </w:r>
        <w:bookmarkStart w:id="4137" w:name="_Toc527535793"/>
        <w:bookmarkStart w:id="4138" w:name="_Toc527537195"/>
        <w:bookmarkEnd w:id="4137"/>
        <w:bookmarkEnd w:id="4138"/>
      </w:del>
    </w:p>
    <w:p w14:paraId="0A598718" w14:textId="6CB40659" w:rsidR="000D6A88" w:rsidRPr="0088310C" w:rsidDel="00F640EC" w:rsidRDefault="000D6A88" w:rsidP="00926275">
      <w:pPr>
        <w:pStyle w:val="BodyText"/>
        <w:rPr>
          <w:del w:id="4139" w:author="ceres PC" w:date="2018-10-17T10:22:00Z"/>
        </w:rPr>
      </w:pPr>
      <w:bookmarkStart w:id="4140" w:name="_Toc527535794"/>
      <w:bookmarkStart w:id="4141" w:name="_Toc527537196"/>
      <w:bookmarkEnd w:id="4140"/>
      <w:bookmarkEnd w:id="4141"/>
    </w:p>
    <w:p w14:paraId="6032D5BE" w14:textId="5C882B61" w:rsidR="006F7CAD" w:rsidRPr="0088310C" w:rsidDel="00F640EC" w:rsidRDefault="006F7CAD" w:rsidP="00F71623">
      <w:pPr>
        <w:pStyle w:val="Heading2"/>
        <w:rPr>
          <w:del w:id="4142" w:author="ceres PC" w:date="2018-10-17T10:22:00Z"/>
        </w:rPr>
      </w:pPr>
      <w:bookmarkStart w:id="4143" w:name="_Ref461693355"/>
      <w:bookmarkStart w:id="4144" w:name="_Toc527535162"/>
      <w:bookmarkStart w:id="4145" w:name="_Toc527535331"/>
      <w:del w:id="4146" w:author="ceres PC" w:date="2018-10-17T10:22:00Z">
        <w:r w:rsidRPr="0088310C" w:rsidDel="00F640EC">
          <w:rPr>
            <w:b w:val="0"/>
            <w:bCs w:val="0"/>
            <w:caps w:val="0"/>
          </w:rPr>
          <w:delText>Navigation lights on vessels</w:delText>
        </w:r>
        <w:bookmarkStart w:id="4147" w:name="_Toc527535795"/>
        <w:bookmarkStart w:id="4148" w:name="_Toc527537197"/>
        <w:bookmarkEnd w:id="4143"/>
        <w:bookmarkEnd w:id="4144"/>
        <w:bookmarkEnd w:id="4145"/>
        <w:bookmarkEnd w:id="4147"/>
        <w:bookmarkEnd w:id="4148"/>
      </w:del>
    </w:p>
    <w:p w14:paraId="18417789" w14:textId="6EF505D2" w:rsidR="006F7CAD" w:rsidRPr="0088310C" w:rsidDel="00F640EC" w:rsidRDefault="006F7CAD" w:rsidP="006F7CAD">
      <w:pPr>
        <w:pStyle w:val="Heading2separationline"/>
        <w:rPr>
          <w:del w:id="4149" w:author="ceres PC" w:date="2018-10-17T10:22:00Z"/>
        </w:rPr>
      </w:pPr>
      <w:bookmarkStart w:id="4150" w:name="_Toc527535796"/>
      <w:bookmarkStart w:id="4151" w:name="_Toc527537198"/>
      <w:bookmarkEnd w:id="4150"/>
      <w:bookmarkEnd w:id="4151"/>
    </w:p>
    <w:p w14:paraId="2D9343DB" w14:textId="327F2E86" w:rsidR="004E7F67" w:rsidRPr="0088310C" w:rsidDel="00F640EC" w:rsidRDefault="004E7F67" w:rsidP="006F7CAD">
      <w:pPr>
        <w:pStyle w:val="BodyText"/>
        <w:rPr>
          <w:del w:id="4152" w:author="ceres PC" w:date="2018-10-17T10:22:00Z"/>
        </w:rPr>
      </w:pPr>
      <w:del w:id="4153" w:author="ceres PC" w:date="2018-10-17T10:22:00Z">
        <w:r w:rsidRPr="0088310C" w:rsidDel="00F640EC">
          <w:delText>The navigation lights on vessels are defined by IMO COLREG</w:delText>
        </w:r>
        <w:r w:rsidR="00D663A4" w:rsidRPr="0088310C" w:rsidDel="00F640EC">
          <w:delText>s</w:delText>
        </w:r>
        <w:r w:rsidRPr="0088310C" w:rsidDel="00F640EC">
          <w:delText>, Rule 22 and Annex I</w:delText>
        </w:r>
        <w:r w:rsidR="00D663A4" w:rsidRPr="0088310C" w:rsidDel="00F640EC">
          <w:delText xml:space="preserve"> </w:delText>
        </w:r>
        <w:r w:rsidR="00D663A4" w:rsidRPr="0088310C" w:rsidDel="00F640EC">
          <w:rPr>
            <w:rPrChange w:id="4154" w:author="L-B" w:date="2018-10-18T03:40:00Z">
              <w:rPr/>
            </w:rPrChange>
          </w:rPr>
          <w:fldChar w:fldCharType="begin"/>
        </w:r>
        <w:r w:rsidR="00D663A4" w:rsidRPr="0088310C" w:rsidDel="00F640EC">
          <w:delInstrText xml:space="preserve"> REF _Ref460586314 \r \h </w:delInstrText>
        </w:r>
        <w:r w:rsidR="00B41BE2" w:rsidRPr="0088310C" w:rsidDel="00F640EC">
          <w:delInstrText xml:space="preserve"> \* MERGEFORMAT </w:delInstrText>
        </w:r>
        <w:r w:rsidR="00D663A4" w:rsidRPr="0088310C" w:rsidDel="00F640EC">
          <w:rPr>
            <w:rPrChange w:id="4155" w:author="L-B" w:date="2018-10-18T03:40:00Z">
              <w:rPr/>
            </w:rPrChange>
          </w:rPr>
        </w:r>
        <w:r w:rsidR="00D663A4" w:rsidRPr="0088310C" w:rsidDel="00F640EC">
          <w:rPr>
            <w:rPrChange w:id="4156" w:author="L-B" w:date="2018-10-18T03:40:00Z">
              <w:rPr/>
            </w:rPrChange>
          </w:rPr>
          <w:fldChar w:fldCharType="separate"/>
        </w:r>
      </w:del>
      <w:del w:id="4157" w:author="ceres PC" w:date="2018-10-17T09:35:00Z">
        <w:r w:rsidR="00AF0B35" w:rsidRPr="0088310C" w:rsidDel="000D7C70">
          <w:delText>[5]</w:delText>
        </w:r>
      </w:del>
      <w:del w:id="4158" w:author="ceres PC" w:date="2018-10-17T10:22:00Z">
        <w:r w:rsidR="00D663A4" w:rsidRPr="0088310C" w:rsidDel="00F640EC">
          <w:rPr>
            <w:rPrChange w:id="4159" w:author="L-B" w:date="2018-10-18T03:40:00Z">
              <w:rPr/>
            </w:rPrChange>
          </w:rPr>
          <w:fldChar w:fldCharType="end"/>
        </w:r>
        <w:r w:rsidRPr="0088310C" w:rsidDel="00F640EC">
          <w:delText>. In many situations navigation lights (on a vessel) and marine signal lights (light</w:delText>
        </w:r>
      </w:del>
      <w:del w:id="4160" w:author="ceres PC" w:date="2018-10-17T07:52:00Z">
        <w:r w:rsidR="0064538D" w:rsidRPr="0088310C" w:rsidDel="00814966">
          <w:delText xml:space="preserve"> </w:delText>
        </w:r>
      </w:del>
      <w:del w:id="4161" w:author="ceres PC" w:date="2018-10-17T10:22:00Z">
        <w:r w:rsidRPr="0088310C" w:rsidDel="00F640EC">
          <w:delText xml:space="preserve">house, beacon, buoy) may be easily distinguished by the flash characters, as navigation lights </w:delText>
        </w:r>
        <w:r w:rsidR="0064538D" w:rsidRPr="0088310C" w:rsidDel="00F640EC">
          <w:delText>normally are steady burning lights and signal lights are flashing.</w:delText>
        </w:r>
        <w:bookmarkStart w:id="4162" w:name="_Toc527535797"/>
        <w:bookmarkStart w:id="4163" w:name="_Toc527537199"/>
        <w:bookmarkEnd w:id="4162"/>
        <w:bookmarkEnd w:id="4163"/>
      </w:del>
    </w:p>
    <w:p w14:paraId="0E913910" w14:textId="714592DB" w:rsidR="0064538D" w:rsidRPr="0088310C" w:rsidDel="00F640EC" w:rsidRDefault="0064538D" w:rsidP="006F7CAD">
      <w:pPr>
        <w:pStyle w:val="BodyText"/>
        <w:rPr>
          <w:del w:id="4164" w:author="ceres PC" w:date="2018-10-17T10:22:00Z"/>
        </w:rPr>
      </w:pPr>
      <w:del w:id="4165" w:author="ceres PC" w:date="2018-10-17T10:22:00Z">
        <w:r w:rsidRPr="0088310C" w:rsidDel="00F640EC">
          <w:delText xml:space="preserve">However, this is not </w:delText>
        </w:r>
        <w:r w:rsidR="002748C8" w:rsidRPr="0088310C" w:rsidDel="00F640EC">
          <w:delText xml:space="preserve">always </w:delText>
        </w:r>
        <w:r w:rsidRPr="0088310C" w:rsidDel="00F640EC">
          <w:delText>true</w:delText>
        </w:r>
        <w:r w:rsidR="002748C8" w:rsidRPr="0088310C" w:rsidDel="00F640EC">
          <w:delText xml:space="preserve"> and therefore it makes sense to look at the intensities of the navigation lights and harmonize them with the signal lights.</w:delText>
        </w:r>
        <w:r w:rsidR="00C9704C" w:rsidRPr="0088310C" w:rsidDel="00F640EC">
          <w:delText xml:space="preserve"> </w:delText>
        </w:r>
        <w:bookmarkStart w:id="4166" w:name="_Toc527535798"/>
        <w:bookmarkStart w:id="4167" w:name="_Toc527537200"/>
        <w:bookmarkEnd w:id="4166"/>
        <w:bookmarkEnd w:id="4167"/>
      </w:del>
    </w:p>
    <w:p w14:paraId="4C8B4318" w14:textId="1D066F25" w:rsidR="002748C8" w:rsidRPr="0088310C" w:rsidDel="00F640EC" w:rsidRDefault="002748C8" w:rsidP="006F7CAD">
      <w:pPr>
        <w:pStyle w:val="BodyText"/>
        <w:rPr>
          <w:del w:id="4168" w:author="ceres PC" w:date="2018-10-17T10:22:00Z"/>
        </w:rPr>
      </w:pPr>
      <w:del w:id="4169" w:author="ceres PC" w:date="2018-10-17T10:22:00Z">
        <w:r w:rsidRPr="0088310C" w:rsidDel="00F640EC">
          <w:delText>The top light of a navigation light is the m</w:delText>
        </w:r>
        <w:r w:rsidR="00796197" w:rsidRPr="0088310C" w:rsidDel="00F640EC">
          <w:delText>ost intense light o</w:delText>
        </w:r>
        <w:r w:rsidRPr="0088310C" w:rsidDel="00F640EC">
          <w:delText>n a vessel and its luminous intensity is linked to the length of a vessel.</w:delText>
        </w:r>
        <w:bookmarkStart w:id="4170" w:name="_Toc527535799"/>
        <w:bookmarkStart w:id="4171" w:name="_Toc527537201"/>
        <w:bookmarkEnd w:id="4170"/>
        <w:bookmarkEnd w:id="4171"/>
      </w:del>
    </w:p>
    <w:p w14:paraId="5C73123F" w14:textId="1B383979" w:rsidR="002748C8" w:rsidRPr="0088310C" w:rsidDel="00F640EC" w:rsidRDefault="00FC2645" w:rsidP="00FC2645">
      <w:pPr>
        <w:pStyle w:val="Caption"/>
        <w:rPr>
          <w:del w:id="4172" w:author="ceres PC" w:date="2018-10-17T10:22:00Z"/>
        </w:rPr>
      </w:pPr>
      <w:bookmarkStart w:id="4173" w:name="_Ref476119304"/>
      <w:del w:id="4174" w:author="ceres PC" w:date="2018-10-17T10:22:00Z">
        <w:r w:rsidRPr="0088310C" w:rsidDel="00F640EC">
          <w:rPr>
            <w:b w:val="0"/>
            <w:bCs w:val="0"/>
            <w:i w:val="0"/>
          </w:rPr>
          <w:delText xml:space="preserve">Table </w:delText>
        </w:r>
        <w:r w:rsidRPr="0088310C" w:rsidDel="00F640EC">
          <w:rPr>
            <w:rPrChange w:id="4175" w:author="L-B" w:date="2018-10-18T03:40:00Z">
              <w:rPr/>
            </w:rPrChange>
          </w:rPr>
          <w:fldChar w:fldCharType="begin"/>
        </w:r>
        <w:r w:rsidRPr="0088310C" w:rsidDel="00F640EC">
          <w:delInstrText xml:space="preserve"> SEQ Table \* ARABIC </w:delInstrText>
        </w:r>
        <w:r w:rsidRPr="0088310C" w:rsidDel="00F640EC">
          <w:rPr>
            <w:rPrChange w:id="4176" w:author="L-B" w:date="2018-10-18T03:40:00Z">
              <w:rPr/>
            </w:rPrChange>
          </w:rPr>
          <w:fldChar w:fldCharType="separate"/>
        </w:r>
        <w:r w:rsidR="000D7C70" w:rsidRPr="0088310C" w:rsidDel="00F640EC">
          <w:rPr>
            <w:b w:val="0"/>
            <w:bCs w:val="0"/>
            <w:i w:val="0"/>
            <w:noProof/>
          </w:rPr>
          <w:delText>4</w:delText>
        </w:r>
        <w:r w:rsidRPr="0088310C" w:rsidDel="00F640EC">
          <w:rPr>
            <w:rPrChange w:id="4177" w:author="L-B" w:date="2018-10-18T03:40:00Z">
              <w:rPr/>
            </w:rPrChange>
          </w:rPr>
          <w:fldChar w:fldCharType="end"/>
        </w:r>
        <w:bookmarkEnd w:id="4173"/>
        <w:r w:rsidRPr="0088310C" w:rsidDel="00F640EC">
          <w:rPr>
            <w:b w:val="0"/>
            <w:bCs w:val="0"/>
            <w:i w:val="0"/>
          </w:rPr>
          <w:delText xml:space="preserve"> </w:delText>
        </w:r>
        <w:r w:rsidR="002748C8" w:rsidRPr="0088310C" w:rsidDel="00F640EC">
          <w:rPr>
            <w:b w:val="0"/>
            <w:bCs w:val="0"/>
            <w:i w:val="0"/>
          </w:rPr>
          <w:delText>Luminous intensity of navigation lights on vessels</w:delText>
        </w:r>
        <w:bookmarkStart w:id="4178" w:name="_Toc527535800"/>
        <w:bookmarkStart w:id="4179" w:name="_Toc527537202"/>
        <w:bookmarkEnd w:id="4178"/>
        <w:bookmarkEnd w:id="4179"/>
      </w:del>
    </w:p>
    <w:p w14:paraId="7FE41DA3" w14:textId="570195BF" w:rsidR="00FC2645" w:rsidRPr="0088310C" w:rsidDel="00F640EC" w:rsidRDefault="00FC2645" w:rsidP="00FC2645">
      <w:pPr>
        <w:rPr>
          <w:del w:id="4180" w:author="ceres PC" w:date="2018-10-17T10:22:00Z"/>
        </w:rPr>
      </w:pPr>
      <w:bookmarkStart w:id="4181" w:name="_Toc527535801"/>
      <w:bookmarkStart w:id="4182" w:name="_Toc527537203"/>
      <w:bookmarkEnd w:id="4181"/>
      <w:bookmarkEnd w:id="4182"/>
    </w:p>
    <w:tbl>
      <w:tblPr>
        <w:tblStyle w:val="TableGrid"/>
        <w:tblW w:w="8930" w:type="dxa"/>
        <w:tblInd w:w="108" w:type="dxa"/>
        <w:tblLook w:val="04A0" w:firstRow="1" w:lastRow="0" w:firstColumn="1" w:lastColumn="0" w:noHBand="0" w:noVBand="1"/>
      </w:tblPr>
      <w:tblGrid>
        <w:gridCol w:w="2127"/>
        <w:gridCol w:w="3543"/>
        <w:gridCol w:w="3260"/>
      </w:tblGrid>
      <w:tr w:rsidR="002748C8" w:rsidRPr="0088310C" w:rsidDel="00F640EC" w14:paraId="749FF563" w14:textId="18149CAF" w:rsidTr="00FC2645">
        <w:trPr>
          <w:del w:id="4183" w:author="ceres PC" w:date="2018-10-17T10:22:00Z"/>
        </w:trPr>
        <w:tc>
          <w:tcPr>
            <w:tcW w:w="2127" w:type="dxa"/>
          </w:tcPr>
          <w:p w14:paraId="4642BC95" w14:textId="72DAA277" w:rsidR="002748C8" w:rsidRPr="0088310C" w:rsidDel="00F640EC" w:rsidRDefault="002748C8" w:rsidP="002748C8">
            <w:pPr>
              <w:pStyle w:val="BodyText"/>
              <w:jc w:val="center"/>
              <w:rPr>
                <w:del w:id="4184" w:author="ceres PC" w:date="2018-10-17T10:22:00Z"/>
              </w:rPr>
            </w:pPr>
            <w:del w:id="4185" w:author="ceres PC" w:date="2018-10-17T10:22:00Z">
              <w:r w:rsidRPr="0088310C" w:rsidDel="00F640EC">
                <w:delText>length of a vessel</w:delText>
              </w:r>
              <w:bookmarkStart w:id="4186" w:name="_Toc527535802"/>
              <w:bookmarkStart w:id="4187" w:name="_Toc527537204"/>
              <w:bookmarkEnd w:id="4186"/>
              <w:bookmarkEnd w:id="4187"/>
            </w:del>
          </w:p>
        </w:tc>
        <w:tc>
          <w:tcPr>
            <w:tcW w:w="3543" w:type="dxa"/>
          </w:tcPr>
          <w:p w14:paraId="09497ACC" w14:textId="1D88050A" w:rsidR="002748C8" w:rsidRPr="0088310C" w:rsidDel="00F640EC" w:rsidRDefault="002748C8" w:rsidP="002748C8">
            <w:pPr>
              <w:pStyle w:val="BodyText"/>
              <w:jc w:val="center"/>
              <w:rPr>
                <w:del w:id="4188" w:author="ceres PC" w:date="2018-10-17T10:22:00Z"/>
              </w:rPr>
            </w:pPr>
            <w:del w:id="4189" w:author="ceres PC" w:date="2018-10-17T10:22:00Z">
              <w:r w:rsidRPr="0088310C" w:rsidDel="00F640EC">
                <w:delText>luminous intensity</w:delText>
              </w:r>
              <w:r w:rsidR="00FC2645" w:rsidRPr="0088310C" w:rsidDel="00F640EC">
                <w:delText xml:space="preserve"> (white, top)</w:delText>
              </w:r>
              <w:bookmarkStart w:id="4190" w:name="_Toc527535803"/>
              <w:bookmarkStart w:id="4191" w:name="_Toc527537205"/>
              <w:bookmarkEnd w:id="4190"/>
              <w:bookmarkEnd w:id="4191"/>
            </w:del>
          </w:p>
        </w:tc>
        <w:tc>
          <w:tcPr>
            <w:tcW w:w="3260" w:type="dxa"/>
          </w:tcPr>
          <w:p w14:paraId="62F88F57" w14:textId="6461D426" w:rsidR="002748C8" w:rsidRPr="0088310C" w:rsidDel="00F640EC" w:rsidRDefault="00FC2645" w:rsidP="00FC2645">
            <w:pPr>
              <w:pStyle w:val="BodyText"/>
              <w:jc w:val="center"/>
              <w:rPr>
                <w:del w:id="4192" w:author="ceres PC" w:date="2018-10-17T10:22:00Z"/>
              </w:rPr>
            </w:pPr>
            <w:del w:id="4193" w:author="ceres PC" w:date="2018-10-17T10:22:00Z">
              <w:r w:rsidRPr="0088310C" w:rsidDel="00F640EC">
                <w:delText>luminous intensity (green, red)</w:delText>
              </w:r>
              <w:bookmarkStart w:id="4194" w:name="_Toc527535804"/>
              <w:bookmarkStart w:id="4195" w:name="_Toc527537206"/>
              <w:bookmarkEnd w:id="4194"/>
              <w:bookmarkEnd w:id="4195"/>
            </w:del>
          </w:p>
        </w:tc>
        <w:bookmarkStart w:id="4196" w:name="_Toc527535805"/>
        <w:bookmarkStart w:id="4197" w:name="_Toc527537207"/>
        <w:bookmarkEnd w:id="4196"/>
        <w:bookmarkEnd w:id="4197"/>
      </w:tr>
      <w:tr w:rsidR="002748C8" w:rsidRPr="0088310C" w:rsidDel="00F640EC" w14:paraId="7D1C1D0D" w14:textId="7E89967A" w:rsidTr="00FC2645">
        <w:trPr>
          <w:del w:id="4198" w:author="ceres PC" w:date="2018-10-17T10:22:00Z"/>
        </w:trPr>
        <w:tc>
          <w:tcPr>
            <w:tcW w:w="2127" w:type="dxa"/>
          </w:tcPr>
          <w:p w14:paraId="3795CFAD" w14:textId="69CBA81C" w:rsidR="002748C8" w:rsidRPr="0088310C" w:rsidDel="00F640EC" w:rsidRDefault="002748C8" w:rsidP="002748C8">
            <w:pPr>
              <w:pStyle w:val="BodyText"/>
              <w:jc w:val="center"/>
              <w:rPr>
                <w:del w:id="4199" w:author="ceres PC" w:date="2018-10-17T10:22:00Z"/>
              </w:rPr>
            </w:pPr>
            <w:del w:id="4200" w:author="ceres PC" w:date="2018-10-17T10:22:00Z">
              <w:r w:rsidRPr="0088310C" w:rsidDel="00F640EC">
                <w:delText>L &lt; 12 m</w:delText>
              </w:r>
              <w:bookmarkStart w:id="4201" w:name="_Toc527535806"/>
              <w:bookmarkStart w:id="4202" w:name="_Toc527537208"/>
              <w:bookmarkEnd w:id="4201"/>
              <w:bookmarkEnd w:id="4202"/>
            </w:del>
          </w:p>
        </w:tc>
        <w:tc>
          <w:tcPr>
            <w:tcW w:w="3543" w:type="dxa"/>
          </w:tcPr>
          <w:p w14:paraId="094CEB4E" w14:textId="44FD1F66" w:rsidR="002748C8" w:rsidRPr="0088310C" w:rsidDel="00F640EC" w:rsidRDefault="002748C8" w:rsidP="002748C8">
            <w:pPr>
              <w:pStyle w:val="BodyText"/>
              <w:jc w:val="center"/>
              <w:rPr>
                <w:del w:id="4203" w:author="ceres PC" w:date="2018-10-17T10:22:00Z"/>
              </w:rPr>
            </w:pPr>
            <w:del w:id="4204" w:author="ceres PC" w:date="2018-10-17T10:22:00Z">
              <w:r w:rsidRPr="0088310C" w:rsidDel="00F640EC">
                <w:delText>approx. 4.3 cd</w:delText>
              </w:r>
              <w:bookmarkStart w:id="4205" w:name="_Toc527535807"/>
              <w:bookmarkStart w:id="4206" w:name="_Toc527537209"/>
              <w:bookmarkEnd w:id="4205"/>
              <w:bookmarkEnd w:id="4206"/>
            </w:del>
          </w:p>
        </w:tc>
        <w:tc>
          <w:tcPr>
            <w:tcW w:w="3260" w:type="dxa"/>
          </w:tcPr>
          <w:p w14:paraId="66EBBF70" w14:textId="4F5B599C" w:rsidR="002748C8" w:rsidRPr="0088310C" w:rsidDel="00F640EC" w:rsidRDefault="00FC2645" w:rsidP="002748C8">
            <w:pPr>
              <w:pStyle w:val="BodyText"/>
              <w:jc w:val="center"/>
              <w:rPr>
                <w:del w:id="4207" w:author="ceres PC" w:date="2018-10-17T10:22:00Z"/>
              </w:rPr>
            </w:pPr>
            <w:del w:id="4208" w:author="ceres PC" w:date="2018-10-17T10:22:00Z">
              <w:r w:rsidRPr="0088310C" w:rsidDel="00F640EC">
                <w:delText>0.9 cd</w:delText>
              </w:r>
              <w:bookmarkStart w:id="4209" w:name="_Toc527535808"/>
              <w:bookmarkStart w:id="4210" w:name="_Toc527537210"/>
              <w:bookmarkEnd w:id="4209"/>
              <w:bookmarkEnd w:id="4210"/>
            </w:del>
          </w:p>
        </w:tc>
        <w:bookmarkStart w:id="4211" w:name="_Toc527535809"/>
        <w:bookmarkStart w:id="4212" w:name="_Toc527537211"/>
        <w:bookmarkEnd w:id="4211"/>
        <w:bookmarkEnd w:id="4212"/>
      </w:tr>
      <w:tr w:rsidR="002748C8" w:rsidRPr="0088310C" w:rsidDel="00F640EC" w14:paraId="48164CC7" w14:textId="02079C7C" w:rsidTr="00FC2645">
        <w:trPr>
          <w:del w:id="4213" w:author="ceres PC" w:date="2018-10-17T10:22:00Z"/>
        </w:trPr>
        <w:tc>
          <w:tcPr>
            <w:tcW w:w="2127" w:type="dxa"/>
          </w:tcPr>
          <w:p w14:paraId="3A93751B" w14:textId="7F5EBA3B" w:rsidR="002748C8" w:rsidRPr="0088310C" w:rsidDel="00F640EC" w:rsidRDefault="002748C8" w:rsidP="002748C8">
            <w:pPr>
              <w:pStyle w:val="BodyText"/>
              <w:jc w:val="center"/>
              <w:rPr>
                <w:del w:id="4214" w:author="ceres PC" w:date="2018-10-17T10:22:00Z"/>
              </w:rPr>
            </w:pPr>
            <w:del w:id="4215" w:author="ceres PC" w:date="2018-10-17T10:22:00Z">
              <w:r w:rsidRPr="0088310C" w:rsidDel="00F640EC">
                <w:delText>12 m ≤ L &lt; 50 m</w:delText>
              </w:r>
              <w:bookmarkStart w:id="4216" w:name="_Toc527535810"/>
              <w:bookmarkStart w:id="4217" w:name="_Toc527537212"/>
              <w:bookmarkEnd w:id="4216"/>
              <w:bookmarkEnd w:id="4217"/>
            </w:del>
          </w:p>
        </w:tc>
        <w:tc>
          <w:tcPr>
            <w:tcW w:w="3543" w:type="dxa"/>
          </w:tcPr>
          <w:p w14:paraId="4600708A" w14:textId="17F7B4CD" w:rsidR="002748C8" w:rsidRPr="0088310C" w:rsidDel="00F640EC" w:rsidRDefault="002748C8" w:rsidP="002748C8">
            <w:pPr>
              <w:pStyle w:val="BodyText"/>
              <w:jc w:val="center"/>
              <w:rPr>
                <w:del w:id="4218" w:author="ceres PC" w:date="2018-10-17T10:22:00Z"/>
              </w:rPr>
            </w:pPr>
            <w:del w:id="4219" w:author="ceres PC" w:date="2018-10-17T10:22:00Z">
              <w:r w:rsidRPr="0088310C" w:rsidDel="00F640EC">
                <w:delText xml:space="preserve">12 </w:delText>
              </w:r>
              <w:r w:rsidR="00FC2645" w:rsidRPr="0088310C" w:rsidDel="00F640EC">
                <w:delText xml:space="preserve">- 52 </w:delText>
              </w:r>
              <w:r w:rsidRPr="0088310C" w:rsidDel="00F640EC">
                <w:delText>cd</w:delText>
              </w:r>
              <w:bookmarkStart w:id="4220" w:name="_Toc527535811"/>
              <w:bookmarkStart w:id="4221" w:name="_Toc527537213"/>
              <w:bookmarkEnd w:id="4220"/>
              <w:bookmarkEnd w:id="4221"/>
            </w:del>
          </w:p>
        </w:tc>
        <w:tc>
          <w:tcPr>
            <w:tcW w:w="3260" w:type="dxa"/>
          </w:tcPr>
          <w:p w14:paraId="19EA2EE8" w14:textId="6DA8DBDD" w:rsidR="002748C8" w:rsidRPr="0088310C" w:rsidDel="00F640EC" w:rsidRDefault="00FC2645" w:rsidP="002748C8">
            <w:pPr>
              <w:pStyle w:val="BodyText"/>
              <w:jc w:val="center"/>
              <w:rPr>
                <w:del w:id="4222" w:author="ceres PC" w:date="2018-10-17T10:22:00Z"/>
              </w:rPr>
            </w:pPr>
            <w:del w:id="4223" w:author="ceres PC" w:date="2018-10-17T10:22:00Z">
              <w:r w:rsidRPr="0088310C" w:rsidDel="00F640EC">
                <w:delText>4.3 cd</w:delText>
              </w:r>
              <w:bookmarkStart w:id="4224" w:name="_Toc527535812"/>
              <w:bookmarkStart w:id="4225" w:name="_Toc527537214"/>
              <w:bookmarkEnd w:id="4224"/>
              <w:bookmarkEnd w:id="4225"/>
            </w:del>
          </w:p>
        </w:tc>
        <w:bookmarkStart w:id="4226" w:name="_Toc527535813"/>
        <w:bookmarkStart w:id="4227" w:name="_Toc527537215"/>
        <w:bookmarkEnd w:id="4226"/>
        <w:bookmarkEnd w:id="4227"/>
      </w:tr>
      <w:tr w:rsidR="002748C8" w:rsidRPr="0088310C" w:rsidDel="00F640EC" w14:paraId="0468894D" w14:textId="2DE3A4D8" w:rsidTr="00FC2645">
        <w:trPr>
          <w:del w:id="4228" w:author="ceres PC" w:date="2018-10-17T10:22:00Z"/>
        </w:trPr>
        <w:tc>
          <w:tcPr>
            <w:tcW w:w="2127" w:type="dxa"/>
          </w:tcPr>
          <w:p w14:paraId="2483E023" w14:textId="790AE370" w:rsidR="002748C8" w:rsidRPr="0088310C" w:rsidDel="00F640EC" w:rsidRDefault="002748C8" w:rsidP="002748C8">
            <w:pPr>
              <w:pStyle w:val="BodyText"/>
              <w:jc w:val="center"/>
              <w:rPr>
                <w:del w:id="4229" w:author="ceres PC" w:date="2018-10-17T10:22:00Z"/>
              </w:rPr>
            </w:pPr>
            <w:del w:id="4230" w:author="ceres PC" w:date="2018-10-17T10:22:00Z">
              <w:r w:rsidRPr="0088310C" w:rsidDel="00F640EC">
                <w:delText>L ≥ 50 m</w:delText>
              </w:r>
              <w:bookmarkStart w:id="4231" w:name="_Toc527535814"/>
              <w:bookmarkStart w:id="4232" w:name="_Toc527537216"/>
              <w:bookmarkEnd w:id="4231"/>
              <w:bookmarkEnd w:id="4232"/>
            </w:del>
          </w:p>
        </w:tc>
        <w:tc>
          <w:tcPr>
            <w:tcW w:w="3543" w:type="dxa"/>
          </w:tcPr>
          <w:p w14:paraId="723A727B" w14:textId="4D394017" w:rsidR="002748C8" w:rsidRPr="0088310C" w:rsidDel="00F640EC" w:rsidRDefault="00FC2645" w:rsidP="002748C8">
            <w:pPr>
              <w:pStyle w:val="BodyText"/>
              <w:jc w:val="center"/>
              <w:rPr>
                <w:del w:id="4233" w:author="ceres PC" w:date="2018-10-17T10:22:00Z"/>
              </w:rPr>
            </w:pPr>
            <w:del w:id="4234" w:author="ceres PC" w:date="2018-10-17T10:22:00Z">
              <w:r w:rsidRPr="0088310C" w:rsidDel="00F640EC">
                <w:delText>approx. 94 cd</w:delText>
              </w:r>
              <w:bookmarkStart w:id="4235" w:name="_Toc527535815"/>
              <w:bookmarkStart w:id="4236" w:name="_Toc527537217"/>
              <w:bookmarkEnd w:id="4235"/>
              <w:bookmarkEnd w:id="4236"/>
            </w:del>
          </w:p>
        </w:tc>
        <w:tc>
          <w:tcPr>
            <w:tcW w:w="3260" w:type="dxa"/>
          </w:tcPr>
          <w:p w14:paraId="4746DBBC" w14:textId="03DF704B" w:rsidR="002748C8" w:rsidRPr="0088310C" w:rsidDel="00F640EC" w:rsidRDefault="00FC2645" w:rsidP="002748C8">
            <w:pPr>
              <w:pStyle w:val="BodyText"/>
              <w:jc w:val="center"/>
              <w:rPr>
                <w:del w:id="4237" w:author="ceres PC" w:date="2018-10-17T10:22:00Z"/>
              </w:rPr>
            </w:pPr>
            <w:del w:id="4238" w:author="ceres PC" w:date="2018-10-17T10:22:00Z">
              <w:r w:rsidRPr="0088310C" w:rsidDel="00F640EC">
                <w:delText>12 cd</w:delText>
              </w:r>
              <w:bookmarkStart w:id="4239" w:name="_Toc527535816"/>
              <w:bookmarkStart w:id="4240" w:name="_Toc527537218"/>
              <w:bookmarkEnd w:id="4239"/>
              <w:bookmarkEnd w:id="4240"/>
            </w:del>
          </w:p>
        </w:tc>
        <w:bookmarkStart w:id="4241" w:name="_Toc527535817"/>
        <w:bookmarkStart w:id="4242" w:name="_Toc527537219"/>
        <w:bookmarkEnd w:id="4241"/>
        <w:bookmarkEnd w:id="4242"/>
      </w:tr>
    </w:tbl>
    <w:p w14:paraId="10AB553B" w14:textId="1137C3C5" w:rsidR="00A51A98" w:rsidRPr="0088310C" w:rsidDel="00F640EC" w:rsidRDefault="00A51A98" w:rsidP="006F7CAD">
      <w:pPr>
        <w:pStyle w:val="BodyText"/>
        <w:rPr>
          <w:del w:id="4243" w:author="ceres PC" w:date="2018-10-17T10:22:00Z"/>
        </w:rPr>
      </w:pPr>
      <w:bookmarkStart w:id="4244" w:name="_Toc527535818"/>
      <w:bookmarkStart w:id="4245" w:name="_Toc527537220"/>
      <w:bookmarkEnd w:id="4244"/>
      <w:bookmarkEnd w:id="4245"/>
    </w:p>
    <w:p w14:paraId="4A2051B8" w14:textId="6B10225D" w:rsidR="00FC2645" w:rsidRPr="0088310C" w:rsidDel="00F640EC" w:rsidRDefault="00FC2645" w:rsidP="006F7CAD">
      <w:pPr>
        <w:pStyle w:val="BodyText"/>
        <w:rPr>
          <w:del w:id="4246" w:author="ceres PC" w:date="2018-10-17T10:22:00Z"/>
        </w:rPr>
      </w:pPr>
      <w:del w:id="4247" w:author="ceres PC" w:date="2018-10-17T10:22:00Z">
        <w:r w:rsidRPr="0088310C" w:rsidDel="00F640EC">
          <w:delText>To compete with navigation lights, there should be a minimum luminous intensity defined for a marine signal light.</w:delText>
        </w:r>
        <w:bookmarkStart w:id="4248" w:name="_Toc527535819"/>
        <w:bookmarkStart w:id="4249" w:name="_Toc527537221"/>
        <w:bookmarkEnd w:id="4248"/>
        <w:bookmarkEnd w:id="4249"/>
      </w:del>
    </w:p>
    <w:p w14:paraId="5513622C" w14:textId="65CF5164" w:rsidR="00FC2645" w:rsidRPr="0088310C" w:rsidDel="00F640EC" w:rsidRDefault="00FC2645" w:rsidP="006F7CAD">
      <w:pPr>
        <w:pStyle w:val="BodyText"/>
        <w:rPr>
          <w:del w:id="4250" w:author="ceres PC" w:date="2018-10-17T10:22:00Z"/>
        </w:rPr>
      </w:pPr>
      <w:del w:id="4251" w:author="ceres PC" w:date="2018-10-17T10:22:00Z">
        <w:r w:rsidRPr="0088310C" w:rsidDel="00F640EC">
          <w:delText xml:space="preserve">It </w:delText>
        </w:r>
        <w:r w:rsidR="008C565A" w:rsidRPr="0088310C" w:rsidDel="00F640EC">
          <w:delText>may be considered</w:delText>
        </w:r>
        <w:r w:rsidRPr="0088310C" w:rsidDel="00F640EC">
          <w:delText xml:space="preserve"> that the luminous intensity of a marine signal light should not be less than the minimum value given in </w:delText>
        </w:r>
        <w:r w:rsidRPr="0088310C" w:rsidDel="00F640EC">
          <w:rPr>
            <w:rPrChange w:id="4252" w:author="L-B" w:date="2018-10-18T03:40:00Z">
              <w:rPr/>
            </w:rPrChange>
          </w:rPr>
          <w:fldChar w:fldCharType="begin"/>
        </w:r>
        <w:r w:rsidRPr="0088310C" w:rsidDel="00F640EC">
          <w:delInstrText xml:space="preserve"> REF _Ref460584298 \h </w:delInstrText>
        </w:r>
        <w:r w:rsidR="00B41BE2" w:rsidRPr="0088310C" w:rsidDel="00F640EC">
          <w:delInstrText xml:space="preserve"> \* MERGEFORMAT </w:delInstrText>
        </w:r>
        <w:r w:rsidRPr="0088310C" w:rsidDel="00F640EC">
          <w:rPr>
            <w:rPrChange w:id="4253" w:author="L-B" w:date="2018-10-18T03:40:00Z">
              <w:rPr/>
            </w:rPrChange>
          </w:rPr>
        </w:r>
        <w:r w:rsidRPr="0088310C" w:rsidDel="00F640EC">
          <w:rPr>
            <w:rPrChange w:id="4254" w:author="L-B" w:date="2018-10-18T03:40:00Z">
              <w:rPr/>
            </w:rPrChange>
          </w:rPr>
          <w:fldChar w:fldCharType="separate"/>
        </w:r>
      </w:del>
      <w:del w:id="4255" w:author="ceres PC" w:date="2018-10-17T09:35:00Z">
        <w:r w:rsidR="00AF0B35" w:rsidRPr="0088310C" w:rsidDel="000D7C70">
          <w:delText xml:space="preserve">Table </w:delText>
        </w:r>
        <w:r w:rsidR="00AF0B35" w:rsidRPr="0088310C" w:rsidDel="000D7C70">
          <w:rPr>
            <w:noProof/>
          </w:rPr>
          <w:delText>4</w:delText>
        </w:r>
      </w:del>
      <w:del w:id="4256" w:author="ceres PC" w:date="2018-10-17T10:22:00Z">
        <w:r w:rsidRPr="0088310C" w:rsidDel="00F640EC">
          <w:rPr>
            <w:rPrChange w:id="4257" w:author="L-B" w:date="2018-10-18T03:40:00Z">
              <w:rPr/>
            </w:rPrChange>
          </w:rPr>
          <w:fldChar w:fldCharType="end"/>
        </w:r>
        <w:r w:rsidRPr="0088310C" w:rsidDel="00F640EC">
          <w:delText>.</w:delText>
        </w:r>
        <w:r w:rsidR="00796197" w:rsidRPr="0088310C" w:rsidDel="00F640EC">
          <w:delText xml:space="preserve"> For example, when a minimum intensity </w:delText>
        </w:r>
        <m:oMath>
          <m:sSub>
            <m:sSubPr>
              <m:ctrlPr>
                <w:rPr>
                  <w:rFonts w:ascii="Cambria Math" w:hAnsi="Cambria Math"/>
                  <w:i/>
                </w:rPr>
              </m:ctrlPr>
            </m:sSubPr>
            <m:e>
              <m:r>
                <w:rPr>
                  <w:rFonts w:ascii="Cambria Math" w:hAnsi="Cambria Math"/>
                  <w:rPrChange w:id="4258" w:author="L-B" w:date="2018-10-18T03:40:00Z">
                    <w:rPr>
                      <w:rFonts w:ascii="Cambria Math" w:hAnsi="Cambria Math"/>
                    </w:rPr>
                  </w:rPrChange>
                </w:rPr>
                <m:t>I</m:t>
              </m:r>
            </m:e>
            <m:sub>
              <m:r>
                <w:rPr>
                  <w:rFonts w:ascii="Cambria Math" w:hAnsi="Cambria Math"/>
                  <w:rPrChange w:id="4259" w:author="L-B" w:date="2018-10-18T03:40:00Z">
                    <w:rPr>
                      <w:rFonts w:ascii="Cambria Math" w:hAnsi="Cambria Math"/>
                    </w:rPr>
                  </w:rPrChange>
                </w:rPr>
                <m:t>dsg</m:t>
              </m:r>
            </m:sub>
          </m:sSub>
          <m:r>
            <w:rPr>
              <w:rFonts w:ascii="Cambria Math" w:eastAsiaTheme="minorEastAsia" w:hAnsi="Cambria Math"/>
              <w:rPrChange w:id="4260" w:author="L-B" w:date="2018-10-18T03:40:00Z">
                <w:rPr>
                  <w:rFonts w:ascii="Cambria Math" w:eastAsiaTheme="minorEastAsia" w:hAnsi="Cambria Math"/>
                </w:rPr>
              </w:rPrChange>
            </w:rPr>
            <m:t>=0.8 cd</m:t>
          </m:r>
        </m:oMath>
        <w:r w:rsidR="00796197" w:rsidRPr="0088310C" w:rsidDel="00F640EC">
          <w:rPr>
            <w:rFonts w:eastAsiaTheme="minorEastAsia"/>
          </w:rPr>
          <w:delText xml:space="preserve"> for a lighted buoy is calculated, the value should be replaced with </w:delText>
        </w:r>
        <m:oMath>
          <m:sSub>
            <m:sSubPr>
              <m:ctrlPr>
                <w:rPr>
                  <w:rFonts w:ascii="Cambria Math" w:hAnsi="Cambria Math"/>
                  <w:i/>
                </w:rPr>
              </m:ctrlPr>
            </m:sSubPr>
            <m:e>
              <m:r>
                <w:rPr>
                  <w:rFonts w:ascii="Cambria Math" w:hAnsi="Cambria Math"/>
                  <w:rPrChange w:id="4261" w:author="L-B" w:date="2018-10-18T03:40:00Z">
                    <w:rPr>
                      <w:rFonts w:ascii="Cambria Math" w:hAnsi="Cambria Math"/>
                    </w:rPr>
                  </w:rPrChange>
                </w:rPr>
                <m:t>I</m:t>
              </m:r>
            </m:e>
            <m:sub>
              <m:r>
                <w:rPr>
                  <w:rFonts w:ascii="Cambria Math" w:hAnsi="Cambria Math"/>
                  <w:rPrChange w:id="4262" w:author="L-B" w:date="2018-10-18T03:40:00Z">
                    <w:rPr>
                      <w:rFonts w:ascii="Cambria Math" w:hAnsi="Cambria Math"/>
                    </w:rPr>
                  </w:rPrChange>
                </w:rPr>
                <m:t>min</m:t>
              </m:r>
            </m:sub>
          </m:sSub>
          <m:r>
            <w:rPr>
              <w:rFonts w:ascii="Cambria Math" w:eastAsiaTheme="minorEastAsia" w:hAnsi="Cambria Math"/>
              <w:rPrChange w:id="4263" w:author="L-B" w:date="2018-10-18T03:40:00Z">
                <w:rPr>
                  <w:rFonts w:ascii="Cambria Math" w:eastAsiaTheme="minorEastAsia" w:hAnsi="Cambria Math"/>
                </w:rPr>
              </w:rPrChange>
            </w:rPr>
            <m:t>=5 cd</m:t>
          </m:r>
        </m:oMath>
        <w:r w:rsidR="00796197" w:rsidRPr="0088310C" w:rsidDel="00F640EC">
          <w:rPr>
            <w:rFonts w:eastAsiaTheme="minorEastAsia"/>
          </w:rPr>
          <w:delText>.</w:delText>
        </w:r>
        <w:bookmarkStart w:id="4264" w:name="_Toc527535820"/>
        <w:bookmarkStart w:id="4265" w:name="_Toc527537222"/>
        <w:bookmarkEnd w:id="4264"/>
        <w:bookmarkEnd w:id="4265"/>
      </w:del>
    </w:p>
    <w:p w14:paraId="65309AAE" w14:textId="1B836033" w:rsidR="00FC2645" w:rsidRPr="0088310C" w:rsidDel="00F640EC" w:rsidRDefault="00FC2645" w:rsidP="00FC2645">
      <w:pPr>
        <w:pStyle w:val="Caption"/>
        <w:rPr>
          <w:del w:id="4266" w:author="ceres PC" w:date="2018-10-17T10:22:00Z"/>
        </w:rPr>
      </w:pPr>
      <w:bookmarkStart w:id="4267" w:name="_Ref460584298"/>
      <w:bookmarkStart w:id="4268" w:name="_Ref476119427"/>
      <w:del w:id="4269" w:author="ceres PC" w:date="2018-10-17T10:22:00Z">
        <w:r w:rsidRPr="0088310C" w:rsidDel="00F640EC">
          <w:rPr>
            <w:b w:val="0"/>
            <w:bCs w:val="0"/>
            <w:i w:val="0"/>
          </w:rPr>
          <w:delText xml:space="preserve">Table </w:delText>
        </w:r>
        <w:r w:rsidRPr="0088310C" w:rsidDel="00F640EC">
          <w:rPr>
            <w:rPrChange w:id="4270" w:author="L-B" w:date="2018-10-18T03:40:00Z">
              <w:rPr/>
            </w:rPrChange>
          </w:rPr>
          <w:fldChar w:fldCharType="begin"/>
        </w:r>
        <w:r w:rsidRPr="0088310C" w:rsidDel="00F640EC">
          <w:delInstrText xml:space="preserve"> SEQ Table \* ARABIC </w:delInstrText>
        </w:r>
        <w:r w:rsidRPr="0088310C" w:rsidDel="00F640EC">
          <w:rPr>
            <w:rPrChange w:id="4271" w:author="L-B" w:date="2018-10-18T03:40:00Z">
              <w:rPr/>
            </w:rPrChange>
          </w:rPr>
          <w:fldChar w:fldCharType="separate"/>
        </w:r>
        <w:r w:rsidR="000D7C70" w:rsidRPr="0088310C" w:rsidDel="00F640EC">
          <w:rPr>
            <w:b w:val="0"/>
            <w:bCs w:val="0"/>
            <w:i w:val="0"/>
            <w:noProof/>
          </w:rPr>
          <w:delText>5</w:delText>
        </w:r>
        <w:r w:rsidRPr="0088310C" w:rsidDel="00F640EC">
          <w:rPr>
            <w:rPrChange w:id="4272" w:author="L-B" w:date="2018-10-18T03:40:00Z">
              <w:rPr/>
            </w:rPrChange>
          </w:rPr>
          <w:fldChar w:fldCharType="end"/>
        </w:r>
        <w:bookmarkEnd w:id="4267"/>
        <w:r w:rsidRPr="0088310C" w:rsidDel="00F640EC">
          <w:rPr>
            <w:b w:val="0"/>
            <w:bCs w:val="0"/>
            <w:i w:val="0"/>
          </w:rPr>
          <w:delText xml:space="preserve"> Minimum luminous intensity of a marine signal light</w:delText>
        </w:r>
        <w:bookmarkStart w:id="4273" w:name="_Toc527535821"/>
        <w:bookmarkStart w:id="4274" w:name="_Toc527537223"/>
        <w:bookmarkEnd w:id="4268"/>
        <w:bookmarkEnd w:id="4273"/>
        <w:bookmarkEnd w:id="4274"/>
      </w:del>
    </w:p>
    <w:p w14:paraId="1EDCC2DC" w14:textId="1A0E48CA" w:rsidR="00FC2645" w:rsidRPr="0088310C" w:rsidDel="00F640EC" w:rsidRDefault="00FC2645" w:rsidP="00FC2645">
      <w:pPr>
        <w:rPr>
          <w:del w:id="4275" w:author="ceres PC" w:date="2018-10-17T10:22:00Z"/>
        </w:rPr>
      </w:pPr>
      <w:bookmarkStart w:id="4276" w:name="_Toc527535822"/>
      <w:bookmarkStart w:id="4277" w:name="_Toc527537224"/>
      <w:bookmarkEnd w:id="4276"/>
      <w:bookmarkEnd w:id="4277"/>
    </w:p>
    <w:tbl>
      <w:tblPr>
        <w:tblStyle w:val="TableGrid"/>
        <w:tblW w:w="6521" w:type="dxa"/>
        <w:tblInd w:w="108" w:type="dxa"/>
        <w:tblLook w:val="04A0" w:firstRow="1" w:lastRow="0" w:firstColumn="1" w:lastColumn="0" w:noHBand="0" w:noVBand="1"/>
      </w:tblPr>
      <w:tblGrid>
        <w:gridCol w:w="3261"/>
        <w:gridCol w:w="3260"/>
      </w:tblGrid>
      <w:tr w:rsidR="00C35168" w:rsidRPr="0088310C" w:rsidDel="00F640EC" w14:paraId="0C7AE8C5" w14:textId="0BCE490B" w:rsidTr="00C35168">
        <w:trPr>
          <w:del w:id="4278" w:author="ceres PC" w:date="2018-10-17T10:22:00Z"/>
        </w:trPr>
        <w:tc>
          <w:tcPr>
            <w:tcW w:w="3261" w:type="dxa"/>
          </w:tcPr>
          <w:p w14:paraId="6BA9D17F" w14:textId="310B3311" w:rsidR="00C35168" w:rsidRPr="0088310C" w:rsidDel="00F640EC" w:rsidRDefault="00C35168" w:rsidP="00C35168">
            <w:pPr>
              <w:pStyle w:val="BodyText"/>
              <w:jc w:val="center"/>
              <w:rPr>
                <w:del w:id="4279" w:author="ceres PC" w:date="2018-10-17T10:22:00Z"/>
              </w:rPr>
            </w:pPr>
            <w:del w:id="4280" w:author="ceres PC" w:date="2018-10-17T10:22:00Z">
              <w:r w:rsidRPr="0088310C" w:rsidDel="00F640EC">
                <w:delText>Type of light</w:delText>
              </w:r>
              <w:bookmarkStart w:id="4281" w:name="_Toc527535823"/>
              <w:bookmarkStart w:id="4282" w:name="_Toc527537225"/>
              <w:bookmarkEnd w:id="4281"/>
              <w:bookmarkEnd w:id="4282"/>
            </w:del>
          </w:p>
        </w:tc>
        <w:tc>
          <w:tcPr>
            <w:tcW w:w="3260" w:type="dxa"/>
          </w:tcPr>
          <w:p w14:paraId="6CD6EE25" w14:textId="15B2EA2C" w:rsidR="00C35168" w:rsidRPr="0088310C" w:rsidDel="00F640EC" w:rsidRDefault="00C35168" w:rsidP="00C35168">
            <w:pPr>
              <w:pStyle w:val="BodyText"/>
              <w:jc w:val="center"/>
              <w:rPr>
                <w:del w:id="4283" w:author="ceres PC" w:date="2018-10-17T10:22:00Z"/>
              </w:rPr>
            </w:pPr>
            <w:del w:id="4284" w:author="ceres PC" w:date="2018-10-17T10:22:00Z">
              <w:r w:rsidRPr="0088310C" w:rsidDel="00F640EC">
                <w:delText>minimum luminous intensity</w:delText>
              </w:r>
              <w:bookmarkStart w:id="4285" w:name="_Toc527535824"/>
              <w:bookmarkStart w:id="4286" w:name="_Toc527537226"/>
              <w:bookmarkEnd w:id="4285"/>
              <w:bookmarkEnd w:id="4286"/>
            </w:del>
          </w:p>
        </w:tc>
        <w:bookmarkStart w:id="4287" w:name="_Toc527535825"/>
        <w:bookmarkStart w:id="4288" w:name="_Toc527537227"/>
        <w:bookmarkEnd w:id="4287"/>
        <w:bookmarkEnd w:id="4288"/>
      </w:tr>
      <w:tr w:rsidR="00C35168" w:rsidRPr="0088310C" w:rsidDel="00F640EC" w14:paraId="6C2A9265" w14:textId="379A6344" w:rsidTr="00C35168">
        <w:trPr>
          <w:del w:id="4289" w:author="ceres PC" w:date="2018-10-17T10:22:00Z"/>
        </w:trPr>
        <w:tc>
          <w:tcPr>
            <w:tcW w:w="3261" w:type="dxa"/>
          </w:tcPr>
          <w:p w14:paraId="6240939F" w14:textId="03D4E12C" w:rsidR="00C35168" w:rsidRPr="0088310C" w:rsidDel="00F640EC" w:rsidRDefault="00C35168" w:rsidP="00C35168">
            <w:pPr>
              <w:pStyle w:val="BodyText"/>
              <w:jc w:val="center"/>
              <w:rPr>
                <w:del w:id="4290" w:author="ceres PC" w:date="2018-10-17T10:22:00Z"/>
              </w:rPr>
            </w:pPr>
            <w:del w:id="4291" w:author="ceres PC" w:date="2018-10-17T10:22:00Z">
              <w:r w:rsidRPr="0088310C" w:rsidDel="00F640EC">
                <w:delText>Lights on a buoy</w:delText>
              </w:r>
              <w:bookmarkStart w:id="4292" w:name="_Toc527535826"/>
              <w:bookmarkStart w:id="4293" w:name="_Toc527537228"/>
              <w:bookmarkEnd w:id="4292"/>
              <w:bookmarkEnd w:id="4293"/>
            </w:del>
          </w:p>
        </w:tc>
        <w:tc>
          <w:tcPr>
            <w:tcW w:w="3260" w:type="dxa"/>
          </w:tcPr>
          <w:p w14:paraId="626C3498" w14:textId="5B6472F1" w:rsidR="00C35168" w:rsidRPr="0088310C" w:rsidDel="00F640EC" w:rsidRDefault="00C35168" w:rsidP="00C35168">
            <w:pPr>
              <w:pStyle w:val="BodyText"/>
              <w:jc w:val="center"/>
              <w:rPr>
                <w:del w:id="4294" w:author="ceres PC" w:date="2018-10-17T10:22:00Z"/>
              </w:rPr>
            </w:pPr>
            <w:del w:id="4295" w:author="ceres PC" w:date="2018-10-17T10:22:00Z">
              <w:r w:rsidRPr="0088310C" w:rsidDel="00F640EC">
                <w:delText>5 cd</w:delText>
              </w:r>
              <w:bookmarkStart w:id="4296" w:name="_Toc527535827"/>
              <w:bookmarkStart w:id="4297" w:name="_Toc527537229"/>
              <w:bookmarkEnd w:id="4296"/>
              <w:bookmarkEnd w:id="4297"/>
            </w:del>
          </w:p>
        </w:tc>
        <w:bookmarkStart w:id="4298" w:name="_Toc527535828"/>
        <w:bookmarkStart w:id="4299" w:name="_Toc527537230"/>
        <w:bookmarkEnd w:id="4298"/>
        <w:bookmarkEnd w:id="4299"/>
      </w:tr>
      <w:tr w:rsidR="00C35168" w:rsidRPr="0088310C" w:rsidDel="00F640EC" w14:paraId="556250FC" w14:textId="06C21591" w:rsidTr="00C35168">
        <w:trPr>
          <w:del w:id="4300" w:author="ceres PC" w:date="2018-10-17T10:22:00Z"/>
        </w:trPr>
        <w:tc>
          <w:tcPr>
            <w:tcW w:w="3261" w:type="dxa"/>
          </w:tcPr>
          <w:p w14:paraId="383F0B1A" w14:textId="5A6E2FA8" w:rsidR="00C35168" w:rsidRPr="0088310C" w:rsidDel="00F640EC" w:rsidRDefault="00C35168" w:rsidP="00C35168">
            <w:pPr>
              <w:pStyle w:val="BodyText"/>
              <w:jc w:val="center"/>
              <w:rPr>
                <w:del w:id="4301" w:author="ceres PC" w:date="2018-10-17T10:22:00Z"/>
              </w:rPr>
            </w:pPr>
            <w:del w:id="4302" w:author="ceres PC" w:date="2018-10-17T10:22:00Z">
              <w:r w:rsidRPr="0088310C" w:rsidDel="00F640EC">
                <w:delText>Beacon / Light</w:delText>
              </w:r>
            </w:del>
            <w:del w:id="4303" w:author="ceres PC" w:date="2018-10-17T07:52:00Z">
              <w:r w:rsidRPr="0088310C" w:rsidDel="00814966">
                <w:delText xml:space="preserve"> </w:delText>
              </w:r>
            </w:del>
            <w:del w:id="4304" w:author="ceres PC" w:date="2018-10-17T10:22:00Z">
              <w:r w:rsidRPr="0088310C" w:rsidDel="00F640EC">
                <w:delText>house</w:delText>
              </w:r>
              <w:bookmarkStart w:id="4305" w:name="_Toc527535829"/>
              <w:bookmarkStart w:id="4306" w:name="_Toc527537231"/>
              <w:bookmarkEnd w:id="4305"/>
              <w:bookmarkEnd w:id="4306"/>
            </w:del>
          </w:p>
        </w:tc>
        <w:tc>
          <w:tcPr>
            <w:tcW w:w="3260" w:type="dxa"/>
          </w:tcPr>
          <w:p w14:paraId="6599B930" w14:textId="5027179F" w:rsidR="00C35168" w:rsidRPr="0088310C" w:rsidDel="00F640EC" w:rsidRDefault="00C35168" w:rsidP="00C35168">
            <w:pPr>
              <w:pStyle w:val="BodyText"/>
              <w:jc w:val="center"/>
              <w:rPr>
                <w:del w:id="4307" w:author="ceres PC" w:date="2018-10-17T10:22:00Z"/>
              </w:rPr>
            </w:pPr>
            <w:del w:id="4308" w:author="ceres PC" w:date="2018-10-17T10:22:00Z">
              <w:r w:rsidRPr="0088310C" w:rsidDel="00F640EC">
                <w:delText>10 cd</w:delText>
              </w:r>
              <w:bookmarkStart w:id="4309" w:name="_Toc527535830"/>
              <w:bookmarkStart w:id="4310" w:name="_Toc527537232"/>
              <w:bookmarkEnd w:id="4309"/>
              <w:bookmarkEnd w:id="4310"/>
            </w:del>
          </w:p>
        </w:tc>
        <w:bookmarkStart w:id="4311" w:name="_Toc527535831"/>
        <w:bookmarkStart w:id="4312" w:name="_Toc527537233"/>
        <w:bookmarkEnd w:id="4311"/>
        <w:bookmarkEnd w:id="4312"/>
      </w:tr>
      <w:tr w:rsidR="00C35168" w:rsidRPr="0088310C" w:rsidDel="00F640EC" w14:paraId="1FF2AFE3" w14:textId="182FE9B0" w:rsidTr="00C35168">
        <w:trPr>
          <w:del w:id="4313" w:author="ceres PC" w:date="2018-10-17T10:22:00Z"/>
        </w:trPr>
        <w:tc>
          <w:tcPr>
            <w:tcW w:w="3261" w:type="dxa"/>
          </w:tcPr>
          <w:p w14:paraId="069B61B4" w14:textId="5EC2173E" w:rsidR="00C35168" w:rsidRPr="0088310C" w:rsidDel="00F640EC" w:rsidRDefault="00C35168" w:rsidP="00C35168">
            <w:pPr>
              <w:pStyle w:val="BodyText"/>
              <w:jc w:val="center"/>
              <w:rPr>
                <w:del w:id="4314" w:author="ceres PC" w:date="2018-10-17T10:22:00Z"/>
              </w:rPr>
            </w:pPr>
            <w:del w:id="4315" w:author="ceres PC" w:date="2018-10-17T10:22:00Z">
              <w:r w:rsidRPr="0088310C" w:rsidDel="00F640EC">
                <w:delText>Leading Light</w:delText>
              </w:r>
              <w:bookmarkStart w:id="4316" w:name="_Toc527535832"/>
              <w:bookmarkStart w:id="4317" w:name="_Toc527537234"/>
              <w:bookmarkEnd w:id="4316"/>
              <w:bookmarkEnd w:id="4317"/>
            </w:del>
          </w:p>
        </w:tc>
        <w:tc>
          <w:tcPr>
            <w:tcW w:w="3260" w:type="dxa"/>
          </w:tcPr>
          <w:p w14:paraId="11FFDDF5" w14:textId="57028EDF" w:rsidR="00C35168" w:rsidRPr="0088310C" w:rsidDel="00F640EC" w:rsidRDefault="00C35168" w:rsidP="00C35168">
            <w:pPr>
              <w:pStyle w:val="BodyText"/>
              <w:jc w:val="center"/>
              <w:rPr>
                <w:del w:id="4318" w:author="ceres PC" w:date="2018-10-17T10:22:00Z"/>
              </w:rPr>
            </w:pPr>
            <w:del w:id="4319" w:author="ceres PC" w:date="2018-10-17T10:22:00Z">
              <w:r w:rsidRPr="0088310C" w:rsidDel="00F640EC">
                <w:delText>50 cd</w:delText>
              </w:r>
              <w:bookmarkStart w:id="4320" w:name="_Toc527535833"/>
              <w:bookmarkStart w:id="4321" w:name="_Toc527537235"/>
              <w:bookmarkEnd w:id="4320"/>
              <w:bookmarkEnd w:id="4321"/>
            </w:del>
          </w:p>
        </w:tc>
        <w:bookmarkStart w:id="4322" w:name="_Toc527535834"/>
        <w:bookmarkStart w:id="4323" w:name="_Toc527537236"/>
        <w:bookmarkEnd w:id="4322"/>
        <w:bookmarkEnd w:id="4323"/>
      </w:tr>
    </w:tbl>
    <w:p w14:paraId="57D59EBE" w14:textId="0124D544" w:rsidR="00FC2645" w:rsidRPr="0088310C" w:rsidDel="00F640EC" w:rsidRDefault="00FC2645" w:rsidP="006F7CAD">
      <w:pPr>
        <w:pStyle w:val="BodyText"/>
        <w:rPr>
          <w:del w:id="4324" w:author="ceres PC" w:date="2018-10-17T10:22:00Z"/>
        </w:rPr>
      </w:pPr>
      <w:bookmarkStart w:id="4325" w:name="_Toc527535835"/>
      <w:bookmarkStart w:id="4326" w:name="_Toc527537237"/>
      <w:bookmarkEnd w:id="4325"/>
      <w:bookmarkEnd w:id="4326"/>
    </w:p>
    <w:p w14:paraId="78A55CD5" w14:textId="4E20739D" w:rsidR="00F10C88" w:rsidRPr="0088310C" w:rsidDel="00F640EC" w:rsidRDefault="00B86E69" w:rsidP="00F71623">
      <w:pPr>
        <w:pStyle w:val="Heading2"/>
        <w:rPr>
          <w:del w:id="4327" w:author="ceres PC" w:date="2018-10-17T10:22:00Z"/>
        </w:rPr>
      </w:pPr>
      <w:bookmarkStart w:id="4328" w:name="_Ref461693516"/>
      <w:bookmarkStart w:id="4329" w:name="_Toc527535163"/>
      <w:bookmarkStart w:id="4330" w:name="_Toc527535332"/>
      <w:del w:id="4331" w:author="ceres PC" w:date="2018-10-17T10:22:00Z">
        <w:r w:rsidRPr="0088310C" w:rsidDel="00F640EC">
          <w:delText>Other signal lights</w:delText>
        </w:r>
        <w:bookmarkStart w:id="4332" w:name="_Toc527535836"/>
        <w:bookmarkStart w:id="4333" w:name="_Toc527537238"/>
        <w:bookmarkEnd w:id="4328"/>
        <w:bookmarkEnd w:id="4329"/>
        <w:bookmarkEnd w:id="4330"/>
        <w:bookmarkEnd w:id="4332"/>
        <w:bookmarkEnd w:id="4333"/>
      </w:del>
    </w:p>
    <w:p w14:paraId="50CE135D" w14:textId="4E002301" w:rsidR="00B86E69" w:rsidRPr="0088310C" w:rsidDel="00F640EC" w:rsidRDefault="00B86E69" w:rsidP="00B86E69">
      <w:pPr>
        <w:pStyle w:val="Heading2separationline"/>
        <w:rPr>
          <w:del w:id="4334" w:author="ceres PC" w:date="2018-10-17T10:22:00Z"/>
        </w:rPr>
      </w:pPr>
      <w:bookmarkStart w:id="4335" w:name="_Toc527535837"/>
      <w:bookmarkStart w:id="4336" w:name="_Toc527537239"/>
      <w:bookmarkEnd w:id="4335"/>
      <w:bookmarkEnd w:id="4336"/>
    </w:p>
    <w:p w14:paraId="7AE75DA6" w14:textId="0294A5CD" w:rsidR="00F10C88" w:rsidRPr="0088310C" w:rsidDel="00F640EC" w:rsidRDefault="00B86E69" w:rsidP="00926275">
      <w:pPr>
        <w:pStyle w:val="BodyText"/>
        <w:rPr>
          <w:del w:id="4337" w:author="ceres PC" w:date="2018-10-17T10:22:00Z"/>
        </w:rPr>
      </w:pPr>
      <w:del w:id="4338" w:author="ceres PC" w:date="2018-10-17T10:22:00Z">
        <w:r w:rsidRPr="0088310C" w:rsidDel="00F640EC">
          <w:delText xml:space="preserve">Aeronautical lights, road traffic signal lights and other marine signal lights may cause confusion </w:delText>
        </w:r>
        <w:r w:rsidR="001C2FF5" w:rsidRPr="0088310C" w:rsidDel="00F640EC">
          <w:delText>with the signal light, the calculations are done for.</w:delText>
        </w:r>
        <w:bookmarkStart w:id="4339" w:name="_Toc527535838"/>
        <w:bookmarkStart w:id="4340" w:name="_Toc527537240"/>
        <w:bookmarkEnd w:id="4339"/>
        <w:bookmarkEnd w:id="4340"/>
      </w:del>
    </w:p>
    <w:p w14:paraId="78A04A69" w14:textId="22297088" w:rsidR="001C2FF5" w:rsidRPr="0088310C" w:rsidDel="00F640EC" w:rsidRDefault="001C2FF5" w:rsidP="00926275">
      <w:pPr>
        <w:pStyle w:val="BodyText"/>
        <w:rPr>
          <w:del w:id="4341" w:author="ceres PC" w:date="2018-10-17T10:22:00Z"/>
          <w:rFonts w:eastAsiaTheme="minorEastAsia"/>
        </w:rPr>
      </w:pPr>
      <w:del w:id="4342" w:author="ceres PC" w:date="2018-10-17T10:22:00Z">
        <w:r w:rsidRPr="0088310C" w:rsidDel="00F640EC">
          <w:delText>I</w:delText>
        </w:r>
        <w:r w:rsidR="00EF6230" w:rsidRPr="0088310C" w:rsidDel="00F640EC">
          <w:delText>f</w:delText>
        </w:r>
        <w:r w:rsidRPr="0088310C" w:rsidDel="00F640EC">
          <w:delText xml:space="preserve"> </w:delText>
        </w:r>
        <w:r w:rsidR="00EF6230" w:rsidRPr="0088310C" w:rsidDel="00F640EC">
          <w:delText xml:space="preserve">it </w:delText>
        </w:r>
        <w:r w:rsidR="00DB55CF" w:rsidRPr="0088310C" w:rsidDel="00F640EC">
          <w:delText>is not</w:delText>
        </w:r>
        <w:r w:rsidRPr="0088310C" w:rsidDel="00F640EC">
          <w:delText xml:space="preserve"> possible to remove direct light</w:delText>
        </w:r>
        <w:r w:rsidR="00DB55CF" w:rsidRPr="0088310C" w:rsidDel="00F640EC">
          <w:delText>,</w:delText>
        </w:r>
        <w:r w:rsidRPr="0088310C" w:rsidDel="00F640EC">
          <w:delText xml:space="preserve"> which is going to the waterway</w:delText>
        </w:r>
        <w:r w:rsidR="00DB55CF" w:rsidRPr="0088310C" w:rsidDel="00F640EC">
          <w:delText xml:space="preserve">, </w:delText>
        </w:r>
        <w:r w:rsidRPr="0088310C" w:rsidDel="00F640EC">
          <w:delText xml:space="preserve">the intensity of the marine signal light may be increased beyond the design intensity </w:delText>
        </w:r>
        <m:oMath>
          <m:sSub>
            <m:sSubPr>
              <m:ctrlPr>
                <w:rPr>
                  <w:rFonts w:ascii="Cambria Math" w:hAnsi="Cambria Math"/>
                  <w:i/>
                </w:rPr>
              </m:ctrlPr>
            </m:sSubPr>
            <m:e>
              <m:r>
                <w:rPr>
                  <w:rFonts w:ascii="Cambria Math" w:hAnsi="Cambria Math"/>
                  <w:rPrChange w:id="4343" w:author="L-B" w:date="2018-10-18T03:40:00Z">
                    <w:rPr>
                      <w:rFonts w:ascii="Cambria Math" w:hAnsi="Cambria Math"/>
                    </w:rPr>
                  </w:rPrChange>
                </w:rPr>
                <m:t>I</m:t>
              </m:r>
            </m:e>
            <m:sub>
              <m:r>
                <w:rPr>
                  <w:rFonts w:ascii="Cambria Math" w:hAnsi="Cambria Math"/>
                  <w:rPrChange w:id="4344" w:author="L-B" w:date="2018-10-18T03:40:00Z">
                    <w:rPr>
                      <w:rFonts w:ascii="Cambria Math" w:hAnsi="Cambria Math"/>
                    </w:rPr>
                  </w:rPrChange>
                </w:rPr>
                <m:t>dsg</m:t>
              </m:r>
            </m:sub>
          </m:sSub>
        </m:oMath>
        <w:r w:rsidR="00F46FDA" w:rsidRPr="0088310C" w:rsidDel="00F640EC">
          <w:rPr>
            <w:rFonts w:eastAsiaTheme="minorEastAsia"/>
          </w:rPr>
          <w:delText xml:space="preserve"> (chapter </w:delText>
        </w:r>
        <w:r w:rsidR="00F46FDA" w:rsidRPr="0088310C" w:rsidDel="00F640EC">
          <w:rPr>
            <w:rFonts w:eastAsiaTheme="minorEastAsia"/>
            <w:rPrChange w:id="4345" w:author="L-B" w:date="2018-10-18T03:40:00Z">
              <w:rPr>
                <w:rFonts w:eastAsiaTheme="minorEastAsia"/>
              </w:rPr>
            </w:rPrChange>
          </w:rPr>
          <w:fldChar w:fldCharType="begin"/>
        </w:r>
        <w:r w:rsidR="00F46FDA" w:rsidRPr="0088310C" w:rsidDel="00F640EC">
          <w:rPr>
            <w:rFonts w:eastAsiaTheme="minorEastAsia"/>
          </w:rPr>
          <w:delInstrText xml:space="preserve"> REF _Ref460235384 \r \h </w:delInstrText>
        </w:r>
        <w:r w:rsidR="00E93B88" w:rsidRPr="0088310C" w:rsidDel="00F640EC">
          <w:rPr>
            <w:rFonts w:eastAsiaTheme="minorEastAsia"/>
          </w:rPr>
          <w:delInstrText xml:space="preserve"> \* MERGEFORMAT </w:delInstrText>
        </w:r>
        <w:r w:rsidR="00F46FDA" w:rsidRPr="0088310C" w:rsidDel="00F640EC">
          <w:rPr>
            <w:rFonts w:eastAsiaTheme="minorEastAsia"/>
            <w:rPrChange w:id="4346" w:author="L-B" w:date="2018-10-18T03:40:00Z">
              <w:rPr>
                <w:rFonts w:eastAsiaTheme="minorEastAsia"/>
              </w:rPr>
            </w:rPrChange>
          </w:rPr>
        </w:r>
        <w:r w:rsidR="00F46FDA" w:rsidRPr="0088310C" w:rsidDel="00F640EC">
          <w:rPr>
            <w:rFonts w:eastAsiaTheme="minorEastAsia"/>
            <w:rPrChange w:id="4347" w:author="L-B" w:date="2018-10-18T03:40:00Z">
              <w:rPr>
                <w:rFonts w:eastAsiaTheme="minorEastAsia"/>
              </w:rPr>
            </w:rPrChange>
          </w:rPr>
          <w:fldChar w:fldCharType="separate"/>
        </w:r>
        <w:r w:rsidR="000D7C70" w:rsidRPr="0088310C" w:rsidDel="00F640EC">
          <w:rPr>
            <w:rFonts w:eastAsiaTheme="minorEastAsia"/>
          </w:rPr>
          <w:delText>2.5.3</w:delText>
        </w:r>
        <w:r w:rsidR="00F46FDA" w:rsidRPr="0088310C" w:rsidDel="00F640EC">
          <w:rPr>
            <w:rFonts w:eastAsiaTheme="minorEastAsia"/>
            <w:rPrChange w:id="4348" w:author="L-B" w:date="2018-10-18T03:40:00Z">
              <w:rPr>
                <w:rFonts w:eastAsiaTheme="minorEastAsia"/>
              </w:rPr>
            </w:rPrChange>
          </w:rPr>
          <w:fldChar w:fldCharType="end"/>
        </w:r>
        <w:r w:rsidR="00F46FDA" w:rsidRPr="0088310C" w:rsidDel="00F640EC">
          <w:rPr>
            <w:rFonts w:eastAsiaTheme="minorEastAsia"/>
          </w:rPr>
          <w:delText xml:space="preserve">). </w:delText>
        </w:r>
        <w:bookmarkStart w:id="4349" w:name="_Toc527535839"/>
        <w:bookmarkStart w:id="4350" w:name="_Toc527537241"/>
        <w:bookmarkEnd w:id="4349"/>
        <w:bookmarkEnd w:id="4350"/>
      </w:del>
    </w:p>
    <w:p w14:paraId="3090B97D" w14:textId="4C7C3A15" w:rsidR="00F46FDA" w:rsidRPr="0088310C" w:rsidDel="00F640EC" w:rsidRDefault="00F46FDA" w:rsidP="00926275">
      <w:pPr>
        <w:pStyle w:val="BodyText"/>
        <w:rPr>
          <w:del w:id="4351" w:author="ceres PC" w:date="2018-10-17T10:22:00Z"/>
          <w:rFonts w:eastAsiaTheme="minorEastAsia"/>
        </w:rPr>
      </w:pPr>
      <w:del w:id="4352" w:author="ceres PC" w:date="2018-10-17T10:22:00Z">
        <w:r w:rsidRPr="0088310C" w:rsidDel="00F640EC">
          <w:rPr>
            <w:rFonts w:eastAsiaTheme="minorEastAsia"/>
          </w:rPr>
          <w:delText xml:space="preserve">An example is shown in </w:delText>
        </w:r>
        <w:r w:rsidRPr="0088310C" w:rsidDel="00F640EC">
          <w:rPr>
            <w:rFonts w:eastAsiaTheme="minorEastAsia"/>
            <w:rPrChange w:id="4353" w:author="L-B" w:date="2018-10-18T03:40:00Z">
              <w:rPr>
                <w:rFonts w:eastAsiaTheme="minorEastAsia"/>
              </w:rPr>
            </w:rPrChange>
          </w:rPr>
          <w:fldChar w:fldCharType="begin"/>
        </w:r>
        <w:r w:rsidRPr="0088310C" w:rsidDel="00F640EC">
          <w:rPr>
            <w:rFonts w:eastAsiaTheme="minorEastAsia"/>
          </w:rPr>
          <w:delInstrText xml:space="preserve"> REF _Ref460235642 \h </w:delInstrText>
        </w:r>
        <w:r w:rsidR="00E93B88" w:rsidRPr="0088310C" w:rsidDel="00F640EC">
          <w:rPr>
            <w:rFonts w:eastAsiaTheme="minorEastAsia"/>
          </w:rPr>
          <w:delInstrText xml:space="preserve"> \* MERGEFORMAT </w:delInstrText>
        </w:r>
        <w:r w:rsidRPr="0088310C" w:rsidDel="00F640EC">
          <w:rPr>
            <w:rFonts w:eastAsiaTheme="minorEastAsia"/>
            <w:rPrChange w:id="4354" w:author="L-B" w:date="2018-10-18T03:40:00Z">
              <w:rPr>
                <w:rFonts w:eastAsiaTheme="minorEastAsia"/>
              </w:rPr>
            </w:rPrChange>
          </w:rPr>
        </w:r>
        <w:r w:rsidRPr="0088310C" w:rsidDel="00F640EC">
          <w:rPr>
            <w:rFonts w:eastAsiaTheme="minorEastAsia"/>
            <w:rPrChange w:id="4355" w:author="L-B" w:date="2018-10-18T03:40:00Z">
              <w:rPr>
                <w:rFonts w:eastAsiaTheme="minorEastAsia"/>
              </w:rPr>
            </w:rPrChange>
          </w:rPr>
          <w:fldChar w:fldCharType="separate"/>
        </w:r>
      </w:del>
      <w:del w:id="4356" w:author="ceres PC" w:date="2018-10-17T09:35:00Z">
        <w:r w:rsidR="00AF0B35" w:rsidRPr="0088310C" w:rsidDel="000D7C70">
          <w:delText xml:space="preserve">Figure </w:delText>
        </w:r>
        <w:r w:rsidR="00AF0B35" w:rsidRPr="0088310C" w:rsidDel="000D7C70">
          <w:rPr>
            <w:noProof/>
          </w:rPr>
          <w:delText>8</w:delText>
        </w:r>
      </w:del>
      <w:del w:id="4357" w:author="ceres PC" w:date="2018-10-17T10:22:00Z">
        <w:r w:rsidRPr="0088310C" w:rsidDel="00F640EC">
          <w:rPr>
            <w:rFonts w:eastAsiaTheme="minorEastAsia"/>
            <w:rPrChange w:id="4358" w:author="L-B" w:date="2018-10-18T03:40:00Z">
              <w:rPr>
                <w:rFonts w:eastAsiaTheme="minorEastAsia"/>
              </w:rPr>
            </w:rPrChange>
          </w:rPr>
          <w:fldChar w:fldCharType="end"/>
        </w:r>
        <w:r w:rsidRPr="0088310C" w:rsidDel="00F640EC">
          <w:rPr>
            <w:rFonts w:eastAsiaTheme="minorEastAsia"/>
          </w:rPr>
          <w:delText>. The marine light is a sector light with three sectors. The coloured area shows the positions the sector light is used by the mariners. Next to the marine light there is a high intensity aeronautical light.</w:delText>
        </w:r>
        <w:bookmarkStart w:id="4359" w:name="_Toc527535840"/>
        <w:bookmarkStart w:id="4360" w:name="_Toc527537242"/>
        <w:bookmarkEnd w:id="4359"/>
        <w:bookmarkEnd w:id="4360"/>
      </w:del>
    </w:p>
    <w:p w14:paraId="3853A1F2" w14:textId="2B8D9B3B" w:rsidR="001C2FF5" w:rsidRPr="0088310C" w:rsidDel="00F640EC" w:rsidRDefault="000C1E9B" w:rsidP="00F46FDA">
      <w:pPr>
        <w:pStyle w:val="BodyText"/>
        <w:jc w:val="center"/>
        <w:rPr>
          <w:del w:id="4361" w:author="ceres PC" w:date="2018-10-17T10:22:00Z"/>
        </w:rPr>
      </w:pPr>
      <w:del w:id="4362" w:author="ceres PC" w:date="2018-10-17T10:22:00Z">
        <w:r w:rsidRPr="0088310C" w:rsidDel="00F640EC">
          <w:rPr>
            <w:noProof/>
            <w:lang w:eastAsia="en-IE"/>
            <w:rPrChange w:id="4363" w:author="L-B" w:date="2018-10-18T03:40:00Z">
              <w:rPr>
                <w:noProof/>
                <w:lang w:val="en-IE" w:eastAsia="en-IE"/>
              </w:rPr>
            </w:rPrChange>
          </w:rPr>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bookmarkStart w:id="4364" w:name="_Toc527535841"/>
        <w:bookmarkStart w:id="4365" w:name="_Toc527537243"/>
        <w:bookmarkEnd w:id="4364"/>
        <w:bookmarkEnd w:id="4365"/>
      </w:del>
    </w:p>
    <w:p w14:paraId="22AFFB27" w14:textId="4E3C5BA9" w:rsidR="00F63DA6" w:rsidRPr="0088310C" w:rsidDel="00F640EC" w:rsidRDefault="00F46FDA" w:rsidP="00F63DA6">
      <w:pPr>
        <w:pStyle w:val="Caption"/>
        <w:rPr>
          <w:del w:id="4366" w:author="ceres PC" w:date="2018-10-17T10:22:00Z"/>
        </w:rPr>
      </w:pPr>
      <w:bookmarkStart w:id="4367" w:name="_Ref460235642"/>
      <w:del w:id="4368" w:author="ceres PC" w:date="2018-10-17T10:22:00Z">
        <w:r w:rsidRPr="0088310C" w:rsidDel="00F640EC">
          <w:rPr>
            <w:b w:val="0"/>
            <w:bCs w:val="0"/>
            <w:i w:val="0"/>
          </w:rPr>
          <w:delText xml:space="preserve">Figure </w:delText>
        </w:r>
        <w:r w:rsidRPr="0088310C" w:rsidDel="00F640EC">
          <w:rPr>
            <w:rPrChange w:id="4369" w:author="L-B" w:date="2018-10-18T03:40:00Z">
              <w:rPr/>
            </w:rPrChange>
          </w:rPr>
          <w:fldChar w:fldCharType="begin"/>
        </w:r>
        <w:r w:rsidRPr="0088310C" w:rsidDel="00F640EC">
          <w:delInstrText xml:space="preserve"> SEQ Figure \* ARABIC </w:delInstrText>
        </w:r>
        <w:r w:rsidRPr="0088310C" w:rsidDel="00F640EC">
          <w:rPr>
            <w:rPrChange w:id="4370" w:author="L-B" w:date="2018-10-18T03:40:00Z">
              <w:rPr/>
            </w:rPrChange>
          </w:rPr>
          <w:fldChar w:fldCharType="separate"/>
        </w:r>
        <w:r w:rsidR="000D7C70" w:rsidRPr="0088310C" w:rsidDel="00F640EC">
          <w:rPr>
            <w:b w:val="0"/>
            <w:bCs w:val="0"/>
            <w:i w:val="0"/>
            <w:noProof/>
          </w:rPr>
          <w:delText>8</w:delText>
        </w:r>
        <w:r w:rsidRPr="0088310C" w:rsidDel="00F640EC">
          <w:rPr>
            <w:rPrChange w:id="4371" w:author="L-B" w:date="2018-10-18T03:40:00Z">
              <w:rPr/>
            </w:rPrChange>
          </w:rPr>
          <w:fldChar w:fldCharType="end"/>
        </w:r>
        <w:bookmarkEnd w:id="4367"/>
        <w:r w:rsidRPr="0088310C" w:rsidDel="00F640EC">
          <w:rPr>
            <w:b w:val="0"/>
            <w:bCs w:val="0"/>
            <w:i w:val="0"/>
          </w:rPr>
          <w:delText xml:space="preserve"> Intensity check for a rival aeronautical light</w:delText>
        </w:r>
        <w:bookmarkStart w:id="4372" w:name="_Toc527535842"/>
        <w:bookmarkStart w:id="4373" w:name="_Toc527537244"/>
        <w:bookmarkEnd w:id="4372"/>
        <w:bookmarkEnd w:id="4373"/>
      </w:del>
    </w:p>
    <w:p w14:paraId="68889B4C" w14:textId="68595B12" w:rsidR="00F63DA6" w:rsidRPr="0088310C" w:rsidDel="00F640EC" w:rsidRDefault="00F63DA6" w:rsidP="00F63DA6">
      <w:pPr>
        <w:pStyle w:val="BodyText"/>
        <w:rPr>
          <w:del w:id="4374" w:author="ceres PC" w:date="2018-10-17T10:22:00Z"/>
        </w:rPr>
      </w:pPr>
      <w:del w:id="4375" w:author="ceres PC" w:date="2018-10-17T10:22:00Z">
        <w:r w:rsidRPr="0088310C" w:rsidDel="00F640EC">
          <w:delText xml:space="preserve">To ensure that the marine signal light will compete with the aeronautical light, the illuminance of the marine light should be at least the same as for the aeronautical light. The calculation should be done with Allard’s law with the local conditions visibility chosen in chapter </w:delText>
        </w:r>
        <w:r w:rsidRPr="0088310C" w:rsidDel="00F640EC">
          <w:rPr>
            <w:rPrChange w:id="4376" w:author="L-B" w:date="2018-10-18T03:40:00Z">
              <w:rPr/>
            </w:rPrChange>
          </w:rPr>
          <w:fldChar w:fldCharType="begin"/>
        </w:r>
        <w:r w:rsidRPr="0088310C" w:rsidDel="00F640EC">
          <w:delInstrText xml:space="preserve"> REF _Ref460236095 \r \h  \* MERGEFORMAT </w:delInstrText>
        </w:r>
        <w:r w:rsidRPr="0088310C" w:rsidDel="00F640EC">
          <w:rPr>
            <w:rPrChange w:id="4377" w:author="L-B" w:date="2018-10-18T03:40:00Z">
              <w:rPr/>
            </w:rPrChange>
          </w:rPr>
        </w:r>
        <w:r w:rsidRPr="0088310C" w:rsidDel="00F640EC">
          <w:rPr>
            <w:rPrChange w:id="4378" w:author="L-B" w:date="2018-10-18T03:40:00Z">
              <w:rPr/>
            </w:rPrChange>
          </w:rPr>
          <w:fldChar w:fldCharType="separate"/>
        </w:r>
        <w:r w:rsidR="000D7C70" w:rsidRPr="0088310C" w:rsidDel="00F640EC">
          <w:delText>3.4</w:delText>
        </w:r>
        <w:r w:rsidRPr="0088310C" w:rsidDel="00F640EC">
          <w:rPr>
            <w:rPrChange w:id="4379" w:author="L-B" w:date="2018-10-18T03:40:00Z">
              <w:rPr/>
            </w:rPrChange>
          </w:rPr>
          <w:fldChar w:fldCharType="end"/>
        </w:r>
        <w:r w:rsidRPr="0088310C" w:rsidDel="00F640EC">
          <w:delText>. and some relevant positions.</w:delText>
        </w:r>
        <w:bookmarkStart w:id="4380" w:name="_Toc527535843"/>
        <w:bookmarkStart w:id="4381" w:name="_Toc527537245"/>
        <w:bookmarkEnd w:id="4380"/>
        <w:bookmarkEnd w:id="4381"/>
      </w:del>
    </w:p>
    <w:p w14:paraId="69E2B045" w14:textId="301EA9D0" w:rsidR="00010EDB" w:rsidRPr="0088310C" w:rsidDel="00F640EC" w:rsidRDefault="00010EDB" w:rsidP="00F63DA6">
      <w:pPr>
        <w:pStyle w:val="BodyText"/>
        <w:rPr>
          <w:del w:id="4382" w:author="ceres PC" w:date="2018-10-17T10:22:00Z"/>
        </w:rPr>
      </w:pPr>
      <w:del w:id="4383" w:author="ceres PC" w:date="2018-10-17T10:22:00Z">
        <w:r w:rsidRPr="0088310C" w:rsidDel="00F640EC">
          <w:delText xml:space="preserve">In the example the observer is on a vessel in </w:delText>
        </w:r>
        <w:r w:rsidR="00210C07" w:rsidRPr="0088310C" w:rsidDel="00F640EC">
          <w:delText>the white sector</w:delText>
        </w:r>
        <w:r w:rsidR="004745D2" w:rsidRPr="0088310C" w:rsidDel="00F640EC">
          <w:delText xml:space="preserve">. The distance to the sector light is </w:delText>
        </w:r>
        <m:oMath>
          <m:sSub>
            <m:sSubPr>
              <m:ctrlPr>
                <w:rPr>
                  <w:rFonts w:ascii="Cambria Math" w:hAnsi="Cambria Math"/>
                </w:rPr>
              </m:ctrlPr>
            </m:sSubPr>
            <m:e>
              <m:r>
                <w:rPr>
                  <w:rFonts w:ascii="Cambria Math" w:hAnsi="Cambria Math"/>
                  <w:rPrChange w:id="4384" w:author="L-B" w:date="2018-10-18T03:40:00Z">
                    <w:rPr>
                      <w:rFonts w:ascii="Cambria Math" w:hAnsi="Cambria Math"/>
                    </w:rPr>
                  </w:rPrChange>
                </w:rPr>
                <m:t>R</m:t>
              </m:r>
            </m:e>
            <m:sub>
              <m:r>
                <w:rPr>
                  <w:rFonts w:ascii="Cambria Math" w:hAnsi="Cambria Math"/>
                  <w:rPrChange w:id="4385" w:author="L-B" w:date="2018-10-18T03:40:00Z">
                    <w:rPr>
                      <w:rFonts w:ascii="Cambria Math" w:hAnsi="Cambria Math"/>
                    </w:rPr>
                  </w:rPrChange>
                </w:rPr>
                <m:t>ml</m:t>
              </m:r>
            </m:sub>
          </m:sSub>
        </m:oMath>
        <w:r w:rsidR="004745D2" w:rsidRPr="0088310C" w:rsidDel="00F640EC">
          <w:delText xml:space="preserve"> </w:delText>
        </w:r>
        <w:r w:rsidR="000C1E9B" w:rsidRPr="0088310C" w:rsidDel="00F640EC">
          <w:delText xml:space="preserve">(marine light) </w:delText>
        </w:r>
        <w:r w:rsidR="004745D2" w:rsidRPr="0088310C" w:rsidDel="00F640EC">
          <w:delText xml:space="preserve">and to the aeronautical light is </w:delText>
        </w:r>
        <m:oMath>
          <m:sSub>
            <m:sSubPr>
              <m:ctrlPr>
                <w:rPr>
                  <w:rFonts w:ascii="Cambria Math" w:hAnsi="Cambria Math"/>
                  <w:i/>
                </w:rPr>
              </m:ctrlPr>
            </m:sSubPr>
            <m:e>
              <m:r>
                <w:rPr>
                  <w:rFonts w:ascii="Cambria Math" w:hAnsi="Cambria Math"/>
                  <w:rPrChange w:id="4386" w:author="L-B" w:date="2018-10-18T03:40:00Z">
                    <w:rPr>
                      <w:rFonts w:ascii="Cambria Math" w:hAnsi="Cambria Math"/>
                    </w:rPr>
                  </w:rPrChange>
                </w:rPr>
                <m:t>R</m:t>
              </m:r>
            </m:e>
            <m:sub>
              <m:r>
                <w:rPr>
                  <w:rFonts w:ascii="Cambria Math" w:hAnsi="Cambria Math"/>
                  <w:rPrChange w:id="4387" w:author="L-B" w:date="2018-10-18T03:40:00Z">
                    <w:rPr>
                      <w:rFonts w:ascii="Cambria Math" w:hAnsi="Cambria Math"/>
                    </w:rPr>
                  </w:rPrChange>
                </w:rPr>
                <m:t>rl</m:t>
              </m:r>
            </m:sub>
          </m:sSub>
        </m:oMath>
        <w:r w:rsidR="000C1E9B" w:rsidRPr="0088310C" w:rsidDel="00F640EC">
          <w:delText xml:space="preserve"> (rival light)</w:delText>
        </w:r>
        <w:r w:rsidR="004745D2" w:rsidRPr="0088310C" w:rsidDel="00F640EC">
          <w:delText>.</w:delText>
        </w:r>
        <w:bookmarkStart w:id="4388" w:name="_Toc527535844"/>
        <w:bookmarkStart w:id="4389" w:name="_Toc527537246"/>
        <w:bookmarkEnd w:id="4388"/>
        <w:bookmarkEnd w:id="4389"/>
      </w:del>
    </w:p>
    <w:p w14:paraId="4D7148CE" w14:textId="3C952D3A" w:rsidR="00203A62" w:rsidRPr="0088310C" w:rsidDel="00F640EC" w:rsidRDefault="00210C07" w:rsidP="00926275">
      <w:pPr>
        <w:pStyle w:val="BodyText"/>
        <w:rPr>
          <w:del w:id="4390" w:author="ceres PC" w:date="2018-10-17T10:22:00Z"/>
          <w:rFonts w:eastAsiaTheme="minorEastAsia"/>
        </w:rPr>
      </w:pPr>
      <w:del w:id="4391" w:author="ceres PC" w:date="2018-10-17T10:22:00Z">
        <w:r w:rsidRPr="0088310C" w:rsidDel="00F640EC">
          <w:rPr>
            <w:rFonts w:eastAsiaTheme="minorEastAsia"/>
          </w:rPr>
          <w:delText xml:space="preserve">The illuminance at the eye of the observer </w:delText>
        </w:r>
        <w:r w:rsidR="00203A62" w:rsidRPr="0088310C" w:rsidDel="00F640EC">
          <w:rPr>
            <w:rFonts w:eastAsiaTheme="minorEastAsia"/>
          </w:rPr>
          <w:delText>produced by the marine light at minimum visibility is:</w:delText>
        </w:r>
        <w:bookmarkStart w:id="4392" w:name="_Toc527535845"/>
        <w:bookmarkStart w:id="4393" w:name="_Toc527537247"/>
        <w:bookmarkEnd w:id="4392"/>
        <w:bookmarkEnd w:id="4393"/>
      </w:del>
    </w:p>
    <w:p w14:paraId="3FEBD6B3" w14:textId="516D59FE" w:rsidR="00210C07" w:rsidRPr="0088310C" w:rsidDel="00F640EC" w:rsidRDefault="00A64966" w:rsidP="00203A62">
      <w:pPr>
        <w:pStyle w:val="BodyText"/>
        <w:jc w:val="center"/>
        <w:rPr>
          <w:del w:id="4394" w:author="ceres PC" w:date="2018-10-17T10:22:00Z"/>
          <w:rFonts w:eastAsiaTheme="minorEastAsia"/>
        </w:rPr>
      </w:pPr>
      <m:oMath>
        <m:sSub>
          <m:sSubPr>
            <m:ctrlPr>
              <w:del w:id="4395" w:author="ceres PC" w:date="2018-10-17T10:22:00Z">
                <w:rPr>
                  <w:rFonts w:ascii="Cambria Math" w:eastAsiaTheme="minorEastAsia" w:hAnsi="Cambria Math"/>
                  <w:i/>
                </w:rPr>
              </w:del>
            </m:ctrlPr>
          </m:sSubPr>
          <m:e>
            <m:r>
              <w:del w:id="4396" w:author="ceres PC" w:date="2018-10-17T10:22:00Z">
                <w:rPr>
                  <w:rFonts w:ascii="Cambria Math" w:eastAsiaTheme="minorEastAsia" w:hAnsi="Cambria Math"/>
                  <w:rPrChange w:id="4397" w:author="L-B" w:date="2018-10-18T03:40:00Z">
                    <w:rPr>
                      <w:rFonts w:ascii="Cambria Math" w:eastAsiaTheme="minorEastAsia" w:hAnsi="Cambria Math"/>
                    </w:rPr>
                  </w:rPrChange>
                </w:rPr>
                <m:t>E</m:t>
              </w:del>
            </m:r>
          </m:e>
          <m:sub>
            <m:r>
              <w:del w:id="4398" w:author="ceres PC" w:date="2018-10-17T10:22:00Z">
                <w:rPr>
                  <w:rFonts w:ascii="Cambria Math" w:eastAsiaTheme="minorEastAsia" w:hAnsi="Cambria Math"/>
                  <w:rPrChange w:id="4399" w:author="L-B" w:date="2018-10-18T03:40:00Z">
                    <w:rPr>
                      <w:rFonts w:ascii="Cambria Math" w:eastAsiaTheme="minorEastAsia" w:hAnsi="Cambria Math"/>
                    </w:rPr>
                  </w:rPrChange>
                </w:rPr>
                <m:t>ml</m:t>
              </w:del>
            </m:r>
          </m:sub>
        </m:sSub>
        <m:r>
          <w:del w:id="4400" w:author="ceres PC" w:date="2018-10-17T10:22:00Z">
            <w:rPr>
              <w:rFonts w:ascii="Cambria Math" w:eastAsiaTheme="minorEastAsia" w:hAnsi="Cambria Math"/>
              <w:rPrChange w:id="4401" w:author="L-B" w:date="2018-10-18T03:40:00Z">
                <w:rPr>
                  <w:rFonts w:ascii="Cambria Math" w:eastAsiaTheme="minorEastAsia" w:hAnsi="Cambria Math"/>
                </w:rPr>
              </w:rPrChange>
            </w:rPr>
            <m:t>=</m:t>
          </w:del>
        </m:r>
        <m:sSub>
          <m:sSubPr>
            <m:ctrlPr>
              <w:del w:id="4402" w:author="ceres PC" w:date="2018-10-17T10:22:00Z">
                <w:rPr>
                  <w:rFonts w:ascii="Cambria Math" w:eastAsiaTheme="minorEastAsia" w:hAnsi="Cambria Math"/>
                  <w:i/>
                </w:rPr>
              </w:del>
            </m:ctrlPr>
          </m:sSubPr>
          <m:e>
            <m:r>
              <w:del w:id="4403" w:author="ceres PC" w:date="2018-10-17T10:22:00Z">
                <w:rPr>
                  <w:rFonts w:ascii="Cambria Math" w:eastAsiaTheme="minorEastAsia" w:hAnsi="Cambria Math"/>
                  <w:rPrChange w:id="4404" w:author="L-B" w:date="2018-10-18T03:40:00Z">
                    <w:rPr>
                      <w:rFonts w:ascii="Cambria Math" w:eastAsiaTheme="minorEastAsia" w:hAnsi="Cambria Math"/>
                    </w:rPr>
                  </w:rPrChange>
                </w:rPr>
                <m:t>I</m:t>
              </w:del>
            </m:r>
          </m:e>
          <m:sub>
            <m:r>
              <w:del w:id="4405" w:author="ceres PC" w:date="2018-10-17T10:22:00Z">
                <w:rPr>
                  <w:rFonts w:ascii="Cambria Math" w:eastAsiaTheme="minorEastAsia" w:hAnsi="Cambria Math"/>
                  <w:rPrChange w:id="4406" w:author="L-B" w:date="2018-10-18T03:40:00Z">
                    <w:rPr>
                      <w:rFonts w:ascii="Cambria Math" w:eastAsiaTheme="minorEastAsia" w:hAnsi="Cambria Math"/>
                    </w:rPr>
                  </w:rPrChange>
                </w:rPr>
                <m:t>ml</m:t>
              </w:del>
            </m:r>
          </m:sub>
        </m:sSub>
        <m:f>
          <m:fPr>
            <m:ctrlPr>
              <w:del w:id="4407" w:author="ceres PC" w:date="2018-10-17T10:22:00Z">
                <w:rPr>
                  <w:rFonts w:ascii="Cambria Math" w:eastAsiaTheme="minorEastAsia" w:hAnsi="Cambria Math"/>
                  <w:i/>
                </w:rPr>
              </w:del>
            </m:ctrlPr>
          </m:fPr>
          <m:num>
            <m:sSup>
              <m:sSupPr>
                <m:ctrlPr>
                  <w:del w:id="4408" w:author="ceres PC" w:date="2018-10-17T10:22:00Z">
                    <w:rPr>
                      <w:rFonts w:ascii="Cambria Math" w:eastAsiaTheme="minorEastAsia" w:hAnsi="Cambria Math"/>
                      <w:i/>
                    </w:rPr>
                  </w:del>
                </m:ctrlPr>
              </m:sSupPr>
              <m:e>
                <m:r>
                  <w:del w:id="4409" w:author="ceres PC" w:date="2018-10-17T10:22:00Z">
                    <w:rPr>
                      <w:rFonts w:ascii="Cambria Math" w:eastAsiaTheme="minorEastAsia" w:hAnsi="Cambria Math"/>
                      <w:rPrChange w:id="4410" w:author="L-B" w:date="2018-10-18T03:40:00Z">
                        <w:rPr>
                          <w:rFonts w:ascii="Cambria Math" w:eastAsiaTheme="minorEastAsia" w:hAnsi="Cambria Math"/>
                        </w:rPr>
                      </w:rPrChange>
                    </w:rPr>
                    <m:t>0.05</m:t>
                  </w:del>
                </m:r>
              </m:e>
              <m:sup>
                <m:f>
                  <m:fPr>
                    <m:ctrlPr>
                      <w:del w:id="4411" w:author="ceres PC" w:date="2018-10-17T10:22:00Z">
                        <w:rPr>
                          <w:rFonts w:ascii="Cambria Math" w:eastAsiaTheme="minorEastAsia" w:hAnsi="Cambria Math"/>
                          <w:i/>
                        </w:rPr>
                      </w:del>
                    </m:ctrlPr>
                  </m:fPr>
                  <m:num>
                    <m:sSub>
                      <m:sSubPr>
                        <m:ctrlPr>
                          <w:del w:id="4412" w:author="ceres PC" w:date="2018-10-17T10:22:00Z">
                            <w:rPr>
                              <w:rFonts w:ascii="Cambria Math" w:eastAsiaTheme="minorEastAsia" w:hAnsi="Cambria Math"/>
                              <w:i/>
                            </w:rPr>
                          </w:del>
                        </m:ctrlPr>
                      </m:sSubPr>
                      <m:e>
                        <m:r>
                          <w:del w:id="4413" w:author="ceres PC" w:date="2018-10-17T10:22:00Z">
                            <w:rPr>
                              <w:rFonts w:ascii="Cambria Math" w:eastAsiaTheme="minorEastAsia" w:hAnsi="Cambria Math"/>
                              <w:rPrChange w:id="4414" w:author="L-B" w:date="2018-10-18T03:40:00Z">
                                <w:rPr>
                                  <w:rFonts w:ascii="Cambria Math" w:eastAsiaTheme="minorEastAsia" w:hAnsi="Cambria Math"/>
                                </w:rPr>
                              </w:rPrChange>
                            </w:rPr>
                            <m:t>R</m:t>
                          </w:del>
                        </m:r>
                      </m:e>
                      <m:sub>
                        <m:r>
                          <w:del w:id="4415" w:author="ceres PC" w:date="2018-10-17T10:22:00Z">
                            <w:rPr>
                              <w:rFonts w:ascii="Cambria Math" w:eastAsiaTheme="minorEastAsia" w:hAnsi="Cambria Math"/>
                              <w:rPrChange w:id="4416" w:author="L-B" w:date="2018-10-18T03:40:00Z">
                                <w:rPr>
                                  <w:rFonts w:ascii="Cambria Math" w:eastAsiaTheme="minorEastAsia" w:hAnsi="Cambria Math"/>
                                </w:rPr>
                              </w:rPrChange>
                            </w:rPr>
                            <m:t>ml</m:t>
                          </w:del>
                        </m:r>
                      </m:sub>
                    </m:sSub>
                  </m:num>
                  <m:den>
                    <m:sSub>
                      <m:sSubPr>
                        <m:ctrlPr>
                          <w:del w:id="4417" w:author="ceres PC" w:date="2018-10-17T10:22:00Z">
                            <w:rPr>
                              <w:rFonts w:ascii="Cambria Math" w:eastAsiaTheme="minorEastAsia" w:hAnsi="Cambria Math"/>
                              <w:i/>
                            </w:rPr>
                          </w:del>
                        </m:ctrlPr>
                      </m:sSubPr>
                      <m:e>
                        <m:r>
                          <w:del w:id="4418" w:author="ceres PC" w:date="2018-10-17T10:22:00Z">
                            <w:rPr>
                              <w:rFonts w:ascii="Cambria Math" w:eastAsiaTheme="minorEastAsia" w:hAnsi="Cambria Math"/>
                              <w:rPrChange w:id="4419" w:author="L-B" w:date="2018-10-18T03:40:00Z">
                                <w:rPr>
                                  <w:rFonts w:ascii="Cambria Math" w:eastAsiaTheme="minorEastAsia" w:hAnsi="Cambria Math"/>
                                </w:rPr>
                              </w:rPrChange>
                            </w:rPr>
                            <m:t>V</m:t>
                          </w:del>
                        </m:r>
                      </m:e>
                      <m:sub>
                        <m:r>
                          <w:del w:id="4420" w:author="ceres PC" w:date="2018-10-17T10:22:00Z">
                            <w:rPr>
                              <w:rFonts w:ascii="Cambria Math" w:eastAsiaTheme="minorEastAsia" w:hAnsi="Cambria Math"/>
                              <w:rPrChange w:id="4421" w:author="L-B" w:date="2018-10-18T03:40:00Z">
                                <w:rPr>
                                  <w:rFonts w:ascii="Cambria Math" w:eastAsiaTheme="minorEastAsia" w:hAnsi="Cambria Math"/>
                                </w:rPr>
                              </w:rPrChange>
                            </w:rPr>
                            <m:t>loc</m:t>
                          </w:del>
                        </m:r>
                      </m:sub>
                    </m:sSub>
                  </m:den>
                </m:f>
              </m:sup>
            </m:sSup>
          </m:num>
          <m:den>
            <m:sSup>
              <m:sSupPr>
                <m:ctrlPr>
                  <w:del w:id="4422" w:author="ceres PC" w:date="2018-10-17T10:22:00Z">
                    <w:rPr>
                      <w:rFonts w:ascii="Cambria Math" w:eastAsiaTheme="minorEastAsia" w:hAnsi="Cambria Math"/>
                      <w:i/>
                    </w:rPr>
                  </w:del>
                </m:ctrlPr>
              </m:sSupPr>
              <m:e>
                <m:sSub>
                  <m:sSubPr>
                    <m:ctrlPr>
                      <w:del w:id="4423" w:author="ceres PC" w:date="2018-10-17T10:22:00Z">
                        <w:rPr>
                          <w:rFonts w:ascii="Cambria Math" w:eastAsiaTheme="minorEastAsia" w:hAnsi="Cambria Math"/>
                          <w:i/>
                        </w:rPr>
                      </w:del>
                    </m:ctrlPr>
                  </m:sSubPr>
                  <m:e>
                    <m:r>
                      <w:del w:id="4424" w:author="ceres PC" w:date="2018-10-17T10:22:00Z">
                        <w:rPr>
                          <w:rFonts w:ascii="Cambria Math" w:eastAsiaTheme="minorEastAsia" w:hAnsi="Cambria Math"/>
                          <w:rPrChange w:id="4425" w:author="L-B" w:date="2018-10-18T03:40:00Z">
                            <w:rPr>
                              <w:rFonts w:ascii="Cambria Math" w:eastAsiaTheme="minorEastAsia" w:hAnsi="Cambria Math"/>
                            </w:rPr>
                          </w:rPrChange>
                        </w:rPr>
                        <m:t>R</m:t>
                      </w:del>
                    </m:r>
                  </m:e>
                  <m:sub>
                    <m:r>
                      <w:del w:id="4426" w:author="ceres PC" w:date="2018-10-17T10:22:00Z">
                        <w:rPr>
                          <w:rFonts w:ascii="Cambria Math" w:eastAsiaTheme="minorEastAsia" w:hAnsi="Cambria Math"/>
                          <w:rPrChange w:id="4427" w:author="L-B" w:date="2018-10-18T03:40:00Z">
                            <w:rPr>
                              <w:rFonts w:ascii="Cambria Math" w:eastAsiaTheme="minorEastAsia" w:hAnsi="Cambria Math"/>
                            </w:rPr>
                          </w:rPrChange>
                        </w:rPr>
                        <m:t>ml</m:t>
                      </w:del>
                    </m:r>
                  </m:sub>
                </m:sSub>
              </m:e>
              <m:sup>
                <m:r>
                  <w:del w:id="4428" w:author="ceres PC" w:date="2018-10-17T10:22:00Z">
                    <w:rPr>
                      <w:rFonts w:ascii="Cambria Math" w:eastAsiaTheme="minorEastAsia" w:hAnsi="Cambria Math"/>
                      <w:rPrChange w:id="4429" w:author="L-B" w:date="2018-10-18T03:40:00Z">
                        <w:rPr>
                          <w:rFonts w:ascii="Cambria Math" w:eastAsiaTheme="minorEastAsia" w:hAnsi="Cambria Math"/>
                        </w:rPr>
                      </w:rPrChange>
                    </w:rPr>
                    <m:t>2</m:t>
                  </w:del>
                </m:r>
              </m:sup>
            </m:sSup>
          </m:den>
        </m:f>
      </m:oMath>
      <w:del w:id="4430" w:author="ceres PC" w:date="2018-10-17T10:22:00Z">
        <w:r w:rsidR="00210C07" w:rsidRPr="0088310C" w:rsidDel="00F640EC">
          <w:rPr>
            <w:rFonts w:eastAsiaTheme="minorEastAsia"/>
          </w:rPr>
          <w:delText xml:space="preserve"> </w:delText>
        </w:r>
        <w:r w:rsidR="00203A62" w:rsidRPr="0088310C" w:rsidDel="00F640EC">
          <w:rPr>
            <w:rFonts w:eastAsiaTheme="minorEastAsia"/>
          </w:rPr>
          <w:delText>.</w:delText>
        </w:r>
        <w:bookmarkStart w:id="4431" w:name="_Toc527535846"/>
        <w:bookmarkStart w:id="4432" w:name="_Toc527537248"/>
        <w:bookmarkEnd w:id="4431"/>
        <w:bookmarkEnd w:id="4432"/>
      </w:del>
    </w:p>
    <w:p w14:paraId="78047C80" w14:textId="6B2253DE" w:rsidR="00203A62" w:rsidRPr="0088310C" w:rsidDel="00F640EC" w:rsidRDefault="00203A62" w:rsidP="00203A62">
      <w:pPr>
        <w:pStyle w:val="BodyText"/>
        <w:rPr>
          <w:del w:id="4433" w:author="ceres PC" w:date="2018-10-17T10:22:00Z"/>
          <w:rFonts w:eastAsiaTheme="minorEastAsia"/>
        </w:rPr>
      </w:pPr>
      <w:del w:id="4434" w:author="ceres PC" w:date="2018-10-17T10:22:00Z">
        <w:r w:rsidRPr="0088310C" w:rsidDel="00F640EC">
          <w:rPr>
            <w:rFonts w:eastAsiaTheme="minorEastAsia"/>
          </w:rPr>
          <w:delText>The illuminance at the eye of the observer produced by the aeronautical light at minimum visibility is:</w:delText>
        </w:r>
        <w:bookmarkStart w:id="4435" w:name="_Toc527535847"/>
        <w:bookmarkStart w:id="4436" w:name="_Toc527537249"/>
        <w:bookmarkEnd w:id="4435"/>
        <w:bookmarkEnd w:id="4436"/>
      </w:del>
    </w:p>
    <w:p w14:paraId="0D0B778F" w14:textId="1349CA67" w:rsidR="004745D2" w:rsidRPr="0088310C" w:rsidDel="00F640EC" w:rsidRDefault="00A64966" w:rsidP="00203A62">
      <w:pPr>
        <w:pStyle w:val="BodyText"/>
        <w:jc w:val="center"/>
        <w:rPr>
          <w:del w:id="4437" w:author="ceres PC" w:date="2018-10-17T10:22:00Z"/>
        </w:rPr>
      </w:pPr>
      <m:oMath>
        <m:sSub>
          <m:sSubPr>
            <m:ctrlPr>
              <w:del w:id="4438" w:author="ceres PC" w:date="2018-10-17T10:22:00Z">
                <w:rPr>
                  <w:rFonts w:ascii="Cambria Math" w:eastAsiaTheme="minorEastAsia" w:hAnsi="Cambria Math"/>
                  <w:i/>
                </w:rPr>
              </w:del>
            </m:ctrlPr>
          </m:sSubPr>
          <m:e>
            <m:r>
              <w:del w:id="4439" w:author="ceres PC" w:date="2018-10-17T10:22:00Z">
                <w:rPr>
                  <w:rFonts w:ascii="Cambria Math" w:eastAsiaTheme="minorEastAsia" w:hAnsi="Cambria Math"/>
                  <w:rPrChange w:id="4440" w:author="L-B" w:date="2018-10-18T03:40:00Z">
                    <w:rPr>
                      <w:rFonts w:ascii="Cambria Math" w:eastAsiaTheme="minorEastAsia" w:hAnsi="Cambria Math"/>
                    </w:rPr>
                  </w:rPrChange>
                </w:rPr>
                <m:t>E</m:t>
              </w:del>
            </m:r>
          </m:e>
          <m:sub>
            <m:r>
              <w:del w:id="4441" w:author="ceres PC" w:date="2018-10-17T10:22:00Z">
                <w:rPr>
                  <w:rFonts w:ascii="Cambria Math" w:eastAsiaTheme="minorEastAsia" w:hAnsi="Cambria Math"/>
                  <w:rPrChange w:id="4442" w:author="L-B" w:date="2018-10-18T03:40:00Z">
                    <w:rPr>
                      <w:rFonts w:ascii="Cambria Math" w:eastAsiaTheme="minorEastAsia" w:hAnsi="Cambria Math"/>
                    </w:rPr>
                  </w:rPrChange>
                </w:rPr>
                <m:t>rl</m:t>
              </w:del>
            </m:r>
          </m:sub>
        </m:sSub>
        <m:r>
          <w:del w:id="4443" w:author="ceres PC" w:date="2018-10-17T10:22:00Z">
            <w:rPr>
              <w:rFonts w:ascii="Cambria Math" w:eastAsiaTheme="minorEastAsia" w:hAnsi="Cambria Math"/>
              <w:rPrChange w:id="4444" w:author="L-B" w:date="2018-10-18T03:40:00Z">
                <w:rPr>
                  <w:rFonts w:ascii="Cambria Math" w:eastAsiaTheme="minorEastAsia" w:hAnsi="Cambria Math"/>
                </w:rPr>
              </w:rPrChange>
            </w:rPr>
            <m:t>=</m:t>
          </w:del>
        </m:r>
        <m:sSub>
          <m:sSubPr>
            <m:ctrlPr>
              <w:del w:id="4445" w:author="ceres PC" w:date="2018-10-17T10:22:00Z">
                <w:rPr>
                  <w:rFonts w:ascii="Cambria Math" w:eastAsiaTheme="minorEastAsia" w:hAnsi="Cambria Math"/>
                  <w:i/>
                </w:rPr>
              </w:del>
            </m:ctrlPr>
          </m:sSubPr>
          <m:e>
            <m:r>
              <w:del w:id="4446" w:author="ceres PC" w:date="2018-10-17T10:22:00Z">
                <w:rPr>
                  <w:rFonts w:ascii="Cambria Math" w:eastAsiaTheme="minorEastAsia" w:hAnsi="Cambria Math"/>
                  <w:rPrChange w:id="4447" w:author="L-B" w:date="2018-10-18T03:40:00Z">
                    <w:rPr>
                      <w:rFonts w:ascii="Cambria Math" w:eastAsiaTheme="minorEastAsia" w:hAnsi="Cambria Math"/>
                    </w:rPr>
                  </w:rPrChange>
                </w:rPr>
                <m:t>I</m:t>
              </w:del>
            </m:r>
          </m:e>
          <m:sub>
            <m:r>
              <w:del w:id="4448" w:author="ceres PC" w:date="2018-10-17T10:22:00Z">
                <w:rPr>
                  <w:rFonts w:ascii="Cambria Math" w:eastAsiaTheme="minorEastAsia" w:hAnsi="Cambria Math"/>
                  <w:rPrChange w:id="4449" w:author="L-B" w:date="2018-10-18T03:40:00Z">
                    <w:rPr>
                      <w:rFonts w:ascii="Cambria Math" w:eastAsiaTheme="minorEastAsia" w:hAnsi="Cambria Math"/>
                    </w:rPr>
                  </w:rPrChange>
                </w:rPr>
                <m:t>rl</m:t>
              </w:del>
            </m:r>
          </m:sub>
        </m:sSub>
        <m:f>
          <m:fPr>
            <m:ctrlPr>
              <w:del w:id="4450" w:author="ceres PC" w:date="2018-10-17T10:22:00Z">
                <w:rPr>
                  <w:rFonts w:ascii="Cambria Math" w:eastAsiaTheme="minorEastAsia" w:hAnsi="Cambria Math"/>
                  <w:i/>
                </w:rPr>
              </w:del>
            </m:ctrlPr>
          </m:fPr>
          <m:num>
            <m:sSup>
              <m:sSupPr>
                <m:ctrlPr>
                  <w:del w:id="4451" w:author="ceres PC" w:date="2018-10-17T10:22:00Z">
                    <w:rPr>
                      <w:rFonts w:ascii="Cambria Math" w:eastAsiaTheme="minorEastAsia" w:hAnsi="Cambria Math"/>
                      <w:i/>
                    </w:rPr>
                  </w:del>
                </m:ctrlPr>
              </m:sSupPr>
              <m:e>
                <m:r>
                  <w:del w:id="4452" w:author="ceres PC" w:date="2018-10-17T10:22:00Z">
                    <w:rPr>
                      <w:rFonts w:ascii="Cambria Math" w:eastAsiaTheme="minorEastAsia" w:hAnsi="Cambria Math"/>
                      <w:rPrChange w:id="4453" w:author="L-B" w:date="2018-10-18T03:40:00Z">
                        <w:rPr>
                          <w:rFonts w:ascii="Cambria Math" w:eastAsiaTheme="minorEastAsia" w:hAnsi="Cambria Math"/>
                        </w:rPr>
                      </w:rPrChange>
                    </w:rPr>
                    <m:t>0.05</m:t>
                  </w:del>
                </m:r>
              </m:e>
              <m:sup>
                <m:f>
                  <m:fPr>
                    <m:ctrlPr>
                      <w:del w:id="4454" w:author="ceres PC" w:date="2018-10-17T10:22:00Z">
                        <w:rPr>
                          <w:rFonts w:ascii="Cambria Math" w:eastAsiaTheme="minorEastAsia" w:hAnsi="Cambria Math"/>
                          <w:i/>
                        </w:rPr>
                      </w:del>
                    </m:ctrlPr>
                  </m:fPr>
                  <m:num>
                    <m:sSub>
                      <m:sSubPr>
                        <m:ctrlPr>
                          <w:del w:id="4455" w:author="ceres PC" w:date="2018-10-17T10:22:00Z">
                            <w:rPr>
                              <w:rFonts w:ascii="Cambria Math" w:eastAsiaTheme="minorEastAsia" w:hAnsi="Cambria Math"/>
                              <w:i/>
                            </w:rPr>
                          </w:del>
                        </m:ctrlPr>
                      </m:sSubPr>
                      <m:e>
                        <m:r>
                          <w:del w:id="4456" w:author="ceres PC" w:date="2018-10-17T10:22:00Z">
                            <w:rPr>
                              <w:rFonts w:ascii="Cambria Math" w:eastAsiaTheme="minorEastAsia" w:hAnsi="Cambria Math"/>
                              <w:rPrChange w:id="4457" w:author="L-B" w:date="2018-10-18T03:40:00Z">
                                <w:rPr>
                                  <w:rFonts w:ascii="Cambria Math" w:eastAsiaTheme="minorEastAsia" w:hAnsi="Cambria Math"/>
                                </w:rPr>
                              </w:rPrChange>
                            </w:rPr>
                            <m:t>R</m:t>
                          </w:del>
                        </m:r>
                      </m:e>
                      <m:sub>
                        <m:r>
                          <w:del w:id="4458" w:author="ceres PC" w:date="2018-10-17T10:22:00Z">
                            <w:rPr>
                              <w:rFonts w:ascii="Cambria Math" w:eastAsiaTheme="minorEastAsia" w:hAnsi="Cambria Math"/>
                              <w:rPrChange w:id="4459" w:author="L-B" w:date="2018-10-18T03:40:00Z">
                                <w:rPr>
                                  <w:rFonts w:ascii="Cambria Math" w:eastAsiaTheme="minorEastAsia" w:hAnsi="Cambria Math"/>
                                </w:rPr>
                              </w:rPrChange>
                            </w:rPr>
                            <m:t>rl</m:t>
                          </w:del>
                        </m:r>
                      </m:sub>
                    </m:sSub>
                  </m:num>
                  <m:den>
                    <m:sSub>
                      <m:sSubPr>
                        <m:ctrlPr>
                          <w:del w:id="4460" w:author="ceres PC" w:date="2018-10-17T10:22:00Z">
                            <w:rPr>
                              <w:rFonts w:ascii="Cambria Math" w:eastAsiaTheme="minorEastAsia" w:hAnsi="Cambria Math"/>
                              <w:i/>
                            </w:rPr>
                          </w:del>
                        </m:ctrlPr>
                      </m:sSubPr>
                      <m:e>
                        <m:r>
                          <w:del w:id="4461" w:author="ceres PC" w:date="2018-10-17T10:22:00Z">
                            <w:rPr>
                              <w:rFonts w:ascii="Cambria Math" w:eastAsiaTheme="minorEastAsia" w:hAnsi="Cambria Math"/>
                              <w:rPrChange w:id="4462" w:author="L-B" w:date="2018-10-18T03:40:00Z">
                                <w:rPr>
                                  <w:rFonts w:ascii="Cambria Math" w:eastAsiaTheme="minorEastAsia" w:hAnsi="Cambria Math"/>
                                </w:rPr>
                              </w:rPrChange>
                            </w:rPr>
                            <m:t>V</m:t>
                          </w:del>
                        </m:r>
                      </m:e>
                      <m:sub>
                        <m:r>
                          <w:del w:id="4463" w:author="ceres PC" w:date="2018-10-17T10:22:00Z">
                            <w:rPr>
                              <w:rFonts w:ascii="Cambria Math" w:eastAsiaTheme="minorEastAsia" w:hAnsi="Cambria Math"/>
                              <w:rPrChange w:id="4464" w:author="L-B" w:date="2018-10-18T03:40:00Z">
                                <w:rPr>
                                  <w:rFonts w:ascii="Cambria Math" w:eastAsiaTheme="minorEastAsia" w:hAnsi="Cambria Math"/>
                                </w:rPr>
                              </w:rPrChange>
                            </w:rPr>
                            <m:t>loc</m:t>
                          </w:del>
                        </m:r>
                      </m:sub>
                    </m:sSub>
                  </m:den>
                </m:f>
              </m:sup>
            </m:sSup>
          </m:num>
          <m:den>
            <m:sSup>
              <m:sSupPr>
                <m:ctrlPr>
                  <w:del w:id="4465" w:author="ceres PC" w:date="2018-10-17T10:22:00Z">
                    <w:rPr>
                      <w:rFonts w:ascii="Cambria Math" w:eastAsiaTheme="minorEastAsia" w:hAnsi="Cambria Math"/>
                      <w:i/>
                    </w:rPr>
                  </w:del>
                </m:ctrlPr>
              </m:sSupPr>
              <m:e>
                <m:sSub>
                  <m:sSubPr>
                    <m:ctrlPr>
                      <w:del w:id="4466" w:author="ceres PC" w:date="2018-10-17T10:22:00Z">
                        <w:rPr>
                          <w:rFonts w:ascii="Cambria Math" w:eastAsiaTheme="minorEastAsia" w:hAnsi="Cambria Math"/>
                          <w:i/>
                        </w:rPr>
                      </w:del>
                    </m:ctrlPr>
                  </m:sSubPr>
                  <m:e>
                    <m:r>
                      <w:del w:id="4467" w:author="ceres PC" w:date="2018-10-17T10:22:00Z">
                        <w:rPr>
                          <w:rFonts w:ascii="Cambria Math" w:eastAsiaTheme="minorEastAsia" w:hAnsi="Cambria Math"/>
                          <w:rPrChange w:id="4468" w:author="L-B" w:date="2018-10-18T03:40:00Z">
                            <w:rPr>
                              <w:rFonts w:ascii="Cambria Math" w:eastAsiaTheme="minorEastAsia" w:hAnsi="Cambria Math"/>
                            </w:rPr>
                          </w:rPrChange>
                        </w:rPr>
                        <m:t>R</m:t>
                      </w:del>
                    </m:r>
                  </m:e>
                  <m:sub>
                    <m:r>
                      <w:del w:id="4469" w:author="ceres PC" w:date="2018-10-17T10:22:00Z">
                        <w:rPr>
                          <w:rFonts w:ascii="Cambria Math" w:eastAsiaTheme="minorEastAsia" w:hAnsi="Cambria Math"/>
                          <w:rPrChange w:id="4470" w:author="L-B" w:date="2018-10-18T03:40:00Z">
                            <w:rPr>
                              <w:rFonts w:ascii="Cambria Math" w:eastAsiaTheme="minorEastAsia" w:hAnsi="Cambria Math"/>
                            </w:rPr>
                          </w:rPrChange>
                        </w:rPr>
                        <m:t>rl</m:t>
                      </w:del>
                    </m:r>
                  </m:sub>
                </m:sSub>
              </m:e>
              <m:sup>
                <m:r>
                  <w:del w:id="4471" w:author="ceres PC" w:date="2018-10-17T10:22:00Z">
                    <w:rPr>
                      <w:rFonts w:ascii="Cambria Math" w:eastAsiaTheme="minorEastAsia" w:hAnsi="Cambria Math"/>
                      <w:rPrChange w:id="4472" w:author="L-B" w:date="2018-10-18T03:40:00Z">
                        <w:rPr>
                          <w:rFonts w:ascii="Cambria Math" w:eastAsiaTheme="minorEastAsia" w:hAnsi="Cambria Math"/>
                        </w:rPr>
                      </w:rPrChange>
                    </w:rPr>
                    <m:t>2</m:t>
                  </w:del>
                </m:r>
              </m:sup>
            </m:sSup>
          </m:den>
        </m:f>
      </m:oMath>
      <w:del w:id="4473" w:author="ceres PC" w:date="2018-10-17T10:22:00Z">
        <w:r w:rsidR="00203A62" w:rsidRPr="0088310C" w:rsidDel="00F640EC">
          <w:rPr>
            <w:rFonts w:eastAsiaTheme="minorEastAsia"/>
          </w:rPr>
          <w:delText xml:space="preserve"> .</w:delText>
        </w:r>
        <w:bookmarkStart w:id="4474" w:name="_Toc527535848"/>
        <w:bookmarkStart w:id="4475" w:name="_Toc527537250"/>
        <w:bookmarkEnd w:id="4474"/>
        <w:bookmarkEnd w:id="4475"/>
      </w:del>
    </w:p>
    <w:p w14:paraId="0C2B082D" w14:textId="10E68CD7" w:rsidR="00203A62" w:rsidRPr="0088310C" w:rsidDel="00F640EC" w:rsidRDefault="00203A62" w:rsidP="00926275">
      <w:pPr>
        <w:pStyle w:val="BodyText"/>
        <w:rPr>
          <w:del w:id="4476" w:author="ceres PC" w:date="2018-10-17T10:22:00Z"/>
        </w:rPr>
      </w:pPr>
      <w:del w:id="4477" w:author="ceres PC" w:date="2018-10-17T10:22:00Z">
        <w:r w:rsidRPr="0088310C" w:rsidDel="00F640EC">
          <w:delText>The illuminance produced by the marine light should be equal or greater than the illuminance of the aeronautical light:</w:delText>
        </w:r>
        <w:bookmarkStart w:id="4478" w:name="_Toc527535849"/>
        <w:bookmarkStart w:id="4479" w:name="_Toc527537251"/>
        <w:bookmarkEnd w:id="4478"/>
        <w:bookmarkEnd w:id="4479"/>
      </w:del>
    </w:p>
    <w:p w14:paraId="26DFA226" w14:textId="1482AB77" w:rsidR="00203A62" w:rsidRPr="0088310C" w:rsidDel="00F640EC" w:rsidRDefault="00A64966" w:rsidP="00203A62">
      <w:pPr>
        <w:pStyle w:val="BodyText"/>
        <w:jc w:val="center"/>
        <w:rPr>
          <w:del w:id="4480" w:author="ceres PC" w:date="2018-10-17T10:22:00Z"/>
          <w:rFonts w:eastAsiaTheme="minorEastAsia"/>
        </w:rPr>
      </w:pPr>
      <m:oMath>
        <m:sSub>
          <m:sSubPr>
            <m:ctrlPr>
              <w:del w:id="4481" w:author="ceres PC" w:date="2018-10-17T10:22:00Z">
                <w:rPr>
                  <w:rFonts w:ascii="Cambria Math" w:hAnsi="Cambria Math"/>
                  <w:i/>
                </w:rPr>
              </w:del>
            </m:ctrlPr>
          </m:sSubPr>
          <m:e>
            <m:r>
              <w:del w:id="4482" w:author="ceres PC" w:date="2018-10-17T10:22:00Z">
                <w:rPr>
                  <w:rFonts w:ascii="Cambria Math" w:hAnsi="Cambria Math"/>
                  <w:rPrChange w:id="4483" w:author="L-B" w:date="2018-10-18T03:40:00Z">
                    <w:rPr>
                      <w:rFonts w:ascii="Cambria Math" w:hAnsi="Cambria Math"/>
                    </w:rPr>
                  </w:rPrChange>
                </w:rPr>
                <m:t>E</m:t>
              </w:del>
            </m:r>
          </m:e>
          <m:sub>
            <m:r>
              <w:del w:id="4484" w:author="ceres PC" w:date="2018-10-17T10:22:00Z">
                <w:rPr>
                  <w:rFonts w:ascii="Cambria Math" w:hAnsi="Cambria Math"/>
                  <w:rPrChange w:id="4485" w:author="L-B" w:date="2018-10-18T03:40:00Z">
                    <w:rPr>
                      <w:rFonts w:ascii="Cambria Math" w:hAnsi="Cambria Math"/>
                    </w:rPr>
                  </w:rPrChange>
                </w:rPr>
                <m:t>ml</m:t>
              </w:del>
            </m:r>
          </m:sub>
        </m:sSub>
        <m:r>
          <w:del w:id="4486" w:author="ceres PC" w:date="2018-10-17T10:22:00Z">
            <w:rPr>
              <w:rFonts w:ascii="Cambria Math" w:hAnsi="Cambria Math"/>
              <w:rPrChange w:id="4487" w:author="L-B" w:date="2018-10-18T03:40:00Z">
                <w:rPr>
                  <w:rFonts w:ascii="Cambria Math" w:hAnsi="Cambria Math"/>
                </w:rPr>
              </w:rPrChange>
            </w:rPr>
            <m:t>≥</m:t>
          </w:del>
        </m:r>
        <m:sSub>
          <m:sSubPr>
            <m:ctrlPr>
              <w:del w:id="4488" w:author="ceres PC" w:date="2018-10-17T10:22:00Z">
                <w:rPr>
                  <w:rFonts w:ascii="Cambria Math" w:hAnsi="Cambria Math"/>
                  <w:i/>
                </w:rPr>
              </w:del>
            </m:ctrlPr>
          </m:sSubPr>
          <m:e>
            <m:r>
              <w:del w:id="4489" w:author="ceres PC" w:date="2018-10-17T10:22:00Z">
                <w:rPr>
                  <w:rFonts w:ascii="Cambria Math" w:hAnsi="Cambria Math"/>
                  <w:rPrChange w:id="4490" w:author="L-B" w:date="2018-10-18T03:40:00Z">
                    <w:rPr>
                      <w:rFonts w:ascii="Cambria Math" w:hAnsi="Cambria Math"/>
                    </w:rPr>
                  </w:rPrChange>
                </w:rPr>
                <m:t>E</m:t>
              </w:del>
            </m:r>
          </m:e>
          <m:sub>
            <m:r>
              <w:del w:id="4491" w:author="ceres PC" w:date="2018-10-17T10:22:00Z">
                <w:rPr>
                  <w:rFonts w:ascii="Cambria Math" w:hAnsi="Cambria Math"/>
                  <w:rPrChange w:id="4492" w:author="L-B" w:date="2018-10-18T03:40:00Z">
                    <w:rPr>
                      <w:rFonts w:ascii="Cambria Math" w:hAnsi="Cambria Math"/>
                    </w:rPr>
                  </w:rPrChange>
                </w:rPr>
                <m:t>rl</m:t>
              </w:del>
            </m:r>
          </m:sub>
        </m:sSub>
      </m:oMath>
      <w:del w:id="4493" w:author="ceres PC" w:date="2018-10-17T10:22:00Z">
        <w:r w:rsidR="00203A62" w:rsidRPr="0088310C" w:rsidDel="00F640EC">
          <w:rPr>
            <w:rFonts w:eastAsiaTheme="minorEastAsia"/>
          </w:rPr>
          <w:delText>.</w:delText>
        </w:r>
        <w:bookmarkStart w:id="4494" w:name="_Toc527535850"/>
        <w:bookmarkStart w:id="4495" w:name="_Toc527537252"/>
        <w:bookmarkEnd w:id="4494"/>
        <w:bookmarkEnd w:id="4495"/>
      </w:del>
    </w:p>
    <w:p w14:paraId="20328AB1" w14:textId="73F8B4E4" w:rsidR="00203A62" w:rsidRPr="0088310C" w:rsidDel="00F640EC" w:rsidRDefault="00203A62" w:rsidP="00926275">
      <w:pPr>
        <w:pStyle w:val="BodyText"/>
        <w:rPr>
          <w:del w:id="4496" w:author="ceres PC" w:date="2018-10-17T10:22:00Z"/>
        </w:rPr>
      </w:pPr>
      <w:del w:id="4497" w:author="ceres PC" w:date="2018-10-17T10:22:00Z">
        <w:r w:rsidRPr="0088310C" w:rsidDel="00F640EC">
          <w:delText>This gives the inequation:</w:delText>
        </w:r>
        <w:bookmarkStart w:id="4498" w:name="_Toc527535851"/>
        <w:bookmarkStart w:id="4499" w:name="_Toc527537253"/>
        <w:bookmarkEnd w:id="4498"/>
        <w:bookmarkEnd w:id="4499"/>
      </w:del>
    </w:p>
    <w:p w14:paraId="59048E38" w14:textId="1322E976" w:rsidR="00203A62" w:rsidRPr="0088310C" w:rsidDel="00F640EC" w:rsidRDefault="00A64966" w:rsidP="00203A62">
      <w:pPr>
        <w:pStyle w:val="BodyText"/>
        <w:jc w:val="center"/>
        <w:rPr>
          <w:del w:id="4500" w:author="ceres PC" w:date="2018-10-17T10:22:00Z"/>
        </w:rPr>
      </w:pPr>
      <m:oMath>
        <m:sSub>
          <m:sSubPr>
            <m:ctrlPr>
              <w:del w:id="4501" w:author="ceres PC" w:date="2018-10-17T10:22:00Z">
                <w:rPr>
                  <w:rFonts w:ascii="Cambria Math" w:eastAsiaTheme="minorEastAsia" w:hAnsi="Cambria Math"/>
                  <w:i/>
                </w:rPr>
              </w:del>
            </m:ctrlPr>
          </m:sSubPr>
          <m:e>
            <m:r>
              <w:del w:id="4502" w:author="ceres PC" w:date="2018-10-17T10:22:00Z">
                <w:rPr>
                  <w:rFonts w:ascii="Cambria Math" w:eastAsiaTheme="minorEastAsia" w:hAnsi="Cambria Math"/>
                  <w:rPrChange w:id="4503" w:author="L-B" w:date="2018-10-18T03:40:00Z">
                    <w:rPr>
                      <w:rFonts w:ascii="Cambria Math" w:eastAsiaTheme="minorEastAsia" w:hAnsi="Cambria Math"/>
                    </w:rPr>
                  </w:rPrChange>
                </w:rPr>
                <m:t>I</m:t>
              </w:del>
            </m:r>
          </m:e>
          <m:sub>
            <m:r>
              <w:del w:id="4504" w:author="ceres PC" w:date="2018-10-17T10:22:00Z">
                <w:rPr>
                  <w:rFonts w:ascii="Cambria Math" w:eastAsiaTheme="minorEastAsia" w:hAnsi="Cambria Math"/>
                  <w:rPrChange w:id="4505" w:author="L-B" w:date="2018-10-18T03:40:00Z">
                    <w:rPr>
                      <w:rFonts w:ascii="Cambria Math" w:eastAsiaTheme="minorEastAsia" w:hAnsi="Cambria Math"/>
                    </w:rPr>
                  </w:rPrChange>
                </w:rPr>
                <m:t>ml</m:t>
              </w:del>
            </m:r>
          </m:sub>
        </m:sSub>
        <m:f>
          <m:fPr>
            <m:ctrlPr>
              <w:del w:id="4506" w:author="ceres PC" w:date="2018-10-17T10:22:00Z">
                <w:rPr>
                  <w:rFonts w:ascii="Cambria Math" w:eastAsiaTheme="minorEastAsia" w:hAnsi="Cambria Math"/>
                  <w:i/>
                </w:rPr>
              </w:del>
            </m:ctrlPr>
          </m:fPr>
          <m:num>
            <m:sSup>
              <m:sSupPr>
                <m:ctrlPr>
                  <w:del w:id="4507" w:author="ceres PC" w:date="2018-10-17T10:22:00Z">
                    <w:rPr>
                      <w:rFonts w:ascii="Cambria Math" w:eastAsiaTheme="minorEastAsia" w:hAnsi="Cambria Math"/>
                      <w:i/>
                    </w:rPr>
                  </w:del>
                </m:ctrlPr>
              </m:sSupPr>
              <m:e>
                <m:r>
                  <w:del w:id="4508" w:author="ceres PC" w:date="2018-10-17T10:22:00Z">
                    <w:rPr>
                      <w:rFonts w:ascii="Cambria Math" w:eastAsiaTheme="minorEastAsia" w:hAnsi="Cambria Math"/>
                      <w:rPrChange w:id="4509" w:author="L-B" w:date="2018-10-18T03:40:00Z">
                        <w:rPr>
                          <w:rFonts w:ascii="Cambria Math" w:eastAsiaTheme="minorEastAsia" w:hAnsi="Cambria Math"/>
                        </w:rPr>
                      </w:rPrChange>
                    </w:rPr>
                    <m:t>0.05</m:t>
                  </w:del>
                </m:r>
              </m:e>
              <m:sup>
                <m:f>
                  <m:fPr>
                    <m:ctrlPr>
                      <w:del w:id="4510" w:author="ceres PC" w:date="2018-10-17T10:22:00Z">
                        <w:rPr>
                          <w:rFonts w:ascii="Cambria Math" w:eastAsiaTheme="minorEastAsia" w:hAnsi="Cambria Math"/>
                          <w:i/>
                        </w:rPr>
                      </w:del>
                    </m:ctrlPr>
                  </m:fPr>
                  <m:num>
                    <m:sSub>
                      <m:sSubPr>
                        <m:ctrlPr>
                          <w:del w:id="4511" w:author="ceres PC" w:date="2018-10-17T10:22:00Z">
                            <w:rPr>
                              <w:rFonts w:ascii="Cambria Math" w:eastAsiaTheme="minorEastAsia" w:hAnsi="Cambria Math"/>
                              <w:i/>
                            </w:rPr>
                          </w:del>
                        </m:ctrlPr>
                      </m:sSubPr>
                      <m:e>
                        <m:r>
                          <w:del w:id="4512" w:author="ceres PC" w:date="2018-10-17T10:22:00Z">
                            <w:rPr>
                              <w:rFonts w:ascii="Cambria Math" w:eastAsiaTheme="minorEastAsia" w:hAnsi="Cambria Math"/>
                              <w:rPrChange w:id="4513" w:author="L-B" w:date="2018-10-18T03:40:00Z">
                                <w:rPr>
                                  <w:rFonts w:ascii="Cambria Math" w:eastAsiaTheme="minorEastAsia" w:hAnsi="Cambria Math"/>
                                </w:rPr>
                              </w:rPrChange>
                            </w:rPr>
                            <m:t>R</m:t>
                          </w:del>
                        </m:r>
                      </m:e>
                      <m:sub>
                        <m:r>
                          <w:del w:id="4514" w:author="ceres PC" w:date="2018-10-17T10:22:00Z">
                            <w:rPr>
                              <w:rFonts w:ascii="Cambria Math" w:eastAsiaTheme="minorEastAsia" w:hAnsi="Cambria Math"/>
                              <w:rPrChange w:id="4515" w:author="L-B" w:date="2018-10-18T03:40:00Z">
                                <w:rPr>
                                  <w:rFonts w:ascii="Cambria Math" w:eastAsiaTheme="minorEastAsia" w:hAnsi="Cambria Math"/>
                                </w:rPr>
                              </w:rPrChange>
                            </w:rPr>
                            <m:t>ml</m:t>
                          </w:del>
                        </m:r>
                      </m:sub>
                    </m:sSub>
                  </m:num>
                  <m:den>
                    <m:sSub>
                      <m:sSubPr>
                        <m:ctrlPr>
                          <w:del w:id="4516" w:author="ceres PC" w:date="2018-10-17T10:22:00Z">
                            <w:rPr>
                              <w:rFonts w:ascii="Cambria Math" w:eastAsiaTheme="minorEastAsia" w:hAnsi="Cambria Math"/>
                              <w:i/>
                            </w:rPr>
                          </w:del>
                        </m:ctrlPr>
                      </m:sSubPr>
                      <m:e>
                        <m:r>
                          <w:del w:id="4517" w:author="ceres PC" w:date="2018-10-17T10:22:00Z">
                            <w:rPr>
                              <w:rFonts w:ascii="Cambria Math" w:eastAsiaTheme="minorEastAsia" w:hAnsi="Cambria Math"/>
                              <w:rPrChange w:id="4518" w:author="L-B" w:date="2018-10-18T03:40:00Z">
                                <w:rPr>
                                  <w:rFonts w:ascii="Cambria Math" w:eastAsiaTheme="minorEastAsia" w:hAnsi="Cambria Math"/>
                                </w:rPr>
                              </w:rPrChange>
                            </w:rPr>
                            <m:t>V</m:t>
                          </w:del>
                        </m:r>
                      </m:e>
                      <m:sub>
                        <m:r>
                          <w:del w:id="4519" w:author="ceres PC" w:date="2018-10-17T10:22:00Z">
                            <w:rPr>
                              <w:rFonts w:ascii="Cambria Math" w:eastAsiaTheme="minorEastAsia" w:hAnsi="Cambria Math"/>
                              <w:rPrChange w:id="4520" w:author="L-B" w:date="2018-10-18T03:40:00Z">
                                <w:rPr>
                                  <w:rFonts w:ascii="Cambria Math" w:eastAsiaTheme="minorEastAsia" w:hAnsi="Cambria Math"/>
                                </w:rPr>
                              </w:rPrChange>
                            </w:rPr>
                            <m:t>loc</m:t>
                          </w:del>
                        </m:r>
                      </m:sub>
                    </m:sSub>
                  </m:den>
                </m:f>
              </m:sup>
            </m:sSup>
          </m:num>
          <m:den>
            <m:sSup>
              <m:sSupPr>
                <m:ctrlPr>
                  <w:del w:id="4521" w:author="ceres PC" w:date="2018-10-17T10:22:00Z">
                    <w:rPr>
                      <w:rFonts w:ascii="Cambria Math" w:eastAsiaTheme="minorEastAsia" w:hAnsi="Cambria Math"/>
                      <w:i/>
                    </w:rPr>
                  </w:del>
                </m:ctrlPr>
              </m:sSupPr>
              <m:e>
                <m:sSub>
                  <m:sSubPr>
                    <m:ctrlPr>
                      <w:del w:id="4522" w:author="ceres PC" w:date="2018-10-17T10:22:00Z">
                        <w:rPr>
                          <w:rFonts w:ascii="Cambria Math" w:eastAsiaTheme="minorEastAsia" w:hAnsi="Cambria Math"/>
                          <w:i/>
                        </w:rPr>
                      </w:del>
                    </m:ctrlPr>
                  </m:sSubPr>
                  <m:e>
                    <m:r>
                      <w:del w:id="4523" w:author="ceres PC" w:date="2018-10-17T10:22:00Z">
                        <w:rPr>
                          <w:rFonts w:ascii="Cambria Math" w:eastAsiaTheme="minorEastAsia" w:hAnsi="Cambria Math"/>
                          <w:rPrChange w:id="4524" w:author="L-B" w:date="2018-10-18T03:40:00Z">
                            <w:rPr>
                              <w:rFonts w:ascii="Cambria Math" w:eastAsiaTheme="minorEastAsia" w:hAnsi="Cambria Math"/>
                            </w:rPr>
                          </w:rPrChange>
                        </w:rPr>
                        <m:t>R</m:t>
                      </w:del>
                    </m:r>
                  </m:e>
                  <m:sub>
                    <m:r>
                      <w:del w:id="4525" w:author="ceres PC" w:date="2018-10-17T10:22:00Z">
                        <w:rPr>
                          <w:rFonts w:ascii="Cambria Math" w:eastAsiaTheme="minorEastAsia" w:hAnsi="Cambria Math"/>
                          <w:rPrChange w:id="4526" w:author="L-B" w:date="2018-10-18T03:40:00Z">
                            <w:rPr>
                              <w:rFonts w:ascii="Cambria Math" w:eastAsiaTheme="minorEastAsia" w:hAnsi="Cambria Math"/>
                            </w:rPr>
                          </w:rPrChange>
                        </w:rPr>
                        <m:t>ml</m:t>
                      </w:del>
                    </m:r>
                  </m:sub>
                </m:sSub>
              </m:e>
              <m:sup>
                <m:r>
                  <w:del w:id="4527" w:author="ceres PC" w:date="2018-10-17T10:22:00Z">
                    <w:rPr>
                      <w:rFonts w:ascii="Cambria Math" w:eastAsiaTheme="minorEastAsia" w:hAnsi="Cambria Math"/>
                      <w:rPrChange w:id="4528" w:author="L-B" w:date="2018-10-18T03:40:00Z">
                        <w:rPr>
                          <w:rFonts w:ascii="Cambria Math" w:eastAsiaTheme="minorEastAsia" w:hAnsi="Cambria Math"/>
                        </w:rPr>
                      </w:rPrChange>
                    </w:rPr>
                    <m:t>2</m:t>
                  </w:del>
                </m:r>
              </m:sup>
            </m:sSup>
          </m:den>
        </m:f>
        <m:r>
          <w:del w:id="4529" w:author="ceres PC" w:date="2018-10-17T10:22:00Z">
            <w:rPr>
              <w:rFonts w:ascii="Cambria Math" w:eastAsiaTheme="minorEastAsia" w:hAnsi="Cambria Math"/>
              <w:rPrChange w:id="4530" w:author="L-B" w:date="2018-10-18T03:40:00Z">
                <w:rPr>
                  <w:rFonts w:ascii="Cambria Math" w:eastAsiaTheme="minorEastAsia" w:hAnsi="Cambria Math"/>
                </w:rPr>
              </w:rPrChange>
            </w:rPr>
            <m:t>≥</m:t>
          </w:del>
        </m:r>
        <m:sSub>
          <m:sSubPr>
            <m:ctrlPr>
              <w:del w:id="4531" w:author="ceres PC" w:date="2018-10-17T10:22:00Z">
                <w:rPr>
                  <w:rFonts w:ascii="Cambria Math" w:eastAsiaTheme="minorEastAsia" w:hAnsi="Cambria Math"/>
                  <w:i/>
                </w:rPr>
              </w:del>
            </m:ctrlPr>
          </m:sSubPr>
          <m:e>
            <m:r>
              <w:del w:id="4532" w:author="ceres PC" w:date="2018-10-17T10:22:00Z">
                <w:rPr>
                  <w:rFonts w:ascii="Cambria Math" w:eastAsiaTheme="minorEastAsia" w:hAnsi="Cambria Math"/>
                  <w:rPrChange w:id="4533" w:author="L-B" w:date="2018-10-18T03:40:00Z">
                    <w:rPr>
                      <w:rFonts w:ascii="Cambria Math" w:eastAsiaTheme="minorEastAsia" w:hAnsi="Cambria Math"/>
                    </w:rPr>
                  </w:rPrChange>
                </w:rPr>
                <m:t>I</m:t>
              </w:del>
            </m:r>
          </m:e>
          <m:sub>
            <m:r>
              <w:del w:id="4534" w:author="ceres PC" w:date="2018-10-17T10:22:00Z">
                <w:rPr>
                  <w:rFonts w:ascii="Cambria Math" w:eastAsiaTheme="minorEastAsia" w:hAnsi="Cambria Math"/>
                  <w:rPrChange w:id="4535" w:author="L-B" w:date="2018-10-18T03:40:00Z">
                    <w:rPr>
                      <w:rFonts w:ascii="Cambria Math" w:eastAsiaTheme="minorEastAsia" w:hAnsi="Cambria Math"/>
                    </w:rPr>
                  </w:rPrChange>
                </w:rPr>
                <m:t>rl</m:t>
              </w:del>
            </m:r>
          </m:sub>
        </m:sSub>
        <m:f>
          <m:fPr>
            <m:ctrlPr>
              <w:del w:id="4536" w:author="ceres PC" w:date="2018-10-17T10:22:00Z">
                <w:rPr>
                  <w:rFonts w:ascii="Cambria Math" w:eastAsiaTheme="minorEastAsia" w:hAnsi="Cambria Math"/>
                  <w:i/>
                </w:rPr>
              </w:del>
            </m:ctrlPr>
          </m:fPr>
          <m:num>
            <m:sSup>
              <m:sSupPr>
                <m:ctrlPr>
                  <w:del w:id="4537" w:author="ceres PC" w:date="2018-10-17T10:22:00Z">
                    <w:rPr>
                      <w:rFonts w:ascii="Cambria Math" w:eastAsiaTheme="minorEastAsia" w:hAnsi="Cambria Math"/>
                      <w:i/>
                    </w:rPr>
                  </w:del>
                </m:ctrlPr>
              </m:sSupPr>
              <m:e>
                <m:r>
                  <w:del w:id="4538" w:author="ceres PC" w:date="2018-10-17T10:22:00Z">
                    <w:rPr>
                      <w:rFonts w:ascii="Cambria Math" w:eastAsiaTheme="minorEastAsia" w:hAnsi="Cambria Math"/>
                      <w:rPrChange w:id="4539" w:author="L-B" w:date="2018-10-18T03:40:00Z">
                        <w:rPr>
                          <w:rFonts w:ascii="Cambria Math" w:eastAsiaTheme="minorEastAsia" w:hAnsi="Cambria Math"/>
                        </w:rPr>
                      </w:rPrChange>
                    </w:rPr>
                    <m:t>0.05</m:t>
                  </w:del>
                </m:r>
              </m:e>
              <m:sup>
                <m:f>
                  <m:fPr>
                    <m:ctrlPr>
                      <w:del w:id="4540" w:author="ceres PC" w:date="2018-10-17T10:22:00Z">
                        <w:rPr>
                          <w:rFonts w:ascii="Cambria Math" w:eastAsiaTheme="minorEastAsia" w:hAnsi="Cambria Math"/>
                          <w:i/>
                        </w:rPr>
                      </w:del>
                    </m:ctrlPr>
                  </m:fPr>
                  <m:num>
                    <m:sSub>
                      <m:sSubPr>
                        <m:ctrlPr>
                          <w:del w:id="4541" w:author="ceres PC" w:date="2018-10-17T10:22:00Z">
                            <w:rPr>
                              <w:rFonts w:ascii="Cambria Math" w:eastAsiaTheme="minorEastAsia" w:hAnsi="Cambria Math"/>
                              <w:i/>
                            </w:rPr>
                          </w:del>
                        </m:ctrlPr>
                      </m:sSubPr>
                      <m:e>
                        <m:r>
                          <w:del w:id="4542" w:author="ceres PC" w:date="2018-10-17T10:22:00Z">
                            <w:rPr>
                              <w:rFonts w:ascii="Cambria Math" w:eastAsiaTheme="minorEastAsia" w:hAnsi="Cambria Math"/>
                              <w:rPrChange w:id="4543" w:author="L-B" w:date="2018-10-18T03:40:00Z">
                                <w:rPr>
                                  <w:rFonts w:ascii="Cambria Math" w:eastAsiaTheme="minorEastAsia" w:hAnsi="Cambria Math"/>
                                </w:rPr>
                              </w:rPrChange>
                            </w:rPr>
                            <m:t>R</m:t>
                          </w:del>
                        </m:r>
                      </m:e>
                      <m:sub>
                        <m:r>
                          <w:del w:id="4544" w:author="ceres PC" w:date="2018-10-17T10:22:00Z">
                            <w:rPr>
                              <w:rFonts w:ascii="Cambria Math" w:eastAsiaTheme="minorEastAsia" w:hAnsi="Cambria Math"/>
                              <w:rPrChange w:id="4545" w:author="L-B" w:date="2018-10-18T03:40:00Z">
                                <w:rPr>
                                  <w:rFonts w:ascii="Cambria Math" w:eastAsiaTheme="minorEastAsia" w:hAnsi="Cambria Math"/>
                                </w:rPr>
                              </w:rPrChange>
                            </w:rPr>
                            <m:t>rl</m:t>
                          </w:del>
                        </m:r>
                      </m:sub>
                    </m:sSub>
                  </m:num>
                  <m:den>
                    <m:sSub>
                      <m:sSubPr>
                        <m:ctrlPr>
                          <w:del w:id="4546" w:author="ceres PC" w:date="2018-10-17T10:22:00Z">
                            <w:rPr>
                              <w:rFonts w:ascii="Cambria Math" w:eastAsiaTheme="minorEastAsia" w:hAnsi="Cambria Math"/>
                              <w:i/>
                            </w:rPr>
                          </w:del>
                        </m:ctrlPr>
                      </m:sSubPr>
                      <m:e>
                        <m:r>
                          <w:del w:id="4547" w:author="ceres PC" w:date="2018-10-17T10:22:00Z">
                            <w:rPr>
                              <w:rFonts w:ascii="Cambria Math" w:eastAsiaTheme="minorEastAsia" w:hAnsi="Cambria Math"/>
                              <w:rPrChange w:id="4548" w:author="L-B" w:date="2018-10-18T03:40:00Z">
                                <w:rPr>
                                  <w:rFonts w:ascii="Cambria Math" w:eastAsiaTheme="minorEastAsia" w:hAnsi="Cambria Math"/>
                                </w:rPr>
                              </w:rPrChange>
                            </w:rPr>
                            <m:t>V</m:t>
                          </w:del>
                        </m:r>
                      </m:e>
                      <m:sub>
                        <m:r>
                          <w:del w:id="4549" w:author="ceres PC" w:date="2018-10-17T10:22:00Z">
                            <w:rPr>
                              <w:rFonts w:ascii="Cambria Math" w:eastAsiaTheme="minorEastAsia" w:hAnsi="Cambria Math"/>
                              <w:rPrChange w:id="4550" w:author="L-B" w:date="2018-10-18T03:40:00Z">
                                <w:rPr>
                                  <w:rFonts w:ascii="Cambria Math" w:eastAsiaTheme="minorEastAsia" w:hAnsi="Cambria Math"/>
                                </w:rPr>
                              </w:rPrChange>
                            </w:rPr>
                            <m:t>min</m:t>
                          </w:del>
                        </m:r>
                      </m:sub>
                    </m:sSub>
                  </m:den>
                </m:f>
              </m:sup>
            </m:sSup>
          </m:num>
          <m:den>
            <m:sSup>
              <m:sSupPr>
                <m:ctrlPr>
                  <w:del w:id="4551" w:author="ceres PC" w:date="2018-10-17T10:22:00Z">
                    <w:rPr>
                      <w:rFonts w:ascii="Cambria Math" w:eastAsiaTheme="minorEastAsia" w:hAnsi="Cambria Math"/>
                      <w:i/>
                    </w:rPr>
                  </w:del>
                </m:ctrlPr>
              </m:sSupPr>
              <m:e>
                <m:sSub>
                  <m:sSubPr>
                    <m:ctrlPr>
                      <w:del w:id="4552" w:author="ceres PC" w:date="2018-10-17T10:22:00Z">
                        <w:rPr>
                          <w:rFonts w:ascii="Cambria Math" w:eastAsiaTheme="minorEastAsia" w:hAnsi="Cambria Math"/>
                          <w:i/>
                        </w:rPr>
                      </w:del>
                    </m:ctrlPr>
                  </m:sSubPr>
                  <m:e>
                    <m:r>
                      <w:del w:id="4553" w:author="ceres PC" w:date="2018-10-17T10:22:00Z">
                        <w:rPr>
                          <w:rFonts w:ascii="Cambria Math" w:eastAsiaTheme="minorEastAsia" w:hAnsi="Cambria Math"/>
                          <w:rPrChange w:id="4554" w:author="L-B" w:date="2018-10-18T03:40:00Z">
                            <w:rPr>
                              <w:rFonts w:ascii="Cambria Math" w:eastAsiaTheme="minorEastAsia" w:hAnsi="Cambria Math"/>
                            </w:rPr>
                          </w:rPrChange>
                        </w:rPr>
                        <m:t>R</m:t>
                      </w:del>
                    </m:r>
                  </m:e>
                  <m:sub>
                    <m:r>
                      <w:del w:id="4555" w:author="ceres PC" w:date="2018-10-17T10:22:00Z">
                        <w:rPr>
                          <w:rFonts w:ascii="Cambria Math" w:eastAsiaTheme="minorEastAsia" w:hAnsi="Cambria Math"/>
                          <w:rPrChange w:id="4556" w:author="L-B" w:date="2018-10-18T03:40:00Z">
                            <w:rPr>
                              <w:rFonts w:ascii="Cambria Math" w:eastAsiaTheme="minorEastAsia" w:hAnsi="Cambria Math"/>
                            </w:rPr>
                          </w:rPrChange>
                        </w:rPr>
                        <m:t>rl</m:t>
                      </w:del>
                    </m:r>
                  </m:sub>
                </m:sSub>
              </m:e>
              <m:sup>
                <m:r>
                  <w:del w:id="4557" w:author="ceres PC" w:date="2018-10-17T10:22:00Z">
                    <w:rPr>
                      <w:rFonts w:ascii="Cambria Math" w:eastAsiaTheme="minorEastAsia" w:hAnsi="Cambria Math"/>
                      <w:rPrChange w:id="4558" w:author="L-B" w:date="2018-10-18T03:40:00Z">
                        <w:rPr>
                          <w:rFonts w:ascii="Cambria Math" w:eastAsiaTheme="minorEastAsia" w:hAnsi="Cambria Math"/>
                        </w:rPr>
                      </w:rPrChange>
                    </w:rPr>
                    <m:t>2</m:t>
                  </w:del>
                </m:r>
              </m:sup>
            </m:sSup>
          </m:den>
        </m:f>
      </m:oMath>
      <w:del w:id="4559" w:author="ceres PC" w:date="2018-10-17T10:22:00Z">
        <w:r w:rsidR="00203A62" w:rsidRPr="0088310C" w:rsidDel="00F640EC">
          <w:rPr>
            <w:rFonts w:eastAsiaTheme="minorEastAsia"/>
          </w:rPr>
          <w:delText xml:space="preserve"> .</w:delText>
        </w:r>
        <w:bookmarkStart w:id="4560" w:name="_Toc527535852"/>
        <w:bookmarkStart w:id="4561" w:name="_Toc527537254"/>
        <w:bookmarkEnd w:id="4560"/>
        <w:bookmarkEnd w:id="4561"/>
      </w:del>
    </w:p>
    <w:p w14:paraId="69E56B6E" w14:textId="1C4B5F10" w:rsidR="00203A62" w:rsidRPr="0088310C" w:rsidDel="00F640EC" w:rsidRDefault="000C1E9B" w:rsidP="00926275">
      <w:pPr>
        <w:pStyle w:val="BodyText"/>
        <w:rPr>
          <w:del w:id="4562" w:author="ceres PC" w:date="2018-10-17T10:22:00Z"/>
        </w:rPr>
      </w:pPr>
      <w:del w:id="4563" w:author="ceres PC" w:date="2018-10-17T10:22:00Z">
        <w:r w:rsidRPr="0088310C" w:rsidDel="00F640EC">
          <w:delText>Rearranging the formula gives a minimum value for the luminous intensity of the marine signal light.</w:delText>
        </w:r>
        <w:bookmarkStart w:id="4564" w:name="_Toc527535853"/>
        <w:bookmarkStart w:id="4565" w:name="_Toc527537255"/>
        <w:bookmarkEnd w:id="4564"/>
        <w:bookmarkEnd w:id="4565"/>
      </w:del>
    </w:p>
    <w:p w14:paraId="7381DF2E" w14:textId="128AB77E" w:rsidR="002A268A" w:rsidRPr="0088310C" w:rsidDel="00F640EC" w:rsidRDefault="002A268A" w:rsidP="00926275">
      <w:pPr>
        <w:pStyle w:val="BodyText"/>
        <w:rPr>
          <w:del w:id="4566" w:author="ceres PC" w:date="2018-10-17T10:22:00Z"/>
        </w:rPr>
      </w:pPr>
      <w:bookmarkStart w:id="4567" w:name="_Toc527535854"/>
      <w:bookmarkStart w:id="4568" w:name="_Toc527537256"/>
      <w:bookmarkEnd w:id="4567"/>
      <w:bookmarkEnd w:id="4568"/>
    </w:p>
    <w:p w14:paraId="6387A8DC" w14:textId="48ACF49A" w:rsidR="000C1E9B" w:rsidRPr="0088310C" w:rsidDel="00F640EC" w:rsidRDefault="000C1E9B" w:rsidP="000C1E9B">
      <w:pPr>
        <w:pStyle w:val="Caption"/>
        <w:rPr>
          <w:del w:id="4569" w:author="ceres PC" w:date="2018-10-17T10:22:00Z"/>
        </w:rPr>
      </w:pPr>
      <w:bookmarkStart w:id="4570" w:name="_Ref461693554"/>
      <w:bookmarkStart w:id="4571" w:name="_Toc527532299"/>
      <w:del w:id="4572" w:author="ceres PC" w:date="2018-10-17T10:22:00Z">
        <w:r w:rsidRPr="0088310C" w:rsidDel="00F640EC">
          <w:rPr>
            <w:b w:val="0"/>
            <w:bCs w:val="0"/>
            <w:i w:val="0"/>
          </w:rPr>
          <w:delText xml:space="preserve">Equation </w:delText>
        </w:r>
        <w:r w:rsidRPr="0088310C" w:rsidDel="00F640EC">
          <w:rPr>
            <w:rPrChange w:id="4573" w:author="L-B" w:date="2018-10-18T03:40:00Z">
              <w:rPr/>
            </w:rPrChange>
          </w:rPr>
          <w:fldChar w:fldCharType="begin"/>
        </w:r>
        <w:r w:rsidRPr="0088310C" w:rsidDel="00F640EC">
          <w:delInstrText xml:space="preserve"> SEQ Equation \* ARABIC </w:delInstrText>
        </w:r>
        <w:r w:rsidRPr="0088310C" w:rsidDel="00F640EC">
          <w:rPr>
            <w:rPrChange w:id="4574" w:author="L-B" w:date="2018-10-18T03:40:00Z">
              <w:rPr/>
            </w:rPrChange>
          </w:rPr>
          <w:fldChar w:fldCharType="separate"/>
        </w:r>
        <w:r w:rsidR="000D7C70" w:rsidRPr="0088310C" w:rsidDel="00F640EC">
          <w:rPr>
            <w:b w:val="0"/>
            <w:bCs w:val="0"/>
            <w:i w:val="0"/>
            <w:noProof/>
          </w:rPr>
          <w:delText>7</w:delText>
        </w:r>
        <w:r w:rsidRPr="0088310C" w:rsidDel="00F640EC">
          <w:rPr>
            <w:rPrChange w:id="4575" w:author="L-B" w:date="2018-10-18T03:40:00Z">
              <w:rPr/>
            </w:rPrChange>
          </w:rPr>
          <w:fldChar w:fldCharType="end"/>
        </w:r>
        <w:bookmarkEnd w:id="4570"/>
        <w:r w:rsidRPr="0088310C" w:rsidDel="00F640EC">
          <w:rPr>
            <w:b w:val="0"/>
            <w:bCs w:val="0"/>
            <w:i w:val="0"/>
          </w:rPr>
          <w:delText xml:space="preserve"> Inequation for the intensity of a marine light considering a rival light</w:delText>
        </w:r>
        <w:bookmarkStart w:id="4576" w:name="_Toc527535855"/>
        <w:bookmarkStart w:id="4577" w:name="_Toc527537257"/>
        <w:bookmarkEnd w:id="4571"/>
        <w:bookmarkEnd w:id="4576"/>
        <w:bookmarkEnd w:id="4577"/>
      </w:del>
    </w:p>
    <w:p w14:paraId="3B1CC4EB" w14:textId="2E30936F" w:rsidR="000C1E9B" w:rsidRPr="0088310C" w:rsidDel="00F640EC" w:rsidRDefault="000C1E9B" w:rsidP="000C1E9B">
      <w:pPr>
        <w:rPr>
          <w:del w:id="4578" w:author="ceres PC" w:date="2018-10-17T10:22:00Z"/>
        </w:rPr>
      </w:pPr>
      <w:bookmarkStart w:id="4579" w:name="_Toc527535856"/>
      <w:bookmarkStart w:id="4580" w:name="_Toc527537258"/>
      <w:bookmarkEnd w:id="4579"/>
      <w:bookmarkEnd w:id="4580"/>
    </w:p>
    <w:p w14:paraId="5E9522A6" w14:textId="2323C3DA" w:rsidR="00203A62" w:rsidRPr="0088310C" w:rsidDel="00F640EC" w:rsidRDefault="00A64966" w:rsidP="000C1E9B">
      <w:pPr>
        <w:pStyle w:val="BodyText"/>
        <w:jc w:val="center"/>
        <w:rPr>
          <w:del w:id="4581" w:author="ceres PC" w:date="2018-10-17T10:22:00Z"/>
        </w:rPr>
      </w:pPr>
      <m:oMath>
        <m:sSub>
          <m:sSubPr>
            <m:ctrlPr>
              <w:del w:id="4582" w:author="ceres PC" w:date="2018-10-17T10:22:00Z">
                <w:rPr>
                  <w:rFonts w:ascii="Cambria Math" w:eastAsiaTheme="minorEastAsia" w:hAnsi="Cambria Math"/>
                  <w:i/>
                </w:rPr>
              </w:del>
            </m:ctrlPr>
          </m:sSubPr>
          <m:e>
            <m:r>
              <w:del w:id="4583" w:author="ceres PC" w:date="2018-10-17T10:22:00Z">
                <w:rPr>
                  <w:rFonts w:ascii="Cambria Math" w:eastAsiaTheme="minorEastAsia" w:hAnsi="Cambria Math"/>
                  <w:rPrChange w:id="4584" w:author="L-B" w:date="2018-10-18T03:40:00Z">
                    <w:rPr>
                      <w:rFonts w:ascii="Cambria Math" w:eastAsiaTheme="minorEastAsia" w:hAnsi="Cambria Math"/>
                    </w:rPr>
                  </w:rPrChange>
                </w:rPr>
                <m:t>I</m:t>
              </w:del>
            </m:r>
          </m:e>
          <m:sub>
            <m:r>
              <w:del w:id="4585" w:author="ceres PC" w:date="2018-10-17T10:22:00Z">
                <w:rPr>
                  <w:rFonts w:ascii="Cambria Math" w:eastAsiaTheme="minorEastAsia" w:hAnsi="Cambria Math"/>
                  <w:rPrChange w:id="4586" w:author="L-B" w:date="2018-10-18T03:40:00Z">
                    <w:rPr>
                      <w:rFonts w:ascii="Cambria Math" w:eastAsiaTheme="minorEastAsia" w:hAnsi="Cambria Math"/>
                    </w:rPr>
                  </w:rPrChange>
                </w:rPr>
                <m:t>ml</m:t>
              </w:del>
            </m:r>
          </m:sub>
        </m:sSub>
        <m:r>
          <w:del w:id="4587" w:author="ceres PC" w:date="2018-10-17T10:22:00Z">
            <w:rPr>
              <w:rFonts w:ascii="Cambria Math" w:eastAsiaTheme="minorEastAsia" w:hAnsi="Cambria Math"/>
              <w:rPrChange w:id="4588" w:author="L-B" w:date="2018-10-18T03:40:00Z">
                <w:rPr>
                  <w:rFonts w:ascii="Cambria Math" w:eastAsiaTheme="minorEastAsia" w:hAnsi="Cambria Math"/>
                </w:rPr>
              </w:rPrChange>
            </w:rPr>
            <m:t>≥</m:t>
          </w:del>
        </m:r>
        <m:sSub>
          <m:sSubPr>
            <m:ctrlPr>
              <w:del w:id="4589" w:author="ceres PC" w:date="2018-10-17T10:22:00Z">
                <w:rPr>
                  <w:rFonts w:ascii="Cambria Math" w:eastAsiaTheme="minorEastAsia" w:hAnsi="Cambria Math"/>
                  <w:i/>
                </w:rPr>
              </w:del>
            </m:ctrlPr>
          </m:sSubPr>
          <m:e>
            <m:r>
              <w:del w:id="4590" w:author="ceres PC" w:date="2018-10-17T10:22:00Z">
                <w:rPr>
                  <w:rFonts w:ascii="Cambria Math" w:eastAsiaTheme="minorEastAsia" w:hAnsi="Cambria Math"/>
                  <w:rPrChange w:id="4591" w:author="L-B" w:date="2018-10-18T03:40:00Z">
                    <w:rPr>
                      <w:rFonts w:ascii="Cambria Math" w:eastAsiaTheme="minorEastAsia" w:hAnsi="Cambria Math"/>
                    </w:rPr>
                  </w:rPrChange>
                </w:rPr>
                <m:t>I</m:t>
              </w:del>
            </m:r>
          </m:e>
          <m:sub>
            <m:r>
              <w:del w:id="4592" w:author="ceres PC" w:date="2018-10-17T10:22:00Z">
                <w:rPr>
                  <w:rFonts w:ascii="Cambria Math" w:eastAsiaTheme="minorEastAsia" w:hAnsi="Cambria Math"/>
                  <w:rPrChange w:id="4593" w:author="L-B" w:date="2018-10-18T03:40:00Z">
                    <w:rPr>
                      <w:rFonts w:ascii="Cambria Math" w:eastAsiaTheme="minorEastAsia" w:hAnsi="Cambria Math"/>
                    </w:rPr>
                  </w:rPrChange>
                </w:rPr>
                <m:t>rl</m:t>
              </w:del>
            </m:r>
          </m:sub>
        </m:sSub>
        <m:f>
          <m:fPr>
            <m:ctrlPr>
              <w:del w:id="4594" w:author="ceres PC" w:date="2018-10-17T10:22:00Z">
                <w:rPr>
                  <w:rFonts w:ascii="Cambria Math" w:eastAsiaTheme="minorEastAsia" w:hAnsi="Cambria Math"/>
                  <w:i/>
                </w:rPr>
              </w:del>
            </m:ctrlPr>
          </m:fPr>
          <m:num>
            <m:sSup>
              <m:sSupPr>
                <m:ctrlPr>
                  <w:del w:id="4595" w:author="ceres PC" w:date="2018-10-17T10:22:00Z">
                    <w:rPr>
                      <w:rFonts w:ascii="Cambria Math" w:eastAsiaTheme="minorEastAsia" w:hAnsi="Cambria Math"/>
                      <w:i/>
                    </w:rPr>
                  </w:del>
                </m:ctrlPr>
              </m:sSupPr>
              <m:e>
                <m:r>
                  <w:del w:id="4596" w:author="ceres PC" w:date="2018-10-17T10:22:00Z">
                    <w:rPr>
                      <w:rFonts w:ascii="Cambria Math" w:eastAsiaTheme="minorEastAsia" w:hAnsi="Cambria Math"/>
                      <w:rPrChange w:id="4597" w:author="L-B" w:date="2018-10-18T03:40:00Z">
                        <w:rPr>
                          <w:rFonts w:ascii="Cambria Math" w:eastAsiaTheme="minorEastAsia" w:hAnsi="Cambria Math"/>
                        </w:rPr>
                      </w:rPrChange>
                    </w:rPr>
                    <m:t>0.05</m:t>
                  </w:del>
                </m:r>
              </m:e>
              <m:sup>
                <m:f>
                  <m:fPr>
                    <m:ctrlPr>
                      <w:del w:id="4598" w:author="ceres PC" w:date="2018-10-17T10:22:00Z">
                        <w:rPr>
                          <w:rFonts w:ascii="Cambria Math" w:eastAsiaTheme="minorEastAsia" w:hAnsi="Cambria Math"/>
                          <w:i/>
                        </w:rPr>
                      </w:del>
                    </m:ctrlPr>
                  </m:fPr>
                  <m:num>
                    <m:sSub>
                      <m:sSubPr>
                        <m:ctrlPr>
                          <w:del w:id="4599" w:author="ceres PC" w:date="2018-10-17T10:22:00Z">
                            <w:rPr>
                              <w:rFonts w:ascii="Cambria Math" w:eastAsiaTheme="minorEastAsia" w:hAnsi="Cambria Math"/>
                              <w:i/>
                            </w:rPr>
                          </w:del>
                        </m:ctrlPr>
                      </m:sSubPr>
                      <m:e>
                        <m:r>
                          <w:del w:id="4600" w:author="ceres PC" w:date="2018-10-17T10:22:00Z">
                            <w:rPr>
                              <w:rFonts w:ascii="Cambria Math" w:eastAsiaTheme="minorEastAsia" w:hAnsi="Cambria Math"/>
                              <w:rPrChange w:id="4601" w:author="L-B" w:date="2018-10-18T03:40:00Z">
                                <w:rPr>
                                  <w:rFonts w:ascii="Cambria Math" w:eastAsiaTheme="minorEastAsia" w:hAnsi="Cambria Math"/>
                                </w:rPr>
                              </w:rPrChange>
                            </w:rPr>
                            <m:t>R</m:t>
                          </w:del>
                        </m:r>
                      </m:e>
                      <m:sub>
                        <m:r>
                          <w:del w:id="4602" w:author="ceres PC" w:date="2018-10-17T10:22:00Z">
                            <w:rPr>
                              <w:rFonts w:ascii="Cambria Math" w:eastAsiaTheme="minorEastAsia" w:hAnsi="Cambria Math"/>
                              <w:rPrChange w:id="4603" w:author="L-B" w:date="2018-10-18T03:40:00Z">
                                <w:rPr>
                                  <w:rFonts w:ascii="Cambria Math" w:eastAsiaTheme="minorEastAsia" w:hAnsi="Cambria Math"/>
                                </w:rPr>
                              </w:rPrChange>
                            </w:rPr>
                            <m:t>rl</m:t>
                          </w:del>
                        </m:r>
                      </m:sub>
                    </m:sSub>
                  </m:num>
                  <m:den>
                    <m:sSub>
                      <m:sSubPr>
                        <m:ctrlPr>
                          <w:del w:id="4604" w:author="ceres PC" w:date="2018-10-17T10:22:00Z">
                            <w:rPr>
                              <w:rFonts w:ascii="Cambria Math" w:eastAsiaTheme="minorEastAsia" w:hAnsi="Cambria Math"/>
                              <w:i/>
                            </w:rPr>
                          </w:del>
                        </m:ctrlPr>
                      </m:sSubPr>
                      <m:e>
                        <m:r>
                          <w:del w:id="4605" w:author="ceres PC" w:date="2018-10-17T10:22:00Z">
                            <w:rPr>
                              <w:rFonts w:ascii="Cambria Math" w:eastAsiaTheme="minorEastAsia" w:hAnsi="Cambria Math"/>
                              <w:rPrChange w:id="4606" w:author="L-B" w:date="2018-10-18T03:40:00Z">
                                <w:rPr>
                                  <w:rFonts w:ascii="Cambria Math" w:eastAsiaTheme="minorEastAsia" w:hAnsi="Cambria Math"/>
                                </w:rPr>
                              </w:rPrChange>
                            </w:rPr>
                            <m:t>V</m:t>
                          </w:del>
                        </m:r>
                      </m:e>
                      <m:sub>
                        <m:r>
                          <w:del w:id="4607" w:author="ceres PC" w:date="2018-10-17T10:22:00Z">
                            <w:rPr>
                              <w:rFonts w:ascii="Cambria Math" w:eastAsiaTheme="minorEastAsia" w:hAnsi="Cambria Math"/>
                              <w:rPrChange w:id="4608" w:author="L-B" w:date="2018-10-18T03:40:00Z">
                                <w:rPr>
                                  <w:rFonts w:ascii="Cambria Math" w:eastAsiaTheme="minorEastAsia" w:hAnsi="Cambria Math"/>
                                </w:rPr>
                              </w:rPrChange>
                            </w:rPr>
                            <m:t>min</m:t>
                          </w:del>
                        </m:r>
                      </m:sub>
                    </m:sSub>
                  </m:den>
                </m:f>
              </m:sup>
            </m:sSup>
          </m:num>
          <m:den>
            <m:sSup>
              <m:sSupPr>
                <m:ctrlPr>
                  <w:del w:id="4609" w:author="ceres PC" w:date="2018-10-17T10:22:00Z">
                    <w:rPr>
                      <w:rFonts w:ascii="Cambria Math" w:eastAsiaTheme="minorEastAsia" w:hAnsi="Cambria Math"/>
                      <w:i/>
                    </w:rPr>
                  </w:del>
                </m:ctrlPr>
              </m:sSupPr>
              <m:e>
                <m:r>
                  <w:del w:id="4610" w:author="ceres PC" w:date="2018-10-17T10:22:00Z">
                    <w:rPr>
                      <w:rFonts w:ascii="Cambria Math" w:eastAsiaTheme="minorEastAsia" w:hAnsi="Cambria Math"/>
                      <w:rPrChange w:id="4611" w:author="L-B" w:date="2018-10-18T03:40:00Z">
                        <w:rPr>
                          <w:rFonts w:ascii="Cambria Math" w:eastAsiaTheme="minorEastAsia" w:hAnsi="Cambria Math"/>
                        </w:rPr>
                      </w:rPrChange>
                    </w:rPr>
                    <m:t>0.05</m:t>
                  </w:del>
                </m:r>
              </m:e>
              <m:sup>
                <m:f>
                  <m:fPr>
                    <m:ctrlPr>
                      <w:del w:id="4612" w:author="ceres PC" w:date="2018-10-17T10:22:00Z">
                        <w:rPr>
                          <w:rFonts w:ascii="Cambria Math" w:eastAsiaTheme="minorEastAsia" w:hAnsi="Cambria Math"/>
                          <w:i/>
                        </w:rPr>
                      </w:del>
                    </m:ctrlPr>
                  </m:fPr>
                  <m:num>
                    <m:sSub>
                      <m:sSubPr>
                        <m:ctrlPr>
                          <w:del w:id="4613" w:author="ceres PC" w:date="2018-10-17T10:22:00Z">
                            <w:rPr>
                              <w:rFonts w:ascii="Cambria Math" w:eastAsiaTheme="minorEastAsia" w:hAnsi="Cambria Math"/>
                              <w:i/>
                            </w:rPr>
                          </w:del>
                        </m:ctrlPr>
                      </m:sSubPr>
                      <m:e>
                        <m:r>
                          <w:del w:id="4614" w:author="ceres PC" w:date="2018-10-17T10:22:00Z">
                            <w:rPr>
                              <w:rFonts w:ascii="Cambria Math" w:eastAsiaTheme="minorEastAsia" w:hAnsi="Cambria Math"/>
                              <w:rPrChange w:id="4615" w:author="L-B" w:date="2018-10-18T03:40:00Z">
                                <w:rPr>
                                  <w:rFonts w:ascii="Cambria Math" w:eastAsiaTheme="minorEastAsia" w:hAnsi="Cambria Math"/>
                                </w:rPr>
                              </w:rPrChange>
                            </w:rPr>
                            <m:t>R</m:t>
                          </w:del>
                        </m:r>
                      </m:e>
                      <m:sub>
                        <m:r>
                          <w:del w:id="4616" w:author="ceres PC" w:date="2018-10-17T10:22:00Z">
                            <w:rPr>
                              <w:rFonts w:ascii="Cambria Math" w:eastAsiaTheme="minorEastAsia" w:hAnsi="Cambria Math"/>
                              <w:rPrChange w:id="4617" w:author="L-B" w:date="2018-10-18T03:40:00Z">
                                <w:rPr>
                                  <w:rFonts w:ascii="Cambria Math" w:eastAsiaTheme="minorEastAsia" w:hAnsi="Cambria Math"/>
                                </w:rPr>
                              </w:rPrChange>
                            </w:rPr>
                            <m:t>ml</m:t>
                          </w:del>
                        </m:r>
                      </m:sub>
                    </m:sSub>
                  </m:num>
                  <m:den>
                    <m:sSub>
                      <m:sSubPr>
                        <m:ctrlPr>
                          <w:del w:id="4618" w:author="ceres PC" w:date="2018-10-17T10:22:00Z">
                            <w:rPr>
                              <w:rFonts w:ascii="Cambria Math" w:eastAsiaTheme="minorEastAsia" w:hAnsi="Cambria Math"/>
                              <w:i/>
                            </w:rPr>
                          </w:del>
                        </m:ctrlPr>
                      </m:sSubPr>
                      <m:e>
                        <m:r>
                          <w:del w:id="4619" w:author="ceres PC" w:date="2018-10-17T10:22:00Z">
                            <w:rPr>
                              <w:rFonts w:ascii="Cambria Math" w:eastAsiaTheme="minorEastAsia" w:hAnsi="Cambria Math"/>
                              <w:rPrChange w:id="4620" w:author="L-B" w:date="2018-10-18T03:40:00Z">
                                <w:rPr>
                                  <w:rFonts w:ascii="Cambria Math" w:eastAsiaTheme="minorEastAsia" w:hAnsi="Cambria Math"/>
                                </w:rPr>
                              </w:rPrChange>
                            </w:rPr>
                            <m:t>V</m:t>
                          </w:del>
                        </m:r>
                      </m:e>
                      <m:sub>
                        <m:r>
                          <w:del w:id="4621" w:author="ceres PC" w:date="2018-10-17T10:22:00Z">
                            <w:rPr>
                              <w:rFonts w:ascii="Cambria Math" w:eastAsiaTheme="minorEastAsia" w:hAnsi="Cambria Math"/>
                              <w:rPrChange w:id="4622" w:author="L-B" w:date="2018-10-18T03:40:00Z">
                                <w:rPr>
                                  <w:rFonts w:ascii="Cambria Math" w:eastAsiaTheme="minorEastAsia" w:hAnsi="Cambria Math"/>
                                </w:rPr>
                              </w:rPrChange>
                            </w:rPr>
                            <m:t>min</m:t>
                          </w:del>
                        </m:r>
                      </m:sub>
                    </m:sSub>
                  </m:den>
                </m:f>
              </m:sup>
            </m:sSup>
          </m:den>
        </m:f>
        <m:r>
          <w:del w:id="4623" w:author="ceres PC" w:date="2018-10-17T10:22:00Z">
            <w:rPr>
              <w:rFonts w:ascii="Cambria Math" w:eastAsiaTheme="minorEastAsia" w:hAnsi="Cambria Math"/>
              <w:rPrChange w:id="4624" w:author="L-B" w:date="2018-10-18T03:40:00Z">
                <w:rPr>
                  <w:rFonts w:ascii="Cambria Math" w:eastAsiaTheme="minorEastAsia" w:hAnsi="Cambria Math"/>
                </w:rPr>
              </w:rPrChange>
            </w:rPr>
            <m:t>*</m:t>
          </w:del>
        </m:r>
        <m:f>
          <m:fPr>
            <m:ctrlPr>
              <w:del w:id="4625" w:author="ceres PC" w:date="2018-10-17T10:22:00Z">
                <w:rPr>
                  <w:rFonts w:ascii="Cambria Math" w:eastAsiaTheme="minorEastAsia" w:hAnsi="Cambria Math"/>
                  <w:i/>
                </w:rPr>
              </w:del>
            </m:ctrlPr>
          </m:fPr>
          <m:num>
            <m:sSup>
              <m:sSupPr>
                <m:ctrlPr>
                  <w:del w:id="4626" w:author="ceres PC" w:date="2018-10-17T10:22:00Z">
                    <w:rPr>
                      <w:rFonts w:ascii="Cambria Math" w:eastAsiaTheme="minorEastAsia" w:hAnsi="Cambria Math"/>
                      <w:i/>
                    </w:rPr>
                  </w:del>
                </m:ctrlPr>
              </m:sSupPr>
              <m:e>
                <m:sSub>
                  <m:sSubPr>
                    <m:ctrlPr>
                      <w:del w:id="4627" w:author="ceres PC" w:date="2018-10-17T10:22:00Z">
                        <w:rPr>
                          <w:rFonts w:ascii="Cambria Math" w:eastAsiaTheme="minorEastAsia" w:hAnsi="Cambria Math"/>
                          <w:i/>
                        </w:rPr>
                      </w:del>
                    </m:ctrlPr>
                  </m:sSubPr>
                  <m:e>
                    <m:r>
                      <w:del w:id="4628" w:author="ceres PC" w:date="2018-10-17T10:22:00Z">
                        <w:rPr>
                          <w:rFonts w:ascii="Cambria Math" w:eastAsiaTheme="minorEastAsia" w:hAnsi="Cambria Math"/>
                          <w:rPrChange w:id="4629" w:author="L-B" w:date="2018-10-18T03:40:00Z">
                            <w:rPr>
                              <w:rFonts w:ascii="Cambria Math" w:eastAsiaTheme="minorEastAsia" w:hAnsi="Cambria Math"/>
                            </w:rPr>
                          </w:rPrChange>
                        </w:rPr>
                        <m:t>R</m:t>
                      </w:del>
                    </m:r>
                  </m:e>
                  <m:sub>
                    <m:r>
                      <w:del w:id="4630" w:author="ceres PC" w:date="2018-10-17T10:22:00Z">
                        <w:rPr>
                          <w:rFonts w:ascii="Cambria Math" w:eastAsiaTheme="minorEastAsia" w:hAnsi="Cambria Math"/>
                          <w:rPrChange w:id="4631" w:author="L-B" w:date="2018-10-18T03:40:00Z">
                            <w:rPr>
                              <w:rFonts w:ascii="Cambria Math" w:eastAsiaTheme="minorEastAsia" w:hAnsi="Cambria Math"/>
                            </w:rPr>
                          </w:rPrChange>
                        </w:rPr>
                        <m:t>ml</m:t>
                      </w:del>
                    </m:r>
                  </m:sub>
                </m:sSub>
              </m:e>
              <m:sup>
                <m:r>
                  <w:del w:id="4632" w:author="ceres PC" w:date="2018-10-17T10:22:00Z">
                    <w:rPr>
                      <w:rFonts w:ascii="Cambria Math" w:eastAsiaTheme="minorEastAsia" w:hAnsi="Cambria Math"/>
                      <w:rPrChange w:id="4633" w:author="L-B" w:date="2018-10-18T03:40:00Z">
                        <w:rPr>
                          <w:rFonts w:ascii="Cambria Math" w:eastAsiaTheme="minorEastAsia" w:hAnsi="Cambria Math"/>
                        </w:rPr>
                      </w:rPrChange>
                    </w:rPr>
                    <m:t>2</m:t>
                  </w:del>
                </m:r>
              </m:sup>
            </m:sSup>
          </m:num>
          <m:den>
            <m:sSup>
              <m:sSupPr>
                <m:ctrlPr>
                  <w:del w:id="4634" w:author="ceres PC" w:date="2018-10-17T10:22:00Z">
                    <w:rPr>
                      <w:rFonts w:ascii="Cambria Math" w:eastAsiaTheme="minorEastAsia" w:hAnsi="Cambria Math"/>
                      <w:i/>
                    </w:rPr>
                  </w:del>
                </m:ctrlPr>
              </m:sSupPr>
              <m:e>
                <m:sSub>
                  <m:sSubPr>
                    <m:ctrlPr>
                      <w:del w:id="4635" w:author="ceres PC" w:date="2018-10-17T10:22:00Z">
                        <w:rPr>
                          <w:rFonts w:ascii="Cambria Math" w:eastAsiaTheme="minorEastAsia" w:hAnsi="Cambria Math"/>
                          <w:i/>
                        </w:rPr>
                      </w:del>
                    </m:ctrlPr>
                  </m:sSubPr>
                  <m:e>
                    <m:r>
                      <w:del w:id="4636" w:author="ceres PC" w:date="2018-10-17T10:22:00Z">
                        <w:rPr>
                          <w:rFonts w:ascii="Cambria Math" w:eastAsiaTheme="minorEastAsia" w:hAnsi="Cambria Math"/>
                          <w:rPrChange w:id="4637" w:author="L-B" w:date="2018-10-18T03:40:00Z">
                            <w:rPr>
                              <w:rFonts w:ascii="Cambria Math" w:eastAsiaTheme="minorEastAsia" w:hAnsi="Cambria Math"/>
                            </w:rPr>
                          </w:rPrChange>
                        </w:rPr>
                        <m:t>R</m:t>
                      </w:del>
                    </m:r>
                  </m:e>
                  <m:sub>
                    <m:r>
                      <w:del w:id="4638" w:author="ceres PC" w:date="2018-10-17T10:22:00Z">
                        <w:rPr>
                          <w:rFonts w:ascii="Cambria Math" w:eastAsiaTheme="minorEastAsia" w:hAnsi="Cambria Math"/>
                          <w:rPrChange w:id="4639" w:author="L-B" w:date="2018-10-18T03:40:00Z">
                            <w:rPr>
                              <w:rFonts w:ascii="Cambria Math" w:eastAsiaTheme="minorEastAsia" w:hAnsi="Cambria Math"/>
                            </w:rPr>
                          </w:rPrChange>
                        </w:rPr>
                        <m:t>rl</m:t>
                      </w:del>
                    </m:r>
                  </m:sub>
                </m:sSub>
              </m:e>
              <m:sup>
                <m:r>
                  <w:del w:id="4640" w:author="ceres PC" w:date="2018-10-17T10:22:00Z">
                    <w:rPr>
                      <w:rFonts w:ascii="Cambria Math" w:eastAsiaTheme="minorEastAsia" w:hAnsi="Cambria Math"/>
                      <w:rPrChange w:id="4641" w:author="L-B" w:date="2018-10-18T03:40:00Z">
                        <w:rPr>
                          <w:rFonts w:ascii="Cambria Math" w:eastAsiaTheme="minorEastAsia" w:hAnsi="Cambria Math"/>
                        </w:rPr>
                      </w:rPrChange>
                    </w:rPr>
                    <m:t>2</m:t>
                  </w:del>
                </m:r>
              </m:sup>
            </m:sSup>
          </m:den>
        </m:f>
      </m:oMath>
      <w:del w:id="4642" w:author="ceres PC" w:date="2018-10-17T10:22:00Z">
        <w:r w:rsidR="000C1E9B" w:rsidRPr="0088310C" w:rsidDel="00F640EC">
          <w:rPr>
            <w:rFonts w:eastAsiaTheme="minorEastAsia"/>
          </w:rPr>
          <w:delText xml:space="preserve"> .</w:delText>
        </w:r>
        <w:bookmarkStart w:id="4643" w:name="_Toc527535857"/>
        <w:bookmarkStart w:id="4644" w:name="_Toc527537259"/>
        <w:bookmarkEnd w:id="4643"/>
        <w:bookmarkEnd w:id="4644"/>
      </w:del>
    </w:p>
    <w:p w14:paraId="6A40F22A" w14:textId="32EE4A28" w:rsidR="000C1E9B" w:rsidRPr="0088310C" w:rsidDel="00F640EC" w:rsidRDefault="009E5600" w:rsidP="00325324">
      <w:pPr>
        <w:pStyle w:val="BodyText"/>
        <w:rPr>
          <w:del w:id="4645" w:author="ceres PC" w:date="2018-10-17T10:22:00Z"/>
        </w:rPr>
      </w:pPr>
      <w:del w:id="4646" w:author="ceres PC" w:date="2018-10-17T10:22:00Z">
        <w:r w:rsidRPr="0088310C" w:rsidDel="00F640EC">
          <w:delText>The luminous intensity of the rival light has to be reported by the operator.</w:delText>
        </w:r>
        <w:bookmarkStart w:id="4647" w:name="_Toc527535858"/>
        <w:bookmarkStart w:id="4648" w:name="_Toc527537260"/>
        <w:bookmarkEnd w:id="4647"/>
        <w:bookmarkEnd w:id="4648"/>
      </w:del>
    </w:p>
    <w:p w14:paraId="67B3FADF" w14:textId="1153083A" w:rsidR="000D6A88" w:rsidRPr="0088310C" w:rsidDel="00F640EC" w:rsidRDefault="009E5600" w:rsidP="00325324">
      <w:pPr>
        <w:pStyle w:val="BodyText"/>
        <w:rPr>
          <w:del w:id="4649" w:author="ceres PC" w:date="2018-10-17T10:22:00Z"/>
        </w:rPr>
      </w:pPr>
      <w:del w:id="4650" w:author="ceres PC" w:date="2018-10-17T10:22:00Z">
        <w:r w:rsidRPr="0088310C" w:rsidDel="00F640EC">
          <w:delText xml:space="preserve">Some typical values are given in </w:delText>
        </w:r>
        <w:bookmarkStart w:id="4651" w:name="_Ref476050071"/>
        <w:r w:rsidR="00325324" w:rsidRPr="0088310C" w:rsidDel="00F640EC">
          <w:rPr>
            <w:rPrChange w:id="4652" w:author="L-B" w:date="2018-10-18T03:40:00Z">
              <w:rPr/>
            </w:rPrChange>
          </w:rPr>
          <w:fldChar w:fldCharType="begin"/>
        </w:r>
        <w:r w:rsidR="00325324" w:rsidRPr="0088310C" w:rsidDel="00F640EC">
          <w:delInstrText xml:space="preserve"> REF _Ref491771213 \h </w:delInstrText>
        </w:r>
        <w:r w:rsidR="00E93B88" w:rsidRPr="0088310C" w:rsidDel="00F640EC">
          <w:delInstrText xml:space="preserve"> \* MERGEFORMAT </w:delInstrText>
        </w:r>
        <w:r w:rsidR="00325324" w:rsidRPr="0088310C" w:rsidDel="00F640EC">
          <w:rPr>
            <w:rPrChange w:id="4653" w:author="L-B" w:date="2018-10-18T03:40:00Z">
              <w:rPr/>
            </w:rPrChange>
          </w:rPr>
        </w:r>
        <w:r w:rsidR="00325324" w:rsidRPr="0088310C" w:rsidDel="00F640EC">
          <w:rPr>
            <w:rPrChange w:id="4654" w:author="L-B" w:date="2018-10-18T03:40:00Z">
              <w:rPr/>
            </w:rPrChange>
          </w:rPr>
          <w:fldChar w:fldCharType="separate"/>
        </w:r>
      </w:del>
      <w:del w:id="4655" w:author="ceres PC" w:date="2018-10-17T09:35:00Z">
        <w:r w:rsidR="00AF0B35" w:rsidRPr="0088310C" w:rsidDel="000D7C70">
          <w:delText xml:space="preserve">Table </w:delText>
        </w:r>
        <w:r w:rsidR="00AF0B35" w:rsidRPr="0088310C" w:rsidDel="000D7C70">
          <w:rPr>
            <w:noProof/>
          </w:rPr>
          <w:delText>5</w:delText>
        </w:r>
      </w:del>
      <w:del w:id="4656" w:author="ceres PC" w:date="2018-10-17T10:22:00Z">
        <w:r w:rsidR="00325324" w:rsidRPr="0088310C" w:rsidDel="00F640EC">
          <w:rPr>
            <w:rPrChange w:id="4657" w:author="L-B" w:date="2018-10-18T03:40:00Z">
              <w:rPr/>
            </w:rPrChange>
          </w:rPr>
          <w:fldChar w:fldCharType="end"/>
        </w:r>
        <w:r w:rsidR="00325324" w:rsidRPr="0088310C" w:rsidDel="00F640EC">
          <w:delText>.</w:delText>
        </w:r>
        <w:bookmarkStart w:id="4658" w:name="_Toc527535859"/>
        <w:bookmarkStart w:id="4659" w:name="_Toc527537261"/>
        <w:bookmarkEnd w:id="4658"/>
        <w:bookmarkEnd w:id="4659"/>
      </w:del>
    </w:p>
    <w:p w14:paraId="55C84502" w14:textId="396F4175" w:rsidR="00E93B88" w:rsidRPr="0088310C" w:rsidDel="00F640EC" w:rsidRDefault="00E93B88" w:rsidP="00325324">
      <w:pPr>
        <w:pStyle w:val="BodyText"/>
        <w:rPr>
          <w:del w:id="4660" w:author="ceres PC" w:date="2018-10-17T10:22:00Z"/>
          <w:b/>
          <w:bCs/>
          <w:i/>
          <w:color w:val="575756"/>
          <w:u w:val="single"/>
        </w:rPr>
      </w:pPr>
      <w:bookmarkStart w:id="4661" w:name="_Toc527535860"/>
      <w:bookmarkStart w:id="4662" w:name="_Toc527537262"/>
      <w:bookmarkEnd w:id="4661"/>
      <w:bookmarkEnd w:id="4662"/>
    </w:p>
    <w:p w14:paraId="229C088D" w14:textId="7C2EFBAB" w:rsidR="00E93B88" w:rsidRPr="0088310C" w:rsidDel="00F640EC" w:rsidRDefault="00E93B88" w:rsidP="00325324">
      <w:pPr>
        <w:pStyle w:val="BodyText"/>
        <w:rPr>
          <w:del w:id="4663" w:author="ceres PC" w:date="2018-10-17T10:22:00Z"/>
          <w:b/>
          <w:bCs/>
          <w:i/>
          <w:color w:val="575756"/>
          <w:u w:val="single"/>
        </w:rPr>
      </w:pPr>
      <w:bookmarkStart w:id="4664" w:name="_Toc527535861"/>
      <w:bookmarkStart w:id="4665" w:name="_Toc527537263"/>
      <w:bookmarkEnd w:id="4664"/>
      <w:bookmarkEnd w:id="4665"/>
    </w:p>
    <w:p w14:paraId="6701F187" w14:textId="35D6A668" w:rsidR="009E5600" w:rsidRPr="0088310C" w:rsidDel="00F640EC" w:rsidRDefault="009E5600" w:rsidP="009E5600">
      <w:pPr>
        <w:pStyle w:val="Caption"/>
        <w:rPr>
          <w:del w:id="4666" w:author="ceres PC" w:date="2018-10-17T10:22:00Z"/>
        </w:rPr>
      </w:pPr>
      <w:bookmarkStart w:id="4667" w:name="_Ref491771213"/>
      <w:del w:id="4668" w:author="ceres PC" w:date="2018-10-17T10:22:00Z">
        <w:r w:rsidRPr="0088310C" w:rsidDel="00F640EC">
          <w:rPr>
            <w:b w:val="0"/>
            <w:bCs w:val="0"/>
            <w:i w:val="0"/>
          </w:rPr>
          <w:delText xml:space="preserve">Table </w:delText>
        </w:r>
        <w:r w:rsidRPr="0088310C" w:rsidDel="00F640EC">
          <w:rPr>
            <w:rPrChange w:id="4669" w:author="L-B" w:date="2018-10-18T03:40:00Z">
              <w:rPr/>
            </w:rPrChange>
          </w:rPr>
          <w:fldChar w:fldCharType="begin"/>
        </w:r>
        <w:r w:rsidRPr="0088310C" w:rsidDel="00F640EC">
          <w:rPr>
            <w:b w:val="0"/>
            <w:bCs w:val="0"/>
            <w:i w:val="0"/>
          </w:rPr>
          <w:delInstrText xml:space="preserve"> SEQ Table \* ARABIC </w:delInstrText>
        </w:r>
        <w:r w:rsidRPr="0088310C" w:rsidDel="00F640EC">
          <w:rPr>
            <w:rPrChange w:id="4670" w:author="L-B" w:date="2018-10-18T03:40:00Z">
              <w:rPr/>
            </w:rPrChange>
          </w:rPr>
          <w:fldChar w:fldCharType="separate"/>
        </w:r>
        <w:r w:rsidR="000D7C70" w:rsidRPr="0088310C" w:rsidDel="00F640EC">
          <w:rPr>
            <w:b w:val="0"/>
            <w:bCs w:val="0"/>
            <w:i w:val="0"/>
            <w:noProof/>
          </w:rPr>
          <w:delText>6</w:delText>
        </w:r>
        <w:r w:rsidRPr="0088310C" w:rsidDel="00F640EC">
          <w:rPr>
            <w:rPrChange w:id="4671" w:author="L-B" w:date="2018-10-18T03:40:00Z">
              <w:rPr/>
            </w:rPrChange>
          </w:rPr>
          <w:fldChar w:fldCharType="end"/>
        </w:r>
        <w:bookmarkEnd w:id="4651"/>
        <w:bookmarkEnd w:id="4667"/>
        <w:r w:rsidRPr="0088310C" w:rsidDel="00F640EC">
          <w:rPr>
            <w:b w:val="0"/>
            <w:bCs w:val="0"/>
            <w:i w:val="0"/>
          </w:rPr>
          <w:delText xml:space="preserve"> Intensity of road traffic and aeronautical signal lights at</w:delText>
        </w:r>
        <w:r w:rsidR="00C91CF1" w:rsidRPr="0088310C" w:rsidDel="00F640EC">
          <w:rPr>
            <w:b w:val="0"/>
            <w:bCs w:val="0"/>
            <w:i w:val="0"/>
          </w:rPr>
          <w:delText xml:space="preserve"> </w:delText>
        </w:r>
        <w:r w:rsidRPr="0088310C" w:rsidDel="00F640EC">
          <w:rPr>
            <w:b w:val="0"/>
            <w:bCs w:val="0"/>
            <w:i w:val="0"/>
          </w:rPr>
          <w:delText>night</w:delText>
        </w:r>
        <w:bookmarkStart w:id="4672" w:name="_Toc527535862"/>
        <w:bookmarkStart w:id="4673" w:name="_Toc527537264"/>
        <w:bookmarkEnd w:id="4672"/>
        <w:bookmarkEnd w:id="4673"/>
      </w:del>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rsidRPr="0088310C" w:rsidDel="00F640EC" w14:paraId="67889E40" w14:textId="7FD88B6C" w:rsidTr="00C91CF1">
        <w:trPr>
          <w:del w:id="4674" w:author="ceres PC" w:date="2018-10-17T10:22:00Z"/>
        </w:trPr>
        <w:tc>
          <w:tcPr>
            <w:tcW w:w="1985" w:type="dxa"/>
          </w:tcPr>
          <w:p w14:paraId="0FC5E928" w14:textId="06BAB23C" w:rsidR="009E5600" w:rsidRPr="0088310C" w:rsidDel="00F640EC" w:rsidRDefault="009E5600" w:rsidP="00C91CF1">
            <w:pPr>
              <w:pStyle w:val="BodyText"/>
              <w:jc w:val="center"/>
              <w:rPr>
                <w:del w:id="4675" w:author="ceres PC" w:date="2018-10-17T10:22:00Z"/>
              </w:rPr>
            </w:pPr>
            <w:del w:id="4676" w:author="ceres PC" w:date="2018-10-17T10:22:00Z">
              <w:r w:rsidRPr="0088310C" w:rsidDel="00F640EC">
                <w:delText>Purpose</w:delText>
              </w:r>
              <w:bookmarkStart w:id="4677" w:name="_Toc527535863"/>
              <w:bookmarkStart w:id="4678" w:name="_Toc527537265"/>
              <w:bookmarkEnd w:id="4677"/>
              <w:bookmarkEnd w:id="4678"/>
            </w:del>
          </w:p>
        </w:tc>
        <w:tc>
          <w:tcPr>
            <w:tcW w:w="2586" w:type="dxa"/>
          </w:tcPr>
          <w:p w14:paraId="368E5CC7" w14:textId="43546217" w:rsidR="009E5600" w:rsidRPr="0088310C" w:rsidDel="00F640EC" w:rsidRDefault="009E5600" w:rsidP="00C91CF1">
            <w:pPr>
              <w:pStyle w:val="BodyText"/>
              <w:jc w:val="center"/>
              <w:rPr>
                <w:del w:id="4679" w:author="ceres PC" w:date="2018-10-17T10:22:00Z"/>
              </w:rPr>
            </w:pPr>
            <w:del w:id="4680" w:author="ceres PC" w:date="2018-10-17T10:22:00Z">
              <w:r w:rsidRPr="0088310C" w:rsidDel="00F640EC">
                <w:delText>Type</w:delText>
              </w:r>
              <w:bookmarkStart w:id="4681" w:name="_Toc527535864"/>
              <w:bookmarkStart w:id="4682" w:name="_Toc527537266"/>
              <w:bookmarkEnd w:id="4681"/>
              <w:bookmarkEnd w:id="4682"/>
            </w:del>
          </w:p>
        </w:tc>
        <w:tc>
          <w:tcPr>
            <w:tcW w:w="2586" w:type="dxa"/>
          </w:tcPr>
          <w:p w14:paraId="0E8A0F72" w14:textId="1743F256" w:rsidR="009E5600" w:rsidRPr="0088310C" w:rsidDel="00F640EC" w:rsidRDefault="009E5600" w:rsidP="00C91CF1">
            <w:pPr>
              <w:pStyle w:val="BodyText"/>
              <w:jc w:val="center"/>
              <w:rPr>
                <w:del w:id="4683" w:author="ceres PC" w:date="2018-10-17T10:22:00Z"/>
              </w:rPr>
            </w:pPr>
            <w:del w:id="4684" w:author="ceres PC" w:date="2018-10-17T10:22:00Z">
              <w:r w:rsidRPr="0088310C" w:rsidDel="00F640EC">
                <w:delText>Luminous intensity</w:delText>
              </w:r>
              <w:bookmarkStart w:id="4685" w:name="_Toc527535865"/>
              <w:bookmarkStart w:id="4686" w:name="_Toc527537267"/>
              <w:bookmarkEnd w:id="4685"/>
              <w:bookmarkEnd w:id="4686"/>
            </w:del>
          </w:p>
        </w:tc>
        <w:tc>
          <w:tcPr>
            <w:tcW w:w="2587" w:type="dxa"/>
          </w:tcPr>
          <w:p w14:paraId="617F3106" w14:textId="3CF4366B" w:rsidR="009E5600" w:rsidRPr="0088310C" w:rsidDel="00F640EC" w:rsidRDefault="00C91CF1" w:rsidP="00C91CF1">
            <w:pPr>
              <w:pStyle w:val="BodyText"/>
              <w:jc w:val="center"/>
              <w:rPr>
                <w:del w:id="4687" w:author="ceres PC" w:date="2018-10-17T10:22:00Z"/>
              </w:rPr>
            </w:pPr>
            <w:del w:id="4688" w:author="ceres PC" w:date="2018-10-17T10:22:00Z">
              <w:r w:rsidRPr="0088310C" w:rsidDel="00F640EC">
                <w:delText>Characteristics</w:delText>
              </w:r>
              <w:bookmarkStart w:id="4689" w:name="_Toc527535866"/>
              <w:bookmarkStart w:id="4690" w:name="_Toc527537268"/>
              <w:bookmarkEnd w:id="4689"/>
              <w:bookmarkEnd w:id="4690"/>
            </w:del>
          </w:p>
        </w:tc>
        <w:bookmarkStart w:id="4691" w:name="_Toc527535867"/>
        <w:bookmarkStart w:id="4692" w:name="_Toc527537269"/>
        <w:bookmarkEnd w:id="4691"/>
        <w:bookmarkEnd w:id="4692"/>
      </w:tr>
      <w:tr w:rsidR="00C91CF1" w:rsidRPr="0088310C" w:rsidDel="00F640EC" w14:paraId="16E2B502" w14:textId="5EC2B542" w:rsidTr="00C91CF1">
        <w:trPr>
          <w:del w:id="4693" w:author="ceres PC" w:date="2018-10-17T10:22:00Z"/>
        </w:trPr>
        <w:tc>
          <w:tcPr>
            <w:tcW w:w="1985" w:type="dxa"/>
            <w:vMerge w:val="restart"/>
            <w:vAlign w:val="center"/>
          </w:tcPr>
          <w:p w14:paraId="7F2BECBD" w14:textId="7B581EC2" w:rsidR="00C91CF1" w:rsidRPr="0088310C" w:rsidDel="00F640EC" w:rsidRDefault="00C91CF1" w:rsidP="00D663A4">
            <w:pPr>
              <w:pStyle w:val="BodyText"/>
              <w:jc w:val="center"/>
              <w:rPr>
                <w:del w:id="4694" w:author="ceres PC" w:date="2018-10-17T10:22:00Z"/>
              </w:rPr>
            </w:pPr>
            <w:del w:id="4695" w:author="ceres PC" w:date="2018-10-17T10:22:00Z">
              <w:r w:rsidRPr="0088310C" w:rsidDel="00F640EC">
                <w:delText>Aeronautical obstacle light</w:delText>
              </w:r>
              <w:r w:rsidR="00666303" w:rsidRPr="0088310C" w:rsidDel="00F640EC">
                <w:delText>s</w:delText>
              </w:r>
              <w:r w:rsidRPr="0088310C" w:rsidDel="00F640EC">
                <w:delText xml:space="preserve"> </w:delText>
              </w:r>
              <w:r w:rsidR="00D663A4" w:rsidRPr="0088310C" w:rsidDel="00F640EC">
                <w:rPr>
                  <w:rPrChange w:id="4696" w:author="L-B" w:date="2018-10-18T03:40:00Z">
                    <w:rPr/>
                  </w:rPrChange>
                </w:rPr>
                <w:fldChar w:fldCharType="begin"/>
              </w:r>
              <w:r w:rsidR="00D663A4" w:rsidRPr="0088310C" w:rsidDel="00F640EC">
                <w:delInstrText xml:space="preserve"> REF _Ref460586379 \r \h </w:delInstrText>
              </w:r>
              <w:r w:rsidR="00E93B88" w:rsidRPr="0088310C" w:rsidDel="00F640EC">
                <w:delInstrText xml:space="preserve"> \* MERGEFORMAT </w:delInstrText>
              </w:r>
              <w:r w:rsidR="00D663A4" w:rsidRPr="0088310C" w:rsidDel="00F640EC">
                <w:rPr>
                  <w:rPrChange w:id="4697" w:author="L-B" w:date="2018-10-18T03:40:00Z">
                    <w:rPr/>
                  </w:rPrChange>
                </w:rPr>
              </w:r>
              <w:r w:rsidR="00D663A4" w:rsidRPr="0088310C" w:rsidDel="00F640EC">
                <w:rPr>
                  <w:rPrChange w:id="4698" w:author="L-B" w:date="2018-10-18T03:40:00Z">
                    <w:rPr/>
                  </w:rPrChange>
                </w:rPr>
                <w:fldChar w:fldCharType="separate"/>
              </w:r>
            </w:del>
            <w:del w:id="4699" w:author="ceres PC" w:date="2018-10-17T09:35:00Z">
              <w:r w:rsidR="00AF0B35" w:rsidRPr="0088310C" w:rsidDel="000D7C70">
                <w:delText>[6]</w:delText>
              </w:r>
            </w:del>
            <w:del w:id="4700" w:author="ceres PC" w:date="2018-10-17T10:22:00Z">
              <w:r w:rsidR="00D663A4" w:rsidRPr="0088310C" w:rsidDel="00F640EC">
                <w:rPr>
                  <w:rPrChange w:id="4701" w:author="L-B" w:date="2018-10-18T03:40:00Z">
                    <w:rPr/>
                  </w:rPrChange>
                </w:rPr>
                <w:fldChar w:fldCharType="end"/>
              </w:r>
              <w:bookmarkStart w:id="4702" w:name="_Toc527535868"/>
              <w:bookmarkStart w:id="4703" w:name="_Toc527537270"/>
              <w:bookmarkEnd w:id="4702"/>
              <w:bookmarkEnd w:id="4703"/>
            </w:del>
          </w:p>
        </w:tc>
        <w:tc>
          <w:tcPr>
            <w:tcW w:w="2586" w:type="dxa"/>
          </w:tcPr>
          <w:p w14:paraId="532619A7" w14:textId="7EA0EE7C" w:rsidR="00C91CF1" w:rsidRPr="0088310C" w:rsidDel="00F640EC" w:rsidRDefault="00C91CF1" w:rsidP="00C91CF1">
            <w:pPr>
              <w:pStyle w:val="BodyText"/>
              <w:jc w:val="center"/>
              <w:rPr>
                <w:del w:id="4704" w:author="ceres PC" w:date="2018-10-17T10:22:00Z"/>
              </w:rPr>
            </w:pPr>
            <w:del w:id="4705" w:author="ceres PC" w:date="2018-10-17T10:22:00Z">
              <w:r w:rsidRPr="0088310C" w:rsidDel="00F640EC">
                <w:delText>Low-intensity, Type A, red, fixed</w:delText>
              </w:r>
              <w:bookmarkStart w:id="4706" w:name="_Toc527535869"/>
              <w:bookmarkStart w:id="4707" w:name="_Toc527537271"/>
              <w:bookmarkEnd w:id="4706"/>
              <w:bookmarkEnd w:id="4707"/>
            </w:del>
          </w:p>
        </w:tc>
        <w:tc>
          <w:tcPr>
            <w:tcW w:w="2586" w:type="dxa"/>
          </w:tcPr>
          <w:p w14:paraId="77B2F368" w14:textId="7EEA0E8B" w:rsidR="00C91CF1" w:rsidRPr="0088310C" w:rsidDel="00F640EC" w:rsidRDefault="00C91CF1" w:rsidP="00C91CF1">
            <w:pPr>
              <w:pStyle w:val="BodyText"/>
              <w:jc w:val="center"/>
              <w:rPr>
                <w:del w:id="4708" w:author="ceres PC" w:date="2018-10-17T10:22:00Z"/>
              </w:rPr>
            </w:pPr>
            <w:del w:id="4709" w:author="ceres PC" w:date="2018-10-17T10:22:00Z">
              <w:r w:rsidRPr="0088310C" w:rsidDel="00F640EC">
                <w:delText>10 cd</w:delText>
              </w:r>
              <w:bookmarkStart w:id="4710" w:name="_Toc527535870"/>
              <w:bookmarkStart w:id="4711" w:name="_Toc527537272"/>
              <w:bookmarkEnd w:id="4710"/>
              <w:bookmarkEnd w:id="4711"/>
            </w:del>
          </w:p>
        </w:tc>
        <w:tc>
          <w:tcPr>
            <w:tcW w:w="2587" w:type="dxa"/>
          </w:tcPr>
          <w:p w14:paraId="2730D185" w14:textId="743CE24E" w:rsidR="00C91CF1" w:rsidRPr="0088310C" w:rsidDel="00F640EC" w:rsidRDefault="00C91CF1" w:rsidP="00C91CF1">
            <w:pPr>
              <w:pStyle w:val="BodyText"/>
              <w:jc w:val="center"/>
              <w:rPr>
                <w:del w:id="4712" w:author="ceres PC" w:date="2018-10-17T10:22:00Z"/>
              </w:rPr>
            </w:pPr>
            <w:del w:id="4713" w:author="ceres PC" w:date="2018-10-17T10:22:00Z">
              <w:r w:rsidRPr="0088310C" w:rsidDel="00F640EC">
                <w:delText>omnidirectional</w:delText>
              </w:r>
              <w:bookmarkStart w:id="4714" w:name="_Toc527535871"/>
              <w:bookmarkStart w:id="4715" w:name="_Toc527537273"/>
              <w:bookmarkEnd w:id="4714"/>
              <w:bookmarkEnd w:id="4715"/>
            </w:del>
          </w:p>
        </w:tc>
        <w:bookmarkStart w:id="4716" w:name="_Toc527535872"/>
        <w:bookmarkStart w:id="4717" w:name="_Toc527537274"/>
        <w:bookmarkEnd w:id="4716"/>
        <w:bookmarkEnd w:id="4717"/>
      </w:tr>
      <w:tr w:rsidR="00C91CF1" w:rsidRPr="0088310C" w:rsidDel="00F640EC" w14:paraId="42AA8539" w14:textId="69F6407B" w:rsidTr="00C91CF1">
        <w:trPr>
          <w:del w:id="4718" w:author="ceres PC" w:date="2018-10-17T10:22:00Z"/>
        </w:trPr>
        <w:tc>
          <w:tcPr>
            <w:tcW w:w="1985" w:type="dxa"/>
            <w:vMerge/>
          </w:tcPr>
          <w:p w14:paraId="1246D177" w14:textId="6EB0869B" w:rsidR="00C91CF1" w:rsidRPr="0088310C" w:rsidDel="00F640EC" w:rsidRDefault="00C91CF1" w:rsidP="00C91CF1">
            <w:pPr>
              <w:pStyle w:val="BodyText"/>
              <w:jc w:val="center"/>
              <w:rPr>
                <w:del w:id="4719" w:author="ceres PC" w:date="2018-10-17T10:22:00Z"/>
              </w:rPr>
            </w:pPr>
            <w:bookmarkStart w:id="4720" w:name="_Toc527535873"/>
            <w:bookmarkStart w:id="4721" w:name="_Toc527537275"/>
            <w:bookmarkEnd w:id="4720"/>
            <w:bookmarkEnd w:id="4721"/>
          </w:p>
        </w:tc>
        <w:tc>
          <w:tcPr>
            <w:tcW w:w="2586" w:type="dxa"/>
          </w:tcPr>
          <w:p w14:paraId="41DE7D80" w14:textId="0528DC27" w:rsidR="00C91CF1" w:rsidRPr="0088310C" w:rsidDel="00F640EC" w:rsidRDefault="00C91CF1" w:rsidP="00C91CF1">
            <w:pPr>
              <w:pStyle w:val="BodyText"/>
              <w:jc w:val="center"/>
              <w:rPr>
                <w:del w:id="4722" w:author="ceres PC" w:date="2018-10-17T10:22:00Z"/>
              </w:rPr>
            </w:pPr>
            <w:del w:id="4723" w:author="ceres PC" w:date="2018-10-17T10:22:00Z">
              <w:r w:rsidRPr="0088310C" w:rsidDel="00F640EC">
                <w:delText>Low-intensity, Type B, red, fixed</w:delText>
              </w:r>
              <w:bookmarkStart w:id="4724" w:name="_Toc527535874"/>
              <w:bookmarkStart w:id="4725" w:name="_Toc527537276"/>
              <w:bookmarkEnd w:id="4724"/>
              <w:bookmarkEnd w:id="4725"/>
            </w:del>
          </w:p>
        </w:tc>
        <w:tc>
          <w:tcPr>
            <w:tcW w:w="2586" w:type="dxa"/>
          </w:tcPr>
          <w:p w14:paraId="0F8164FB" w14:textId="0B9270C1" w:rsidR="00C91CF1" w:rsidRPr="0088310C" w:rsidDel="00F640EC" w:rsidRDefault="00C91CF1" w:rsidP="00C91CF1">
            <w:pPr>
              <w:pStyle w:val="BodyText"/>
              <w:jc w:val="center"/>
              <w:rPr>
                <w:del w:id="4726" w:author="ceres PC" w:date="2018-10-17T10:22:00Z"/>
              </w:rPr>
            </w:pPr>
            <w:del w:id="4727" w:author="ceres PC" w:date="2018-10-17T10:22:00Z">
              <w:r w:rsidRPr="0088310C" w:rsidDel="00F640EC">
                <w:delText>30 cd</w:delText>
              </w:r>
              <w:bookmarkStart w:id="4728" w:name="_Toc527535875"/>
              <w:bookmarkStart w:id="4729" w:name="_Toc527537277"/>
              <w:bookmarkEnd w:id="4728"/>
              <w:bookmarkEnd w:id="4729"/>
            </w:del>
          </w:p>
        </w:tc>
        <w:tc>
          <w:tcPr>
            <w:tcW w:w="2587" w:type="dxa"/>
          </w:tcPr>
          <w:p w14:paraId="720B9D9D" w14:textId="0BFC5284" w:rsidR="00C91CF1" w:rsidRPr="0088310C" w:rsidDel="00F640EC" w:rsidRDefault="00C91CF1" w:rsidP="00C91CF1">
            <w:pPr>
              <w:pStyle w:val="BodyText"/>
              <w:jc w:val="center"/>
              <w:rPr>
                <w:del w:id="4730" w:author="ceres PC" w:date="2018-10-17T10:22:00Z"/>
              </w:rPr>
            </w:pPr>
            <w:del w:id="4731" w:author="ceres PC" w:date="2018-10-17T10:22:00Z">
              <w:r w:rsidRPr="0088310C" w:rsidDel="00F640EC">
                <w:delText>omnidirectional</w:delText>
              </w:r>
              <w:bookmarkStart w:id="4732" w:name="_Toc527535876"/>
              <w:bookmarkStart w:id="4733" w:name="_Toc527537278"/>
              <w:bookmarkEnd w:id="4732"/>
              <w:bookmarkEnd w:id="4733"/>
            </w:del>
          </w:p>
        </w:tc>
        <w:bookmarkStart w:id="4734" w:name="_Toc527535877"/>
        <w:bookmarkStart w:id="4735" w:name="_Toc527537279"/>
        <w:bookmarkEnd w:id="4734"/>
        <w:bookmarkEnd w:id="4735"/>
      </w:tr>
      <w:tr w:rsidR="00C91CF1" w:rsidRPr="0088310C" w:rsidDel="00F640EC" w14:paraId="4AEDDE3B" w14:textId="45BDC404" w:rsidTr="00C91CF1">
        <w:trPr>
          <w:del w:id="4736" w:author="ceres PC" w:date="2018-10-17T10:22:00Z"/>
        </w:trPr>
        <w:tc>
          <w:tcPr>
            <w:tcW w:w="1985" w:type="dxa"/>
            <w:vMerge/>
          </w:tcPr>
          <w:p w14:paraId="22C5B8D8" w14:textId="2714A72C" w:rsidR="00C91CF1" w:rsidRPr="0088310C" w:rsidDel="00F640EC" w:rsidRDefault="00C91CF1" w:rsidP="00C91CF1">
            <w:pPr>
              <w:pStyle w:val="BodyText"/>
              <w:jc w:val="center"/>
              <w:rPr>
                <w:del w:id="4737" w:author="ceres PC" w:date="2018-10-17T10:22:00Z"/>
              </w:rPr>
            </w:pPr>
            <w:bookmarkStart w:id="4738" w:name="_Toc527535878"/>
            <w:bookmarkStart w:id="4739" w:name="_Toc527537280"/>
            <w:bookmarkEnd w:id="4738"/>
            <w:bookmarkEnd w:id="4739"/>
          </w:p>
        </w:tc>
        <w:tc>
          <w:tcPr>
            <w:tcW w:w="2586" w:type="dxa"/>
          </w:tcPr>
          <w:p w14:paraId="165107D8" w14:textId="5E5DF975" w:rsidR="00C91CF1" w:rsidRPr="0088310C" w:rsidDel="00F640EC" w:rsidRDefault="00C91CF1" w:rsidP="00C91CF1">
            <w:pPr>
              <w:pStyle w:val="BodyText"/>
              <w:jc w:val="center"/>
              <w:rPr>
                <w:del w:id="4740" w:author="ceres PC" w:date="2018-10-17T10:22:00Z"/>
              </w:rPr>
            </w:pPr>
            <w:del w:id="4741" w:author="ceres PC" w:date="2018-10-17T10:22:00Z">
              <w:r w:rsidRPr="0088310C" w:rsidDel="00F640EC">
                <w:delText>Medium intensity, Type A, white, flashing</w:delText>
              </w:r>
              <w:bookmarkStart w:id="4742" w:name="_Toc527535879"/>
              <w:bookmarkStart w:id="4743" w:name="_Toc527537281"/>
              <w:bookmarkEnd w:id="4742"/>
              <w:bookmarkEnd w:id="4743"/>
            </w:del>
          </w:p>
        </w:tc>
        <w:tc>
          <w:tcPr>
            <w:tcW w:w="2586" w:type="dxa"/>
          </w:tcPr>
          <w:p w14:paraId="3DA6A6FC" w14:textId="5637D95D" w:rsidR="00C91CF1" w:rsidRPr="0088310C" w:rsidDel="00F640EC" w:rsidRDefault="00C91CF1" w:rsidP="00C91CF1">
            <w:pPr>
              <w:pStyle w:val="BodyText"/>
              <w:jc w:val="center"/>
              <w:rPr>
                <w:del w:id="4744" w:author="ceres PC" w:date="2018-10-17T10:22:00Z"/>
              </w:rPr>
            </w:pPr>
            <w:del w:id="4745" w:author="ceres PC" w:date="2018-10-17T10:22:00Z">
              <w:r w:rsidRPr="0088310C" w:rsidDel="00F640EC">
                <w:delText>2000 cd</w:delText>
              </w:r>
              <w:bookmarkStart w:id="4746" w:name="_Toc527535880"/>
              <w:bookmarkStart w:id="4747" w:name="_Toc527537282"/>
              <w:bookmarkEnd w:id="4746"/>
              <w:bookmarkEnd w:id="4747"/>
            </w:del>
          </w:p>
        </w:tc>
        <w:tc>
          <w:tcPr>
            <w:tcW w:w="2587" w:type="dxa"/>
          </w:tcPr>
          <w:p w14:paraId="3D60F042" w14:textId="379AB926" w:rsidR="00C91CF1" w:rsidRPr="0088310C" w:rsidDel="00F640EC" w:rsidRDefault="00C91CF1" w:rsidP="00C91CF1">
            <w:pPr>
              <w:pStyle w:val="BodyText"/>
              <w:jc w:val="center"/>
              <w:rPr>
                <w:del w:id="4748" w:author="ceres PC" w:date="2018-10-17T10:22:00Z"/>
              </w:rPr>
            </w:pPr>
            <w:del w:id="4749" w:author="ceres PC" w:date="2018-10-17T10:22:00Z">
              <w:r w:rsidRPr="0088310C" w:rsidDel="00F640EC">
                <w:delText>omnidirectional</w:delText>
              </w:r>
              <w:bookmarkStart w:id="4750" w:name="_Toc527535881"/>
              <w:bookmarkStart w:id="4751" w:name="_Toc527537283"/>
              <w:bookmarkEnd w:id="4750"/>
              <w:bookmarkEnd w:id="4751"/>
            </w:del>
          </w:p>
        </w:tc>
        <w:bookmarkStart w:id="4752" w:name="_Toc527535882"/>
        <w:bookmarkStart w:id="4753" w:name="_Toc527537284"/>
        <w:bookmarkEnd w:id="4752"/>
        <w:bookmarkEnd w:id="4753"/>
      </w:tr>
      <w:tr w:rsidR="00C91CF1" w:rsidRPr="0088310C" w:rsidDel="00F640EC" w14:paraId="583E3EF4" w14:textId="5C3FAF62" w:rsidTr="00C91CF1">
        <w:trPr>
          <w:del w:id="4754" w:author="ceres PC" w:date="2018-10-17T10:22:00Z"/>
        </w:trPr>
        <w:tc>
          <w:tcPr>
            <w:tcW w:w="1985" w:type="dxa"/>
            <w:vMerge/>
          </w:tcPr>
          <w:p w14:paraId="22735780" w14:textId="1C15A5CC" w:rsidR="00C91CF1" w:rsidRPr="0088310C" w:rsidDel="00F640EC" w:rsidRDefault="00C91CF1" w:rsidP="00C91CF1">
            <w:pPr>
              <w:pStyle w:val="BodyText"/>
              <w:jc w:val="center"/>
              <w:rPr>
                <w:del w:id="4755" w:author="ceres PC" w:date="2018-10-17T10:22:00Z"/>
              </w:rPr>
            </w:pPr>
            <w:bookmarkStart w:id="4756" w:name="_Toc527535883"/>
            <w:bookmarkStart w:id="4757" w:name="_Toc527537285"/>
            <w:bookmarkEnd w:id="4756"/>
            <w:bookmarkEnd w:id="4757"/>
          </w:p>
        </w:tc>
        <w:tc>
          <w:tcPr>
            <w:tcW w:w="2586" w:type="dxa"/>
          </w:tcPr>
          <w:p w14:paraId="1094CF58" w14:textId="05863C82" w:rsidR="00C91CF1" w:rsidRPr="0088310C" w:rsidDel="00F640EC" w:rsidRDefault="00C91CF1" w:rsidP="00C91CF1">
            <w:pPr>
              <w:pStyle w:val="BodyText"/>
              <w:jc w:val="center"/>
              <w:rPr>
                <w:del w:id="4758" w:author="ceres PC" w:date="2018-10-17T10:22:00Z"/>
              </w:rPr>
            </w:pPr>
            <w:del w:id="4759" w:author="ceres PC" w:date="2018-10-17T10:22:00Z">
              <w:r w:rsidRPr="0088310C" w:rsidDel="00F640EC">
                <w:delText>Medium intensity, Type B,</w:delText>
              </w:r>
              <w:bookmarkStart w:id="4760" w:name="_Toc527535884"/>
              <w:bookmarkStart w:id="4761" w:name="_Toc527537286"/>
              <w:bookmarkEnd w:id="4760"/>
              <w:bookmarkEnd w:id="4761"/>
            </w:del>
          </w:p>
          <w:p w14:paraId="3DF089B7" w14:textId="09CBFFF3" w:rsidR="00C91CF1" w:rsidRPr="0088310C" w:rsidDel="00F640EC" w:rsidRDefault="00C91CF1" w:rsidP="00C91CF1">
            <w:pPr>
              <w:pStyle w:val="BodyText"/>
              <w:jc w:val="center"/>
              <w:rPr>
                <w:del w:id="4762" w:author="ceres PC" w:date="2018-10-17T10:22:00Z"/>
              </w:rPr>
            </w:pPr>
            <w:del w:id="4763" w:author="ceres PC" w:date="2018-10-17T10:22:00Z">
              <w:r w:rsidRPr="0088310C" w:rsidDel="00F640EC">
                <w:delText>red, flashing</w:delText>
              </w:r>
              <w:bookmarkStart w:id="4764" w:name="_Toc527535885"/>
              <w:bookmarkStart w:id="4765" w:name="_Toc527537287"/>
              <w:bookmarkEnd w:id="4764"/>
              <w:bookmarkEnd w:id="4765"/>
            </w:del>
          </w:p>
        </w:tc>
        <w:tc>
          <w:tcPr>
            <w:tcW w:w="2586" w:type="dxa"/>
          </w:tcPr>
          <w:p w14:paraId="4FDFFE82" w14:textId="7226D402" w:rsidR="00C91CF1" w:rsidRPr="0088310C" w:rsidDel="00F640EC" w:rsidRDefault="00C91CF1" w:rsidP="00C91CF1">
            <w:pPr>
              <w:pStyle w:val="BodyText"/>
              <w:jc w:val="center"/>
              <w:rPr>
                <w:del w:id="4766" w:author="ceres PC" w:date="2018-10-17T10:22:00Z"/>
              </w:rPr>
            </w:pPr>
            <w:del w:id="4767" w:author="ceres PC" w:date="2018-10-17T10:22:00Z">
              <w:r w:rsidRPr="0088310C" w:rsidDel="00F640EC">
                <w:delText>2000 cd</w:delText>
              </w:r>
              <w:bookmarkStart w:id="4768" w:name="_Toc527535886"/>
              <w:bookmarkStart w:id="4769" w:name="_Toc527537288"/>
              <w:bookmarkEnd w:id="4768"/>
              <w:bookmarkEnd w:id="4769"/>
            </w:del>
          </w:p>
        </w:tc>
        <w:tc>
          <w:tcPr>
            <w:tcW w:w="2587" w:type="dxa"/>
          </w:tcPr>
          <w:p w14:paraId="5F339093" w14:textId="56A03C8C" w:rsidR="00C91CF1" w:rsidRPr="0088310C" w:rsidDel="00F640EC" w:rsidRDefault="00C91CF1" w:rsidP="00C91CF1">
            <w:pPr>
              <w:pStyle w:val="BodyText"/>
              <w:jc w:val="center"/>
              <w:rPr>
                <w:del w:id="4770" w:author="ceres PC" w:date="2018-10-17T10:22:00Z"/>
              </w:rPr>
            </w:pPr>
            <w:del w:id="4771" w:author="ceres PC" w:date="2018-10-17T10:22:00Z">
              <w:r w:rsidRPr="0088310C" w:rsidDel="00F640EC">
                <w:delText>omnidirectional</w:delText>
              </w:r>
              <w:bookmarkStart w:id="4772" w:name="_Toc527535887"/>
              <w:bookmarkStart w:id="4773" w:name="_Toc527537289"/>
              <w:bookmarkEnd w:id="4772"/>
              <w:bookmarkEnd w:id="4773"/>
            </w:del>
          </w:p>
        </w:tc>
        <w:bookmarkStart w:id="4774" w:name="_Toc527535888"/>
        <w:bookmarkStart w:id="4775" w:name="_Toc527537290"/>
        <w:bookmarkEnd w:id="4774"/>
        <w:bookmarkEnd w:id="4775"/>
      </w:tr>
      <w:tr w:rsidR="00C91CF1" w:rsidRPr="0088310C" w:rsidDel="00F640EC" w14:paraId="22D37B75" w14:textId="3A56CF99" w:rsidTr="00C91CF1">
        <w:trPr>
          <w:del w:id="4776" w:author="ceres PC" w:date="2018-10-17T10:22:00Z"/>
        </w:trPr>
        <w:tc>
          <w:tcPr>
            <w:tcW w:w="1985" w:type="dxa"/>
          </w:tcPr>
          <w:p w14:paraId="13FB9FA1" w14:textId="3DD3A142" w:rsidR="00C91CF1" w:rsidRPr="0088310C" w:rsidDel="00F640EC" w:rsidRDefault="00666303" w:rsidP="00C91CF1">
            <w:pPr>
              <w:pStyle w:val="BodyText"/>
              <w:jc w:val="center"/>
              <w:rPr>
                <w:del w:id="4777" w:author="ceres PC" w:date="2018-10-17T10:22:00Z"/>
              </w:rPr>
            </w:pPr>
            <w:del w:id="4778" w:author="ceres PC" w:date="2018-10-17T10:22:00Z">
              <w:r w:rsidRPr="0088310C" w:rsidDel="00F640EC">
                <w:delText xml:space="preserve">Road traffic lights </w:delText>
              </w:r>
              <w:r w:rsidR="002A4FBE" w:rsidRPr="0088310C" w:rsidDel="00F640EC">
                <w:rPr>
                  <w:rPrChange w:id="4779" w:author="L-B" w:date="2018-10-18T03:40:00Z">
                    <w:rPr/>
                  </w:rPrChange>
                </w:rPr>
                <w:fldChar w:fldCharType="begin"/>
              </w:r>
              <w:r w:rsidR="002A4FBE" w:rsidRPr="0088310C" w:rsidDel="00F640EC">
                <w:delInstrText xml:space="preserve"> REF _Ref460823611 \r \h </w:delInstrText>
              </w:r>
              <w:r w:rsidR="0002193D" w:rsidRPr="0088310C" w:rsidDel="00F640EC">
                <w:delInstrText xml:space="preserve"> \* MERGEFORMAT </w:delInstrText>
              </w:r>
              <w:r w:rsidR="002A4FBE" w:rsidRPr="0088310C" w:rsidDel="00F640EC">
                <w:rPr>
                  <w:rPrChange w:id="4780" w:author="L-B" w:date="2018-10-18T03:40:00Z">
                    <w:rPr/>
                  </w:rPrChange>
                </w:rPr>
              </w:r>
              <w:r w:rsidR="002A4FBE" w:rsidRPr="0088310C" w:rsidDel="00F640EC">
                <w:rPr>
                  <w:rPrChange w:id="4781" w:author="L-B" w:date="2018-10-18T03:40:00Z">
                    <w:rPr/>
                  </w:rPrChange>
                </w:rPr>
                <w:fldChar w:fldCharType="separate"/>
              </w:r>
            </w:del>
            <w:del w:id="4782" w:author="ceres PC" w:date="2018-10-17T09:35:00Z">
              <w:r w:rsidR="00AF0B35" w:rsidRPr="0088310C" w:rsidDel="000D7C70">
                <w:delText>[7]</w:delText>
              </w:r>
            </w:del>
            <w:del w:id="4783" w:author="ceres PC" w:date="2018-10-17T10:22:00Z">
              <w:r w:rsidR="002A4FBE" w:rsidRPr="0088310C" w:rsidDel="00F640EC">
                <w:rPr>
                  <w:rPrChange w:id="4784" w:author="L-B" w:date="2018-10-18T03:40:00Z">
                    <w:rPr/>
                  </w:rPrChange>
                </w:rPr>
                <w:fldChar w:fldCharType="end"/>
              </w:r>
              <w:bookmarkStart w:id="4785" w:name="_Toc527535889"/>
              <w:bookmarkStart w:id="4786" w:name="_Toc527537291"/>
              <w:bookmarkEnd w:id="4785"/>
              <w:bookmarkEnd w:id="4786"/>
            </w:del>
          </w:p>
        </w:tc>
        <w:tc>
          <w:tcPr>
            <w:tcW w:w="2586" w:type="dxa"/>
          </w:tcPr>
          <w:p w14:paraId="75F17A54" w14:textId="3BA86868" w:rsidR="00C91CF1" w:rsidRPr="0088310C" w:rsidDel="00F640EC" w:rsidRDefault="002A4FBE" w:rsidP="00C91CF1">
            <w:pPr>
              <w:pStyle w:val="BodyText"/>
              <w:jc w:val="center"/>
              <w:rPr>
                <w:del w:id="4787" w:author="ceres PC" w:date="2018-10-17T10:22:00Z"/>
              </w:rPr>
            </w:pPr>
            <w:del w:id="4788" w:author="ceres PC" w:date="2018-10-17T10:22:00Z">
              <w:r w:rsidRPr="0088310C" w:rsidDel="00F640EC">
                <w:delText>Green, Red, Yellow</w:delText>
              </w:r>
              <w:bookmarkStart w:id="4789" w:name="_Toc527535890"/>
              <w:bookmarkStart w:id="4790" w:name="_Toc527537292"/>
              <w:bookmarkEnd w:id="4789"/>
              <w:bookmarkEnd w:id="4790"/>
            </w:del>
          </w:p>
          <w:p w14:paraId="37278D00" w14:textId="46BA38D2" w:rsidR="0002193D" w:rsidRPr="0088310C" w:rsidDel="00F640EC" w:rsidRDefault="0002193D" w:rsidP="00C91CF1">
            <w:pPr>
              <w:pStyle w:val="BodyText"/>
              <w:jc w:val="center"/>
              <w:rPr>
                <w:del w:id="4791" w:author="ceres PC" w:date="2018-10-17T10:22:00Z"/>
              </w:rPr>
            </w:pPr>
            <w:bookmarkStart w:id="4792" w:name="_Toc527535891"/>
            <w:bookmarkStart w:id="4793" w:name="_Toc527537293"/>
            <w:bookmarkEnd w:id="4792"/>
            <w:bookmarkEnd w:id="4793"/>
          </w:p>
        </w:tc>
        <w:tc>
          <w:tcPr>
            <w:tcW w:w="2586" w:type="dxa"/>
          </w:tcPr>
          <w:p w14:paraId="0359049B" w14:textId="582239F7" w:rsidR="00C91CF1" w:rsidRPr="0088310C" w:rsidDel="00F640EC" w:rsidRDefault="002A4FBE" w:rsidP="00C91CF1">
            <w:pPr>
              <w:pStyle w:val="BodyText"/>
              <w:jc w:val="center"/>
              <w:rPr>
                <w:del w:id="4794" w:author="ceres PC" w:date="2018-10-17T10:22:00Z"/>
              </w:rPr>
            </w:pPr>
            <w:del w:id="4795" w:author="ceres PC" w:date="2018-10-17T10:22:00Z">
              <w:r w:rsidRPr="0088310C" w:rsidDel="00F640EC">
                <w:delText>25 - 200 cd</w:delText>
              </w:r>
              <w:bookmarkStart w:id="4796" w:name="_Toc527535892"/>
              <w:bookmarkStart w:id="4797" w:name="_Toc527537294"/>
              <w:bookmarkEnd w:id="4796"/>
              <w:bookmarkEnd w:id="4797"/>
            </w:del>
          </w:p>
        </w:tc>
        <w:tc>
          <w:tcPr>
            <w:tcW w:w="2587" w:type="dxa"/>
          </w:tcPr>
          <w:p w14:paraId="09126C5A" w14:textId="602D0648" w:rsidR="00C91CF1" w:rsidRPr="0088310C" w:rsidDel="00F640EC" w:rsidRDefault="002A4FBE" w:rsidP="00C91CF1">
            <w:pPr>
              <w:pStyle w:val="BodyText"/>
              <w:jc w:val="center"/>
              <w:rPr>
                <w:del w:id="4798" w:author="ceres PC" w:date="2018-10-17T10:22:00Z"/>
              </w:rPr>
            </w:pPr>
            <w:del w:id="4799" w:author="ceres PC" w:date="2018-10-17T10:22:00Z">
              <w:r w:rsidRPr="0088310C" w:rsidDel="00F640EC">
                <w:delText>pencil beam</w:delText>
              </w:r>
              <w:bookmarkStart w:id="4800" w:name="_Toc527535893"/>
              <w:bookmarkStart w:id="4801" w:name="_Toc527537295"/>
              <w:bookmarkEnd w:id="4800"/>
              <w:bookmarkEnd w:id="4801"/>
            </w:del>
          </w:p>
        </w:tc>
        <w:bookmarkStart w:id="4802" w:name="_Toc527535894"/>
        <w:bookmarkStart w:id="4803" w:name="_Toc527537296"/>
        <w:bookmarkEnd w:id="4802"/>
        <w:bookmarkEnd w:id="4803"/>
      </w:tr>
    </w:tbl>
    <w:p w14:paraId="5897147E" w14:textId="2F66F973" w:rsidR="000C1E9B" w:rsidRPr="0088310C" w:rsidDel="00F640EC" w:rsidRDefault="000C1E9B" w:rsidP="00926275">
      <w:pPr>
        <w:pStyle w:val="BodyText"/>
        <w:rPr>
          <w:del w:id="4804" w:author="ceres PC" w:date="2018-10-17T10:22:00Z"/>
        </w:rPr>
      </w:pPr>
      <w:bookmarkStart w:id="4805" w:name="_Toc527535895"/>
      <w:bookmarkStart w:id="4806" w:name="_Toc527537297"/>
      <w:bookmarkEnd w:id="4805"/>
      <w:bookmarkEnd w:id="4806"/>
    </w:p>
    <w:p w14:paraId="36F9FA71" w14:textId="37380C26" w:rsidR="000C1E9B" w:rsidRPr="0088310C" w:rsidDel="004C5658" w:rsidRDefault="00D452AF" w:rsidP="0096692C">
      <w:pPr>
        <w:pStyle w:val="Heading1"/>
        <w:rPr>
          <w:del w:id="4807" w:author="ceres PC" w:date="2018-10-17T10:24:00Z"/>
        </w:rPr>
      </w:pPr>
      <w:bookmarkStart w:id="4808" w:name="_Toc527535333"/>
      <w:del w:id="4809" w:author="ceres PC" w:date="2018-10-17T10:24:00Z">
        <w:r w:rsidRPr="0088310C" w:rsidDel="004C5658">
          <w:rPr>
            <w:b w:val="0"/>
            <w:bCs w:val="0"/>
            <w:caps w:val="0"/>
          </w:rPr>
          <w:delText>Photometric luminous intensity</w:delText>
        </w:r>
        <w:bookmarkStart w:id="4810" w:name="_Toc527535896"/>
        <w:bookmarkStart w:id="4811" w:name="_Toc527537298"/>
        <w:bookmarkEnd w:id="4808"/>
        <w:bookmarkEnd w:id="4810"/>
        <w:bookmarkEnd w:id="4811"/>
      </w:del>
    </w:p>
    <w:p w14:paraId="1CF5AC18" w14:textId="7C36EFA8" w:rsidR="0070130A" w:rsidRPr="0088310C" w:rsidDel="004C5658" w:rsidRDefault="0070130A" w:rsidP="0070130A">
      <w:pPr>
        <w:pStyle w:val="Heading1separatationline"/>
        <w:rPr>
          <w:del w:id="4812" w:author="ceres PC" w:date="2018-10-17T10:24:00Z"/>
        </w:rPr>
      </w:pPr>
      <w:bookmarkStart w:id="4813" w:name="_Toc527535897"/>
      <w:bookmarkStart w:id="4814" w:name="_Toc527537299"/>
      <w:bookmarkEnd w:id="4813"/>
      <w:bookmarkEnd w:id="4814"/>
    </w:p>
    <w:p w14:paraId="17D7E44C" w14:textId="0D4B77B8" w:rsidR="0070130A" w:rsidRPr="0088310C" w:rsidDel="004C5658" w:rsidRDefault="0070130A" w:rsidP="0070130A">
      <w:pPr>
        <w:pStyle w:val="Heading2"/>
        <w:rPr>
          <w:del w:id="4815" w:author="ceres PC" w:date="2018-10-17T10:24:00Z"/>
        </w:rPr>
      </w:pPr>
      <w:bookmarkStart w:id="4816" w:name="_Toc527535334"/>
      <w:del w:id="4817" w:author="ceres PC" w:date="2018-10-17T10:24:00Z">
        <w:r w:rsidRPr="0088310C" w:rsidDel="004C5658">
          <w:rPr>
            <w:b w:val="0"/>
            <w:bCs w:val="0"/>
            <w:caps w:val="0"/>
          </w:rPr>
          <w:delText>In-</w:delText>
        </w:r>
      </w:del>
      <w:del w:id="4818" w:author="ceres PC" w:date="2018-10-17T07:58:00Z">
        <w:r w:rsidR="00D452AF" w:rsidRPr="0088310C" w:rsidDel="002C60A5">
          <w:rPr>
            <w:b w:val="0"/>
            <w:bCs w:val="0"/>
            <w:caps w:val="0"/>
          </w:rPr>
          <w:delText>s</w:delText>
        </w:r>
        <w:r w:rsidRPr="0088310C" w:rsidDel="002C60A5">
          <w:rPr>
            <w:b w:val="0"/>
            <w:bCs w:val="0"/>
            <w:caps w:val="0"/>
          </w:rPr>
          <w:delText>itu</w:delText>
        </w:r>
      </w:del>
      <w:del w:id="4819" w:author="ceres PC" w:date="2018-10-17T10:24:00Z">
        <w:r w:rsidRPr="0088310C" w:rsidDel="004C5658">
          <w:rPr>
            <w:b w:val="0"/>
            <w:bCs w:val="0"/>
            <w:caps w:val="0"/>
          </w:rPr>
          <w:delText xml:space="preserve">- and </w:delText>
        </w:r>
        <w:r w:rsidR="00D452AF" w:rsidRPr="0088310C" w:rsidDel="004C5658">
          <w:rPr>
            <w:b w:val="0"/>
            <w:bCs w:val="0"/>
            <w:caps w:val="0"/>
          </w:rPr>
          <w:delText>p</w:delText>
        </w:r>
        <w:r w:rsidRPr="0088310C" w:rsidDel="004C5658">
          <w:rPr>
            <w:b w:val="0"/>
            <w:bCs w:val="0"/>
            <w:caps w:val="0"/>
          </w:rPr>
          <w:delText xml:space="preserve">hotometric </w:delText>
        </w:r>
        <w:r w:rsidR="00D452AF" w:rsidRPr="0088310C" w:rsidDel="004C5658">
          <w:rPr>
            <w:b w:val="0"/>
            <w:bCs w:val="0"/>
            <w:caps w:val="0"/>
          </w:rPr>
          <w:delText>i</w:delText>
        </w:r>
        <w:r w:rsidRPr="0088310C" w:rsidDel="004C5658">
          <w:rPr>
            <w:b w:val="0"/>
            <w:bCs w:val="0"/>
            <w:caps w:val="0"/>
          </w:rPr>
          <w:delText>ntensity</w:delText>
        </w:r>
        <w:bookmarkStart w:id="4820" w:name="_Toc527535898"/>
        <w:bookmarkStart w:id="4821" w:name="_Toc527537300"/>
        <w:bookmarkEnd w:id="4816"/>
        <w:bookmarkEnd w:id="4820"/>
        <w:bookmarkEnd w:id="4821"/>
      </w:del>
    </w:p>
    <w:p w14:paraId="67E2A036" w14:textId="233C8C09" w:rsidR="0096692C" w:rsidRPr="0088310C" w:rsidDel="004C5658" w:rsidRDefault="0096692C" w:rsidP="0096692C">
      <w:pPr>
        <w:pStyle w:val="Heading1separatationline"/>
        <w:rPr>
          <w:del w:id="4822" w:author="ceres PC" w:date="2018-10-17T10:24:00Z"/>
        </w:rPr>
      </w:pPr>
      <w:bookmarkStart w:id="4823" w:name="_Toc527535899"/>
      <w:bookmarkStart w:id="4824" w:name="_Toc527537301"/>
      <w:bookmarkEnd w:id="4823"/>
      <w:bookmarkEnd w:id="4824"/>
    </w:p>
    <w:p w14:paraId="2F09A4A2" w14:textId="69A243C8" w:rsidR="000C1E9B" w:rsidRPr="0088310C" w:rsidDel="004C5658" w:rsidRDefault="005056DC" w:rsidP="00926275">
      <w:pPr>
        <w:pStyle w:val="BodyText"/>
        <w:rPr>
          <w:del w:id="4825" w:author="ceres PC" w:date="2018-10-17T10:24:00Z"/>
        </w:rPr>
      </w:pPr>
      <w:del w:id="4826" w:author="ceres PC" w:date="2018-10-17T10:24:00Z">
        <w:r w:rsidRPr="0088310C" w:rsidDel="004C5658">
          <w:delText>The luminous intensity calculated in the chapters above is an intensity, which should be guaranteed</w:delText>
        </w:r>
        <w:r w:rsidR="00D25567" w:rsidRPr="0088310C" w:rsidDel="004C5658">
          <w:delText>,</w:delText>
        </w:r>
        <w:r w:rsidRPr="0088310C" w:rsidDel="004C5658">
          <w:delText xml:space="preserve"> when the light is in operation.</w:delText>
        </w:r>
        <w:r w:rsidR="00131C59" w:rsidRPr="0088310C" w:rsidDel="004C5658">
          <w:delText xml:space="preserve"> It is called in-</w:delText>
        </w:r>
      </w:del>
      <w:del w:id="4827" w:author="ceres PC" w:date="2018-10-17T08:06:00Z">
        <w:r w:rsidR="00131C59" w:rsidRPr="0088310C" w:rsidDel="00035DF1">
          <w:delText>situ</w:delText>
        </w:r>
      </w:del>
      <w:del w:id="4828" w:author="ceres PC" w:date="2018-10-17T10:24:00Z">
        <w:r w:rsidR="00131C59" w:rsidRPr="0088310C" w:rsidDel="004C5658">
          <w:delText xml:space="preserve">-intensity </w:delText>
        </w:r>
        <m:oMath>
          <m:sSub>
            <m:sSubPr>
              <m:ctrlPr>
                <w:rPr>
                  <w:rFonts w:ascii="Cambria Math" w:hAnsi="Cambria Math"/>
                  <w:i/>
                </w:rPr>
              </m:ctrlPr>
            </m:sSubPr>
            <m:e>
              <m:r>
                <w:rPr>
                  <w:rFonts w:ascii="Cambria Math" w:hAnsi="Cambria Math"/>
                  <w:rPrChange w:id="4829" w:author="L-B" w:date="2018-10-18T03:40:00Z">
                    <w:rPr>
                      <w:rFonts w:ascii="Cambria Math" w:hAnsi="Cambria Math"/>
                    </w:rPr>
                  </w:rPrChange>
                </w:rPr>
                <m:t>I</m:t>
              </m:r>
            </m:e>
            <m:sub>
              <m:r>
                <w:rPr>
                  <w:rFonts w:ascii="Cambria Math" w:hAnsi="Cambria Math"/>
                  <w:rPrChange w:id="4830" w:author="L-B" w:date="2018-10-18T03:40:00Z">
                    <w:rPr>
                      <w:rFonts w:ascii="Cambria Math" w:hAnsi="Cambria Math"/>
                    </w:rPr>
                  </w:rPrChange>
                </w:rPr>
                <m:t>ins</m:t>
              </m:r>
            </m:sub>
          </m:sSub>
        </m:oMath>
      </w:del>
      <w:del w:id="4831" w:author="ceres PC" w:date="2018-10-17T08:13:00Z">
        <w:r w:rsidR="00131C59" w:rsidRPr="0088310C" w:rsidDel="0011250C">
          <w:rPr>
            <w:rFonts w:eastAsiaTheme="minorEastAsia"/>
          </w:rPr>
          <w:delText xml:space="preserve"> in this chapter</w:delText>
        </w:r>
      </w:del>
      <w:del w:id="4832" w:author="ceres PC" w:date="2018-10-17T10:24:00Z">
        <w:r w:rsidR="00131C59" w:rsidRPr="0088310C" w:rsidDel="004C5658">
          <w:rPr>
            <w:rFonts w:eastAsiaTheme="minorEastAsia"/>
          </w:rPr>
          <w:delText>.</w:delText>
        </w:r>
        <w:bookmarkStart w:id="4833" w:name="_Toc527535900"/>
        <w:bookmarkStart w:id="4834" w:name="_Toc527537302"/>
        <w:bookmarkEnd w:id="4833"/>
        <w:bookmarkEnd w:id="4834"/>
      </w:del>
    </w:p>
    <w:p w14:paraId="744F5480" w14:textId="4A3262BC" w:rsidR="005056DC" w:rsidRPr="0088310C" w:rsidDel="004C5658" w:rsidRDefault="00AA05AA" w:rsidP="00926275">
      <w:pPr>
        <w:pStyle w:val="BodyText"/>
        <w:rPr>
          <w:del w:id="4835" w:author="ceres PC" w:date="2018-10-17T10:24:00Z"/>
        </w:rPr>
      </w:pPr>
      <w:del w:id="4836" w:author="ceres PC" w:date="2018-10-17T10:24:00Z">
        <w:r w:rsidRPr="0088310C" w:rsidDel="004C5658">
          <w:delText xml:space="preserve">It </w:delText>
        </w:r>
        <w:r w:rsidR="005056DC" w:rsidRPr="0088310C" w:rsidDel="004C5658">
          <w:delText>is not the luminous intensity, which is measured in a light laboratory.</w:delText>
        </w:r>
        <w:r w:rsidRPr="0088310C" w:rsidDel="004C5658">
          <w:delText xml:space="preserve"> The measured intensity is now called photometric intensity </w:delText>
        </w:r>
        <m:oMath>
          <m:sSub>
            <m:sSubPr>
              <m:ctrlPr>
                <w:rPr>
                  <w:rFonts w:ascii="Cambria Math" w:hAnsi="Cambria Math"/>
                  <w:i/>
                </w:rPr>
              </m:ctrlPr>
            </m:sSubPr>
            <m:e>
              <m:r>
                <w:rPr>
                  <w:rFonts w:ascii="Cambria Math" w:hAnsi="Cambria Math"/>
                  <w:rPrChange w:id="4837" w:author="L-B" w:date="2018-10-18T03:40:00Z">
                    <w:rPr>
                      <w:rFonts w:ascii="Cambria Math" w:hAnsi="Cambria Math"/>
                    </w:rPr>
                  </w:rPrChange>
                </w:rPr>
                <m:t>I</m:t>
              </m:r>
            </m:e>
            <m:sub>
              <m:r>
                <w:rPr>
                  <w:rFonts w:ascii="Cambria Math" w:hAnsi="Cambria Math"/>
                  <w:rPrChange w:id="4838" w:author="L-B" w:date="2018-10-18T03:40:00Z">
                    <w:rPr>
                      <w:rFonts w:ascii="Cambria Math" w:hAnsi="Cambria Math"/>
                    </w:rPr>
                  </w:rPrChange>
                </w:rPr>
                <m:t>ph</m:t>
              </m:r>
            </m:sub>
          </m:sSub>
        </m:oMath>
        <w:r w:rsidRPr="0088310C" w:rsidDel="004C5658">
          <w:rPr>
            <w:rFonts w:eastAsiaTheme="minorEastAsia"/>
          </w:rPr>
          <w:delText>.</w:delText>
        </w:r>
        <w:bookmarkStart w:id="4839" w:name="_Toc527535901"/>
        <w:bookmarkStart w:id="4840" w:name="_Toc527537303"/>
        <w:bookmarkEnd w:id="4839"/>
        <w:bookmarkEnd w:id="4840"/>
      </w:del>
    </w:p>
    <w:p w14:paraId="546C03AB" w14:textId="22F9C28D" w:rsidR="0096692C" w:rsidRPr="0088310C" w:rsidDel="004C5658" w:rsidRDefault="005056DC" w:rsidP="00926275">
      <w:pPr>
        <w:pStyle w:val="BodyText"/>
        <w:rPr>
          <w:del w:id="4841" w:author="ceres PC" w:date="2018-10-17T10:24:00Z"/>
        </w:rPr>
      </w:pPr>
      <w:del w:id="4842" w:author="ceres PC" w:date="2018-10-17T10:24:00Z">
        <w:r w:rsidRPr="0088310C" w:rsidDel="004C5658">
          <w:delText>Two aspects have to be considered.</w:delText>
        </w:r>
        <w:bookmarkStart w:id="4843" w:name="_Toc527535902"/>
        <w:bookmarkStart w:id="4844" w:name="_Toc527537304"/>
        <w:bookmarkEnd w:id="4843"/>
        <w:bookmarkEnd w:id="4844"/>
      </w:del>
    </w:p>
    <w:p w14:paraId="3A81166B" w14:textId="1196DF4C" w:rsidR="00237B16" w:rsidRPr="0088310C" w:rsidDel="004C5658" w:rsidRDefault="00237B16" w:rsidP="00237B16">
      <w:pPr>
        <w:pStyle w:val="Bullet1"/>
        <w:rPr>
          <w:del w:id="4845" w:author="ceres PC" w:date="2018-10-17T10:24:00Z"/>
          <w:lang w:val="en-GB"/>
          <w:rPrChange w:id="4846" w:author="L-B" w:date="2018-10-18T03:40:00Z">
            <w:rPr>
              <w:del w:id="4847" w:author="ceres PC" w:date="2018-10-17T10:24:00Z"/>
            </w:rPr>
          </w:rPrChange>
        </w:rPr>
      </w:pPr>
      <w:del w:id="4848" w:author="ceres PC" w:date="2018-10-17T10:24:00Z">
        <w:r w:rsidRPr="0088310C" w:rsidDel="004C5658">
          <w:rPr>
            <w:lang w:val="en-GB"/>
            <w:rPrChange w:id="4849" w:author="L-B" w:date="2018-10-18T03:40:00Z">
              <w:rPr/>
            </w:rPrChange>
          </w:rPr>
          <w:delText>A service condition factor</w:delText>
        </w:r>
        <w:r w:rsidR="00D96B8B" w:rsidRPr="0088310C" w:rsidDel="004C5658">
          <w:rPr>
            <w:lang w:val="en-GB"/>
            <w:rPrChange w:id="4850" w:author="L-B" w:date="2018-10-18T03:40:00Z">
              <w:rPr/>
            </w:rPrChange>
          </w:rPr>
          <w:delText xml:space="preserve"> </w:delText>
        </w:r>
        <m:oMath>
          <m:r>
            <w:rPr>
              <w:rFonts w:ascii="Cambria Math" w:hAnsi="Cambria Math"/>
              <w:lang w:val="en-GB"/>
              <w:rPrChange w:id="4851" w:author="L-B" w:date="2018-10-18T03:40:00Z">
                <w:rPr>
                  <w:rFonts w:ascii="Cambria Math" w:hAnsi="Cambria Math"/>
                </w:rPr>
              </w:rPrChange>
            </w:rPr>
            <m:t>scf</m:t>
          </m:r>
        </m:oMath>
        <w:r w:rsidRPr="0088310C" w:rsidDel="004C5658">
          <w:rPr>
            <w:lang w:val="en-GB"/>
            <w:rPrChange w:id="4852" w:author="L-B" w:date="2018-10-18T03:40:00Z">
              <w:rPr/>
            </w:rPrChange>
          </w:rPr>
          <w:br/>
          <w:delText>This factor includes the degradation of the luminous intensity caused by the aging of the light source, and dirt or salting of the lanterns.</w:delText>
        </w:r>
        <w:r w:rsidR="00D96B8B" w:rsidRPr="0088310C" w:rsidDel="004C5658">
          <w:rPr>
            <w:lang w:val="en-GB"/>
            <w:rPrChange w:id="4853" w:author="L-B" w:date="2018-10-18T03:40:00Z">
              <w:rPr/>
            </w:rPrChange>
          </w:rPr>
          <w:br/>
          <w:delText>The service condition factor is used for the minimum intensity values only. The maximum intensity is estimated for a ‘worst-cas</w:delText>
        </w:r>
        <w:r w:rsidR="00AA05AA" w:rsidRPr="0088310C" w:rsidDel="004C5658">
          <w:rPr>
            <w:lang w:val="en-GB"/>
            <w:rPrChange w:id="4854" w:author="L-B" w:date="2018-10-18T03:40:00Z">
              <w:rPr/>
            </w:rPrChange>
          </w:rPr>
          <w:delText>e</w:delText>
        </w:r>
        <w:r w:rsidR="00D96B8B" w:rsidRPr="0088310C" w:rsidDel="004C5658">
          <w:rPr>
            <w:lang w:val="en-GB"/>
            <w:rPrChange w:id="4855" w:author="L-B" w:date="2018-10-18T03:40:00Z">
              <w:rPr/>
            </w:rPrChange>
          </w:rPr>
          <w:delText xml:space="preserve">-scenario’ (avoid glare) and therefore it should estimated that the lantern </w:delText>
        </w:r>
        <w:r w:rsidR="000D5C84" w:rsidRPr="0088310C" w:rsidDel="004C5658">
          <w:rPr>
            <w:lang w:val="en-GB"/>
            <w:rPrChange w:id="4856" w:author="L-B" w:date="2018-10-18T03:40:00Z">
              <w:rPr/>
            </w:rPrChange>
          </w:rPr>
          <w:delText>was not aged and has the full intensity.</w:delText>
        </w:r>
        <w:r w:rsidRPr="0088310C" w:rsidDel="004C5658">
          <w:rPr>
            <w:lang w:val="en-GB"/>
            <w:rPrChange w:id="4857" w:author="L-B" w:date="2018-10-18T03:40:00Z">
              <w:rPr/>
            </w:rPrChange>
          </w:rPr>
          <w:br/>
          <w:delText>For many years IALA proposed to assume that the intensity reduction should be taken as 25% of the measured value in a laboratory</w:delText>
        </w:r>
        <w:r w:rsidR="006F6E50" w:rsidRPr="0088310C" w:rsidDel="004C5658">
          <w:rPr>
            <w:lang w:val="en-GB"/>
            <w:rPrChange w:id="4858" w:author="L-B" w:date="2018-10-18T03:40:00Z">
              <w:rPr/>
            </w:rPrChange>
          </w:rPr>
          <w:delText xml:space="preserve"> (</w:delText>
        </w:r>
        <m:oMath>
          <m:r>
            <w:rPr>
              <w:rFonts w:ascii="Cambria Math" w:hAnsi="Cambria Math"/>
              <w:lang w:val="en-GB"/>
              <w:rPrChange w:id="4859" w:author="L-B" w:date="2018-10-18T03:40:00Z">
                <w:rPr>
                  <w:rFonts w:ascii="Cambria Math" w:hAnsi="Cambria Math"/>
                </w:rPr>
              </w:rPrChange>
            </w:rPr>
            <m:t>scf=0.75</m:t>
          </m:r>
        </m:oMath>
        <w:r w:rsidR="006F6E50" w:rsidRPr="0088310C" w:rsidDel="004C5658">
          <w:rPr>
            <w:lang w:val="en-GB"/>
            <w:rPrChange w:id="4860" w:author="L-B" w:date="2018-10-18T03:40:00Z">
              <w:rPr/>
            </w:rPrChange>
          </w:rPr>
          <w:delText>)</w:delText>
        </w:r>
        <w:r w:rsidRPr="0088310C" w:rsidDel="004C5658">
          <w:rPr>
            <w:lang w:val="en-GB"/>
            <w:rPrChange w:id="4861" w:author="L-B" w:date="2018-10-18T03:40:00Z">
              <w:rPr/>
            </w:rPrChange>
          </w:rPr>
          <w:delText>.</w:delText>
        </w:r>
        <w:bookmarkStart w:id="4862" w:name="_Toc527535903"/>
        <w:bookmarkStart w:id="4863" w:name="_Toc527537305"/>
        <w:bookmarkEnd w:id="4862"/>
        <w:bookmarkEnd w:id="4863"/>
      </w:del>
    </w:p>
    <w:p w14:paraId="3AFE8CDE" w14:textId="46C8BC21" w:rsidR="00237B16" w:rsidRPr="0088310C" w:rsidDel="004C5658" w:rsidRDefault="00920172" w:rsidP="005056DC">
      <w:pPr>
        <w:pStyle w:val="Bullet1"/>
        <w:rPr>
          <w:del w:id="4864" w:author="ceres PC" w:date="2018-10-17T10:24:00Z"/>
          <w:lang w:val="en-GB"/>
          <w:rPrChange w:id="4865" w:author="L-B" w:date="2018-10-18T03:40:00Z">
            <w:rPr>
              <w:del w:id="4866" w:author="ceres PC" w:date="2018-10-17T10:24:00Z"/>
            </w:rPr>
          </w:rPrChange>
        </w:rPr>
      </w:pPr>
      <w:del w:id="4867" w:author="ceres PC" w:date="2018-10-17T10:24:00Z">
        <w:r w:rsidRPr="0088310C" w:rsidDel="004C5658">
          <w:rPr>
            <w:lang w:val="en-GB"/>
            <w:rPrChange w:id="4868" w:author="L-B" w:date="2018-10-18T03:40:00Z">
              <w:rPr/>
            </w:rPrChange>
          </w:rPr>
          <w:delText>The flash characters</w:delText>
        </w:r>
        <w:r w:rsidRPr="0088310C" w:rsidDel="004C5658">
          <w:rPr>
            <w:lang w:val="en-GB"/>
            <w:rPrChange w:id="4869" w:author="L-B" w:date="2018-10-18T03:40:00Z">
              <w:rPr/>
            </w:rPrChange>
          </w:rPr>
          <w:br/>
          <w:delText xml:space="preserve">Many lights are measured with fixed light and operated with different flashes. As the </w:delText>
        </w:r>
        <w:r w:rsidR="00A62A2C" w:rsidRPr="0088310C" w:rsidDel="004C5658">
          <w:rPr>
            <w:lang w:val="en-GB"/>
            <w:rPrChange w:id="4870" w:author="L-B" w:date="2018-10-18T03:40:00Z">
              <w:rPr/>
            </w:rPrChange>
          </w:rPr>
          <w:delText>effective</w:delText>
        </w:r>
        <w:r w:rsidRPr="0088310C" w:rsidDel="004C5658">
          <w:rPr>
            <w:lang w:val="en-GB"/>
            <w:rPrChange w:id="4871" w:author="L-B" w:date="2018-10-18T03:40:00Z">
              <w:rPr/>
            </w:rPrChange>
          </w:rPr>
          <w:delText xml:space="preserve"> intensity </w:delText>
        </w:r>
        <w:r w:rsidR="001B1EF2" w:rsidRPr="0088310C" w:rsidDel="004C5658">
          <w:rPr>
            <w:lang w:val="en-GB"/>
            <w:rPrChange w:id="4872" w:author="L-B" w:date="2018-10-18T03:40:00Z">
              <w:rPr/>
            </w:rPrChange>
          </w:rPr>
          <w:delText>depends on the flash character, it has to be calculated from the variation in time of the luminous intensity.</w:delText>
        </w:r>
        <w:bookmarkStart w:id="4873" w:name="_Toc527535904"/>
        <w:bookmarkStart w:id="4874" w:name="_Toc527537306"/>
        <w:bookmarkEnd w:id="4873"/>
        <w:bookmarkEnd w:id="4874"/>
      </w:del>
    </w:p>
    <w:p w14:paraId="2B7ABA1A" w14:textId="272DE519" w:rsidR="00D25567" w:rsidRPr="0088310C" w:rsidDel="004C5658" w:rsidRDefault="00332B29" w:rsidP="00332B29">
      <w:pPr>
        <w:pStyle w:val="Bullet1"/>
        <w:numPr>
          <w:ilvl w:val="0"/>
          <w:numId w:val="0"/>
        </w:numPr>
        <w:ind w:firstLine="1"/>
        <w:rPr>
          <w:del w:id="4875" w:author="ceres PC" w:date="2018-10-17T10:24:00Z"/>
          <w:rFonts w:eastAsiaTheme="minorEastAsia"/>
          <w:lang w:val="en-GB"/>
          <w:rPrChange w:id="4876" w:author="L-B" w:date="2018-10-18T03:40:00Z">
            <w:rPr>
              <w:del w:id="4877" w:author="ceres PC" w:date="2018-10-17T10:24:00Z"/>
              <w:rFonts w:eastAsiaTheme="minorEastAsia"/>
            </w:rPr>
          </w:rPrChange>
        </w:rPr>
      </w:pPr>
      <w:del w:id="4878" w:author="ceres PC" w:date="2018-10-17T10:24:00Z">
        <w:r w:rsidRPr="0088310C" w:rsidDel="004C5658">
          <w:delText xml:space="preserve">The measured luminous intensity of a signal light is now called photometric luminous intensity </w:delText>
        </w:r>
        <m:oMath>
          <m:sSub>
            <m:sSubPr>
              <m:ctrlPr>
                <w:rPr>
                  <w:rFonts w:ascii="Cambria Math" w:hAnsi="Cambria Math"/>
                  <w:i/>
                  <w:color w:val="auto"/>
                  <w:lang w:val="en-GB"/>
                </w:rPr>
              </m:ctrlPr>
            </m:sSubPr>
            <m:e>
              <m:r>
                <w:rPr>
                  <w:rFonts w:ascii="Cambria Math" w:hAnsi="Cambria Math"/>
                  <w:rPrChange w:id="4879" w:author="L-B" w:date="2018-10-18T03:40:00Z">
                    <w:rPr>
                      <w:rFonts w:ascii="Cambria Math" w:hAnsi="Cambria Math"/>
                    </w:rPr>
                  </w:rPrChange>
                </w:rPr>
                <m:t>I</m:t>
              </m:r>
            </m:e>
            <m:sub>
              <m:r>
                <w:rPr>
                  <w:rFonts w:ascii="Cambria Math" w:hAnsi="Cambria Math"/>
                  <w:rPrChange w:id="4880" w:author="L-B" w:date="2018-10-18T03:40:00Z">
                    <w:rPr>
                      <w:rFonts w:ascii="Cambria Math" w:hAnsi="Cambria Math"/>
                    </w:rPr>
                  </w:rPrChange>
                </w:rPr>
                <m:t>ph</m:t>
              </m:r>
            </m:sub>
          </m:sSub>
        </m:oMath>
        <w:r w:rsidRPr="0088310C" w:rsidDel="004C5658">
          <w:delText>. It may vary with the</w:delText>
        </w:r>
        <w:r w:rsidRPr="0088310C" w:rsidDel="004C5658">
          <w:rPr>
            <w:rFonts w:eastAsiaTheme="minorEastAsia"/>
            <w:lang w:val="en-GB"/>
            <w:rPrChange w:id="4881" w:author="L-B" w:date="2018-10-18T03:40:00Z">
              <w:rPr>
                <w:rFonts w:eastAsiaTheme="minorEastAsia"/>
              </w:rPr>
            </w:rPrChange>
          </w:rPr>
          <w:delText xml:space="preserve"> horizontal and vertical angle and with time </w:delText>
        </w:r>
        <m:oMath>
          <m:r>
            <w:rPr>
              <w:rFonts w:ascii="Cambria Math" w:eastAsiaTheme="minorEastAsia" w:hAnsi="Cambria Math"/>
              <w:lang w:val="en-GB"/>
              <w:rPrChange w:id="4882" w:author="L-B" w:date="2018-10-18T03:40:00Z">
                <w:rPr>
                  <w:rFonts w:ascii="Cambria Math" w:eastAsiaTheme="minorEastAsia" w:hAnsi="Cambria Math"/>
                </w:rPr>
              </w:rPrChange>
            </w:rPr>
            <m:t>t</m:t>
          </m:r>
        </m:oMath>
        <w:r w:rsidRPr="0088310C" w:rsidDel="004C5658">
          <w:rPr>
            <w:rFonts w:eastAsiaTheme="minorEastAsia"/>
            <w:lang w:val="en-GB"/>
            <w:rPrChange w:id="4883" w:author="L-B" w:date="2018-10-18T03:40:00Z">
              <w:rPr>
                <w:rFonts w:eastAsiaTheme="minorEastAsia"/>
              </w:rPr>
            </w:rPrChange>
          </w:rPr>
          <w:delText>.</w:delText>
        </w:r>
        <w:bookmarkStart w:id="4884" w:name="_Toc527535905"/>
        <w:bookmarkStart w:id="4885" w:name="_Toc527537307"/>
        <w:bookmarkEnd w:id="4884"/>
        <w:bookmarkEnd w:id="4885"/>
      </w:del>
    </w:p>
    <w:p w14:paraId="1B65585E" w14:textId="7A5407A7" w:rsidR="0070130A" w:rsidRPr="0088310C" w:rsidDel="004C5658" w:rsidRDefault="0070130A" w:rsidP="00332B29">
      <w:pPr>
        <w:pStyle w:val="Bullet1"/>
        <w:numPr>
          <w:ilvl w:val="0"/>
          <w:numId w:val="0"/>
        </w:numPr>
        <w:ind w:firstLine="1"/>
        <w:rPr>
          <w:del w:id="4886" w:author="ceres PC" w:date="2018-10-17T10:24:00Z"/>
          <w:rFonts w:eastAsiaTheme="minorEastAsia"/>
          <w:lang w:val="en-GB"/>
          <w:rPrChange w:id="4887" w:author="L-B" w:date="2018-10-18T03:40:00Z">
            <w:rPr>
              <w:del w:id="4888" w:author="ceres PC" w:date="2018-10-17T10:24:00Z"/>
              <w:rFonts w:eastAsiaTheme="minorEastAsia"/>
            </w:rPr>
          </w:rPrChange>
        </w:rPr>
      </w:pPr>
      <w:del w:id="4889" w:author="ceres PC" w:date="2018-10-17T10:24:00Z">
        <w:r w:rsidRPr="0088310C" w:rsidDel="004C5658">
          <w:rPr>
            <w:rFonts w:eastAsiaTheme="minorEastAsia"/>
            <w:noProof/>
            <w:lang w:val="en-GB" w:eastAsia="en-IE"/>
            <w:rPrChange w:id="4890" w:author="L-B" w:date="2018-10-18T03:40:00Z">
              <w:rPr>
                <w:rFonts w:eastAsiaTheme="minorEastAsia"/>
                <w:noProof/>
                <w:lang w:val="en-IE" w:eastAsia="en-IE"/>
              </w:rPr>
            </w:rPrChang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A64966" w:rsidRDefault="00A64966" w:rsidP="0070130A">
                                <w:pPr>
                                  <w:jc w:val="center"/>
                                  <w:rPr>
                                    <w:lang w:val="de-DE"/>
                                  </w:rPr>
                                </w:pPr>
                                <w:r>
                                  <w:rPr>
                                    <w:lang w:val="de-DE"/>
                                  </w:rPr>
                                  <w:t>viewing distance</w:t>
                                </w:r>
                              </w:p>
                              <w:p w14:paraId="18F14A49" w14:textId="6EF562D8" w:rsidR="00A64966" w:rsidRPr="0070130A" w:rsidRDefault="00A64966"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A64966" w:rsidRPr="0070130A" w:rsidRDefault="00A64966"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A64966" w:rsidRDefault="00A64966" w:rsidP="0070130A">
                                <w:pPr>
                                  <w:jc w:val="center"/>
                                  <w:rPr>
                                    <w:lang w:val="de-DE"/>
                                  </w:rPr>
                                </w:pPr>
                                <w:r>
                                  <w:rPr>
                                    <w:lang w:val="de-DE"/>
                                  </w:rPr>
                                  <w:t>in-situ-</w:t>
                                </w:r>
                              </w:p>
                              <w:p w14:paraId="6F0F61A9" w14:textId="363CD5B3" w:rsidR="00A64966" w:rsidRPr="0070130A" w:rsidRDefault="00A64966"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A64966" w:rsidRDefault="00A64966" w:rsidP="0070130A">
                                <w:pPr>
                                  <w:jc w:val="center"/>
                                  <w:rPr>
                                    <w:lang w:val="de-DE"/>
                                  </w:rPr>
                                </w:pPr>
                                <w:r>
                                  <w:rPr>
                                    <w:lang w:val="de-DE"/>
                                  </w:rPr>
                                  <w:t>service condition</w:t>
                                </w:r>
                              </w:p>
                              <w:p w14:paraId="194135A4" w14:textId="75B38953" w:rsidR="00A64966" w:rsidRPr="0070130A" w:rsidRDefault="00A64966"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A64966" w:rsidRDefault="00A64966" w:rsidP="0070130A">
                                <w:pPr>
                                  <w:jc w:val="center"/>
                                  <w:rPr>
                                    <w:lang w:val="de-DE"/>
                                  </w:rPr>
                                </w:pPr>
                                <w:r>
                                  <w:rPr>
                                    <w:lang w:val="de-DE"/>
                                  </w:rPr>
                                  <w:t>photometric</w:t>
                                </w:r>
                              </w:p>
                              <w:p w14:paraId="5A88FBB0" w14:textId="783CCACF" w:rsidR="00A64966" w:rsidRPr="0070130A" w:rsidRDefault="00A64966"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00217E1" id="Gruppieren 65" o:spid="_x0000_s1093"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">
                  <v:shape id="Textfeld 25" o:spid="_x0000_s1094"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6567A388" w14:textId="7AAD8C89" w:rsidR="00A64966" w:rsidRDefault="00A64966" w:rsidP="0070130A">
                          <w:pPr>
                            <w:jc w:val="center"/>
                            <w:rPr>
                              <w:lang w:val="de-DE"/>
                            </w:rPr>
                          </w:pPr>
                          <w:r>
                            <w:rPr>
                              <w:lang w:val="de-DE"/>
                            </w:rPr>
                            <w:t>viewing distance</w:t>
                          </w:r>
                        </w:p>
                        <w:p w14:paraId="18F14A49" w14:textId="6EF562D8" w:rsidR="00A64966" w:rsidRPr="0070130A" w:rsidRDefault="00A64966" w:rsidP="0070130A">
                          <w:pPr>
                            <w:jc w:val="center"/>
                            <w:rPr>
                              <w:i/>
                              <w:vertAlign w:val="subscript"/>
                              <w:lang w:val="de-DE"/>
                            </w:rPr>
                          </w:pPr>
                          <w:r w:rsidRPr="0070130A">
                            <w:rPr>
                              <w:i/>
                              <w:lang w:val="de-DE"/>
                            </w:rPr>
                            <w:t>D</w:t>
                          </w:r>
                        </w:p>
                      </w:txbxContent>
                    </v:textbox>
                  </v:shape>
                  <v:shape id="Textfeld 54" o:spid="_x0000_s1095"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ShwgAAANsAAAAPAAAAZHJzL2Rvd25yZXYueG1sRI9BSwMx&#10;FITvgv8hPMGbzSqt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OBtShwgAAANsAAAAPAAAA&#10;AAAAAAAAAAAAAAcCAABkcnMvZG93bnJldi54bWxQSwUGAAAAAAMAAwC3AAAA9gIAAAAA&#10;" fillcolor="white [3201]" strokeweight=".5pt">
                    <v:textbox>
                      <w:txbxContent>
                        <w:p w14:paraId="3FAC61B1" w14:textId="1030EBA6" w:rsidR="00A64966" w:rsidRPr="0070130A" w:rsidRDefault="00A64966" w:rsidP="0070130A">
                          <w:pPr>
                            <w:jc w:val="center"/>
                            <w:rPr>
                              <w:lang w:val="de-DE"/>
                            </w:rPr>
                          </w:pPr>
                          <w:r>
                            <w:rPr>
                              <w:lang w:val="de-DE"/>
                            </w:rPr>
                            <w:t>Allard’s Law</w:t>
                          </w:r>
                        </w:p>
                      </w:txbxContent>
                    </v:textbox>
                  </v:shape>
                  <v:shape id="Textfeld 58" o:spid="_x0000_s1096"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6kvwAAANsAAAAPAAAAZHJzL2Rvd25yZXYueG1sRE9NawIx&#10;EL0X+h/CFHqrWQuW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APS96kvwAAANsAAAAPAAAAAAAA&#10;AAAAAAAAAAcCAABkcnMvZG93bnJldi54bWxQSwUGAAAAAAMAAwC3AAAA8wIAAAAA&#10;" fillcolor="white [3201]" strokeweight=".5pt">
                    <v:textbox>
                      <w:txbxContent>
                        <w:p w14:paraId="31301A73" w14:textId="3C227EFD" w:rsidR="00A64966" w:rsidRDefault="00A64966" w:rsidP="0070130A">
                          <w:pPr>
                            <w:jc w:val="center"/>
                            <w:rPr>
                              <w:lang w:val="de-DE"/>
                            </w:rPr>
                          </w:pPr>
                          <w:r>
                            <w:rPr>
                              <w:lang w:val="de-DE"/>
                            </w:rPr>
                            <w:t>in-situ-</w:t>
                          </w:r>
                        </w:p>
                        <w:p w14:paraId="6F0F61A9" w14:textId="363CD5B3" w:rsidR="00A64966" w:rsidRPr="0070130A" w:rsidRDefault="00A64966"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97"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02138740" w14:textId="52FCB444" w:rsidR="00A64966" w:rsidRDefault="00A64966" w:rsidP="0070130A">
                          <w:pPr>
                            <w:jc w:val="center"/>
                            <w:rPr>
                              <w:lang w:val="de-DE"/>
                            </w:rPr>
                          </w:pPr>
                          <w:r>
                            <w:rPr>
                              <w:lang w:val="de-DE"/>
                            </w:rPr>
                            <w:t>service condition</w:t>
                          </w:r>
                        </w:p>
                        <w:p w14:paraId="194135A4" w14:textId="75B38953" w:rsidR="00A64966" w:rsidRPr="0070130A" w:rsidRDefault="00A64966" w:rsidP="0070130A">
                          <w:pPr>
                            <w:jc w:val="center"/>
                            <w:rPr>
                              <w:lang w:val="de-DE"/>
                            </w:rPr>
                          </w:pPr>
                          <w:r>
                            <w:rPr>
                              <w:lang w:val="de-DE"/>
                            </w:rPr>
                            <w:t>flash profile</w:t>
                          </w:r>
                        </w:p>
                      </w:txbxContent>
                    </v:textbox>
                  </v:shape>
                  <v:shape id="Textfeld 60" o:spid="_x0000_s1098"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67D11113" w14:textId="33ED3B7D" w:rsidR="00A64966" w:rsidRDefault="00A64966" w:rsidP="0070130A">
                          <w:pPr>
                            <w:jc w:val="center"/>
                            <w:rPr>
                              <w:lang w:val="de-DE"/>
                            </w:rPr>
                          </w:pPr>
                          <w:r>
                            <w:rPr>
                              <w:lang w:val="de-DE"/>
                            </w:rPr>
                            <w:t>photometric</w:t>
                          </w:r>
                        </w:p>
                        <w:p w14:paraId="5A88FBB0" w14:textId="783CCACF" w:rsidR="00A64966" w:rsidRPr="0070130A" w:rsidRDefault="00A64966"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99"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" strokecolor="black [3213]">
                    <v:stroke endarrow="open"/>
                  </v:shape>
                  <v:shape id="Gerade Verbindung mit Pfeil 62" o:spid="_x0000_s1100"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" strokecolor="black [3213]">
                    <v:stroke endarrow="open"/>
                  </v:shape>
                  <v:shape id="Gerade Verbindung mit Pfeil 63" o:spid="_x0000_s1101"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" strokecolor="black [3213]">
                    <v:stroke endarrow="open"/>
                  </v:shape>
                  <v:shape id="Gerade Verbindung mit Pfeil 64" o:spid="_x0000_s1102"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" strokecolor="black [3213]">
                    <v:stroke endarrow="open"/>
                  </v:shape>
                  <w10:anchorlock/>
                </v:group>
              </w:pict>
            </mc:Fallback>
          </mc:AlternateContent>
        </w:r>
        <w:bookmarkStart w:id="4891" w:name="_Toc527535906"/>
        <w:bookmarkStart w:id="4892" w:name="_Toc527537308"/>
        <w:bookmarkEnd w:id="4891"/>
        <w:bookmarkEnd w:id="4892"/>
      </w:del>
    </w:p>
    <w:p w14:paraId="0273B8A6" w14:textId="66F2E3C2" w:rsidR="00152ADB" w:rsidRPr="0088310C" w:rsidDel="004C5658" w:rsidRDefault="0070130A" w:rsidP="002A268A">
      <w:pPr>
        <w:pStyle w:val="Caption"/>
        <w:rPr>
          <w:del w:id="4893" w:author="ceres PC" w:date="2018-10-17T10:24:00Z"/>
        </w:rPr>
      </w:pPr>
      <w:del w:id="4894" w:author="ceres PC" w:date="2018-10-17T10:24:00Z">
        <w:r w:rsidRPr="0088310C" w:rsidDel="004C5658">
          <w:rPr>
            <w:b w:val="0"/>
            <w:bCs w:val="0"/>
            <w:i w:val="0"/>
          </w:rPr>
          <w:delText xml:space="preserve">Figure </w:delText>
        </w:r>
        <w:r w:rsidRPr="0088310C" w:rsidDel="004C5658">
          <w:rPr>
            <w:rPrChange w:id="4895" w:author="L-B" w:date="2018-10-18T03:40:00Z">
              <w:rPr/>
            </w:rPrChange>
          </w:rPr>
          <w:fldChar w:fldCharType="begin"/>
        </w:r>
        <w:r w:rsidRPr="0088310C" w:rsidDel="004C5658">
          <w:rPr>
            <w:b w:val="0"/>
            <w:bCs w:val="0"/>
            <w:i w:val="0"/>
          </w:rPr>
          <w:delInstrText xml:space="preserve"> SEQ Figure \* ARABIC </w:delInstrText>
        </w:r>
        <w:r w:rsidRPr="0088310C" w:rsidDel="004C5658">
          <w:rPr>
            <w:rPrChange w:id="4896" w:author="L-B" w:date="2018-10-18T03:40:00Z">
              <w:rPr/>
            </w:rPrChange>
          </w:rPr>
          <w:fldChar w:fldCharType="separate"/>
        </w:r>
        <w:r w:rsidR="000D7C70" w:rsidRPr="0088310C" w:rsidDel="004C5658">
          <w:rPr>
            <w:b w:val="0"/>
            <w:bCs w:val="0"/>
            <w:i w:val="0"/>
            <w:noProof/>
          </w:rPr>
          <w:delText>9</w:delText>
        </w:r>
        <w:r w:rsidRPr="0088310C" w:rsidDel="004C5658">
          <w:rPr>
            <w:rPrChange w:id="4897" w:author="L-B" w:date="2018-10-18T03:40:00Z">
              <w:rPr/>
            </w:rPrChange>
          </w:rPr>
          <w:fldChar w:fldCharType="end"/>
        </w:r>
        <w:r w:rsidRPr="0088310C" w:rsidDel="004C5658">
          <w:rPr>
            <w:b w:val="0"/>
            <w:bCs w:val="0"/>
            <w:i w:val="0"/>
          </w:rPr>
          <w:delText xml:space="preserve"> Calculation process from distance to photometric intensity</w:delText>
        </w:r>
        <w:bookmarkStart w:id="4898" w:name="_Toc527535907"/>
        <w:bookmarkStart w:id="4899" w:name="_Toc527537309"/>
        <w:bookmarkEnd w:id="4898"/>
        <w:bookmarkEnd w:id="4899"/>
      </w:del>
    </w:p>
    <w:p w14:paraId="57A65BB8" w14:textId="0F187EAB" w:rsidR="002A268A" w:rsidRPr="0088310C" w:rsidDel="004C5658" w:rsidRDefault="002A268A" w:rsidP="002A268A">
      <w:pPr>
        <w:rPr>
          <w:del w:id="4900" w:author="ceres PC" w:date="2018-10-17T10:24:00Z"/>
        </w:rPr>
      </w:pPr>
      <w:bookmarkStart w:id="4901" w:name="_Toc527535908"/>
      <w:bookmarkStart w:id="4902" w:name="_Toc527537310"/>
      <w:bookmarkEnd w:id="4901"/>
      <w:bookmarkEnd w:id="4902"/>
    </w:p>
    <w:p w14:paraId="73F7597F" w14:textId="12CA3694" w:rsidR="005056DC" w:rsidRPr="0088310C" w:rsidDel="004C5658" w:rsidRDefault="00131C59" w:rsidP="00F71623">
      <w:pPr>
        <w:pStyle w:val="Heading2"/>
        <w:rPr>
          <w:del w:id="4903" w:author="ceres PC" w:date="2018-10-17T10:24:00Z"/>
        </w:rPr>
      </w:pPr>
      <w:bookmarkStart w:id="4904" w:name="_Toc527535335"/>
      <w:del w:id="4905" w:author="ceres PC" w:date="2018-10-17T10:24:00Z">
        <w:r w:rsidRPr="0088310C" w:rsidDel="004C5658">
          <w:rPr>
            <w:b w:val="0"/>
            <w:bCs w:val="0"/>
            <w:caps w:val="0"/>
          </w:rPr>
          <w:delText>Steady burning lights</w:delText>
        </w:r>
        <w:bookmarkStart w:id="4906" w:name="_Toc527535909"/>
        <w:bookmarkStart w:id="4907" w:name="_Toc527537311"/>
        <w:bookmarkEnd w:id="4904"/>
        <w:bookmarkEnd w:id="4906"/>
        <w:bookmarkEnd w:id="4907"/>
      </w:del>
    </w:p>
    <w:p w14:paraId="5C83AFE3" w14:textId="729C74C0" w:rsidR="00131C59" w:rsidRPr="0088310C" w:rsidDel="004C5658" w:rsidRDefault="00131C59" w:rsidP="00131C59">
      <w:pPr>
        <w:pStyle w:val="Heading2separationline"/>
        <w:rPr>
          <w:del w:id="4908" w:author="ceres PC" w:date="2018-10-17T10:24:00Z"/>
        </w:rPr>
      </w:pPr>
      <w:bookmarkStart w:id="4909" w:name="_Toc527535910"/>
      <w:bookmarkStart w:id="4910" w:name="_Toc527537312"/>
      <w:bookmarkEnd w:id="4909"/>
      <w:bookmarkEnd w:id="4910"/>
    </w:p>
    <w:p w14:paraId="6161D8B0" w14:textId="41B650AA" w:rsidR="00131C59" w:rsidRPr="0088310C" w:rsidDel="004C5658" w:rsidRDefault="003A4F2A" w:rsidP="00131C59">
      <w:pPr>
        <w:pStyle w:val="BodyText"/>
        <w:rPr>
          <w:del w:id="4911" w:author="ceres PC" w:date="2018-10-17T10:24:00Z"/>
          <w:rFonts w:eastAsiaTheme="minorEastAsia"/>
        </w:rPr>
      </w:pPr>
      <w:del w:id="4912" w:author="ceres PC" w:date="2018-10-17T10:24:00Z">
        <w:r w:rsidRPr="0088310C" w:rsidDel="004C5658">
          <w:delText xml:space="preserve">For steady burning lights the </w:delText>
        </w:r>
        <w:r w:rsidR="00D96B8B" w:rsidRPr="0088310C" w:rsidDel="004C5658">
          <w:delText xml:space="preserve">in-situ-intensity </w:delText>
        </w:r>
        <m:oMath>
          <m:sSub>
            <m:sSubPr>
              <m:ctrlPr>
                <w:rPr>
                  <w:rFonts w:ascii="Cambria Math" w:hAnsi="Cambria Math"/>
                  <w:i/>
                </w:rPr>
              </m:ctrlPr>
            </m:sSubPr>
            <m:e>
              <m:r>
                <w:rPr>
                  <w:rFonts w:ascii="Cambria Math" w:hAnsi="Cambria Math"/>
                  <w:rPrChange w:id="4913" w:author="L-B" w:date="2018-10-18T03:40:00Z">
                    <w:rPr>
                      <w:rFonts w:ascii="Cambria Math" w:hAnsi="Cambria Math"/>
                    </w:rPr>
                  </w:rPrChange>
                </w:rPr>
                <m:t>I</m:t>
              </m:r>
            </m:e>
            <m:sub>
              <m:r>
                <w:rPr>
                  <w:rFonts w:ascii="Cambria Math" w:hAnsi="Cambria Math"/>
                  <w:rPrChange w:id="4914" w:author="L-B" w:date="2018-10-18T03:40:00Z">
                    <w:rPr>
                      <w:rFonts w:ascii="Cambria Math" w:hAnsi="Cambria Math"/>
                    </w:rPr>
                  </w:rPrChange>
                </w:rPr>
                <m:t>ins</m:t>
              </m:r>
            </m:sub>
          </m:sSub>
        </m:oMath>
        <w:r w:rsidRPr="0088310C" w:rsidDel="004C5658">
          <w:delText xml:space="preserve"> </w:delText>
        </w:r>
        <w:r w:rsidR="00D96B8B" w:rsidRPr="0088310C" w:rsidDel="004C5658">
          <w:delText>can be cal</w:delText>
        </w:r>
        <w:r w:rsidR="000D5C84" w:rsidRPr="0088310C" w:rsidDel="004C5658">
          <w:delText>c</w:delText>
        </w:r>
        <w:r w:rsidR="00D96B8B" w:rsidRPr="0088310C" w:rsidDel="004C5658">
          <w:delText xml:space="preserve">ulated from the nominal photometric intensity </w:delText>
        </w:r>
        <m:oMath>
          <m:sSub>
            <m:sSubPr>
              <m:ctrlPr>
                <w:rPr>
                  <w:rFonts w:ascii="Cambria Math" w:hAnsi="Cambria Math"/>
                  <w:i/>
                </w:rPr>
              </m:ctrlPr>
            </m:sSubPr>
            <m:e>
              <m:r>
                <w:rPr>
                  <w:rFonts w:ascii="Cambria Math" w:hAnsi="Cambria Math"/>
                  <w:rPrChange w:id="4915" w:author="L-B" w:date="2018-10-18T03:40:00Z">
                    <w:rPr>
                      <w:rFonts w:ascii="Cambria Math" w:hAnsi="Cambria Math"/>
                    </w:rPr>
                  </w:rPrChange>
                </w:rPr>
                <m:t>I</m:t>
              </m:r>
            </m:e>
            <m:sub>
              <m:r>
                <w:rPr>
                  <w:rFonts w:ascii="Cambria Math" w:hAnsi="Cambria Math"/>
                  <w:rPrChange w:id="4916" w:author="L-B" w:date="2018-10-18T03:40:00Z">
                    <w:rPr>
                      <w:rFonts w:ascii="Cambria Math" w:hAnsi="Cambria Math"/>
                    </w:rPr>
                  </w:rPrChange>
                </w:rPr>
                <m:t>ph,dsg</m:t>
              </m:r>
            </m:sub>
          </m:sSub>
        </m:oMath>
        <w:r w:rsidR="00D96B8B" w:rsidRPr="0088310C" w:rsidDel="004C5658">
          <w:rPr>
            <w:rFonts w:eastAsiaTheme="minorEastAsia"/>
          </w:rPr>
          <w:delText xml:space="preserve"> with:</w:delText>
        </w:r>
        <w:bookmarkStart w:id="4917" w:name="_Toc527535911"/>
        <w:bookmarkStart w:id="4918" w:name="_Toc527537313"/>
        <w:bookmarkEnd w:id="4917"/>
        <w:bookmarkEnd w:id="4918"/>
      </w:del>
    </w:p>
    <w:p w14:paraId="548053CC" w14:textId="7912FFC8" w:rsidR="00FC3BF4" w:rsidRPr="0088310C" w:rsidDel="004C5658" w:rsidRDefault="00FC3BF4" w:rsidP="00FC3BF4">
      <w:pPr>
        <w:pStyle w:val="Caption"/>
        <w:rPr>
          <w:del w:id="4919" w:author="ceres PC" w:date="2018-10-17T10:24:00Z"/>
          <w:rFonts w:eastAsiaTheme="minorEastAsia"/>
        </w:rPr>
      </w:pPr>
      <w:bookmarkStart w:id="4920" w:name="_Toc527532300"/>
      <w:del w:id="4921" w:author="ceres PC" w:date="2018-10-17T10:24:00Z">
        <w:r w:rsidRPr="0088310C" w:rsidDel="004C5658">
          <w:rPr>
            <w:b w:val="0"/>
            <w:bCs w:val="0"/>
            <w:i w:val="0"/>
          </w:rPr>
          <w:delText xml:space="preserve">Equation </w:delText>
        </w:r>
        <w:r w:rsidRPr="0088310C" w:rsidDel="004C5658">
          <w:rPr>
            <w:rPrChange w:id="4922" w:author="L-B" w:date="2018-10-18T03:40:00Z">
              <w:rPr/>
            </w:rPrChange>
          </w:rPr>
          <w:fldChar w:fldCharType="begin"/>
        </w:r>
        <w:r w:rsidRPr="0088310C" w:rsidDel="004C5658">
          <w:rPr>
            <w:b w:val="0"/>
            <w:bCs w:val="0"/>
            <w:i w:val="0"/>
          </w:rPr>
          <w:delInstrText xml:space="preserve"> SEQ Equation \* ARABIC </w:delInstrText>
        </w:r>
        <w:r w:rsidRPr="0088310C" w:rsidDel="004C5658">
          <w:rPr>
            <w:rPrChange w:id="4923" w:author="L-B" w:date="2018-10-18T03:40:00Z">
              <w:rPr/>
            </w:rPrChange>
          </w:rPr>
          <w:fldChar w:fldCharType="separate"/>
        </w:r>
        <w:r w:rsidR="000D7C70" w:rsidRPr="0088310C" w:rsidDel="004C5658">
          <w:rPr>
            <w:b w:val="0"/>
            <w:bCs w:val="0"/>
            <w:i w:val="0"/>
            <w:noProof/>
          </w:rPr>
          <w:delText>8</w:delText>
        </w:r>
        <w:r w:rsidRPr="0088310C" w:rsidDel="004C5658">
          <w:rPr>
            <w:rPrChange w:id="4924" w:author="L-B" w:date="2018-10-18T03:40:00Z">
              <w:rPr/>
            </w:rPrChange>
          </w:rPr>
          <w:fldChar w:fldCharType="end"/>
        </w:r>
        <w:r w:rsidRPr="0088310C" w:rsidDel="004C5658">
          <w:rPr>
            <w:b w:val="0"/>
            <w:bCs w:val="0"/>
            <w:i w:val="0"/>
          </w:rPr>
          <w:delText xml:space="preserve"> </w:delText>
        </w:r>
        <w:r w:rsidR="0012009A" w:rsidRPr="0088310C" w:rsidDel="004C5658">
          <w:rPr>
            <w:b w:val="0"/>
            <w:bCs w:val="0"/>
            <w:i w:val="0"/>
          </w:rPr>
          <w:delText>I</w:delText>
        </w:r>
        <w:r w:rsidRPr="0088310C" w:rsidDel="004C5658">
          <w:rPr>
            <w:b w:val="0"/>
            <w:bCs w:val="0"/>
            <w:i w:val="0"/>
          </w:rPr>
          <w:delText>n-situ-intensity, steady burning lights, design values</w:delText>
        </w:r>
        <w:bookmarkEnd w:id="4920"/>
        <w:r w:rsidRPr="0088310C" w:rsidDel="004C5658">
          <w:rPr>
            <w:b w:val="0"/>
            <w:bCs w:val="0"/>
            <w:i w:val="0"/>
          </w:rPr>
          <w:delText xml:space="preserve"> </w:delText>
        </w:r>
        <w:bookmarkStart w:id="4925" w:name="_Toc527535912"/>
        <w:bookmarkStart w:id="4926" w:name="_Toc527537314"/>
        <w:bookmarkEnd w:id="4925"/>
        <w:bookmarkEnd w:id="4926"/>
      </w:del>
    </w:p>
    <w:p w14:paraId="63C5CD76" w14:textId="4A42D144" w:rsidR="00D96B8B" w:rsidRPr="0088310C" w:rsidDel="004C5658" w:rsidRDefault="00A64966" w:rsidP="00131C59">
      <w:pPr>
        <w:pStyle w:val="BodyText"/>
        <w:rPr>
          <w:del w:id="4927" w:author="ceres PC" w:date="2018-10-17T10:24:00Z"/>
          <w:rFonts w:eastAsiaTheme="minorEastAsia"/>
        </w:rPr>
      </w:pPr>
      <m:oMathPara>
        <m:oMathParaPr>
          <m:jc m:val="center"/>
        </m:oMathParaPr>
        <m:oMath>
          <m:sSub>
            <m:sSubPr>
              <m:ctrlPr>
                <w:del w:id="4928" w:author="ceres PC" w:date="2018-10-17T10:24:00Z">
                  <w:rPr>
                    <w:rFonts w:ascii="Cambria Math" w:hAnsi="Cambria Math"/>
                    <w:i/>
                  </w:rPr>
                </w:del>
              </m:ctrlPr>
            </m:sSubPr>
            <m:e>
              <m:r>
                <w:del w:id="4929" w:author="ceres PC" w:date="2018-10-17T10:24:00Z">
                  <w:rPr>
                    <w:rFonts w:ascii="Cambria Math" w:hAnsi="Cambria Math"/>
                    <w:rPrChange w:id="4930" w:author="L-B" w:date="2018-10-18T03:40:00Z">
                      <w:rPr>
                        <w:rFonts w:ascii="Cambria Math" w:hAnsi="Cambria Math"/>
                      </w:rPr>
                    </w:rPrChange>
                  </w:rPr>
                  <m:t>I</m:t>
                </w:del>
              </m:r>
            </m:e>
            <m:sub>
              <m:r>
                <w:del w:id="4931" w:author="ceres PC" w:date="2018-10-17T10:24:00Z">
                  <w:rPr>
                    <w:rFonts w:ascii="Cambria Math" w:hAnsi="Cambria Math"/>
                    <w:rPrChange w:id="4932" w:author="L-B" w:date="2018-10-18T03:40:00Z">
                      <w:rPr>
                        <w:rFonts w:ascii="Cambria Math" w:hAnsi="Cambria Math"/>
                      </w:rPr>
                    </w:rPrChange>
                  </w:rPr>
                  <m:t>ins,dsg</m:t>
                </w:del>
              </m:r>
            </m:sub>
          </m:sSub>
          <m:r>
            <w:del w:id="4933" w:author="ceres PC" w:date="2018-10-17T10:24:00Z">
              <w:rPr>
                <w:rFonts w:ascii="Cambria Math" w:hAnsi="Cambria Math"/>
                <w:rPrChange w:id="4934" w:author="L-B" w:date="2018-10-18T03:40:00Z">
                  <w:rPr>
                    <w:rFonts w:ascii="Cambria Math" w:hAnsi="Cambria Math"/>
                  </w:rPr>
                </w:rPrChange>
              </w:rPr>
              <m:t>=scf*</m:t>
            </w:del>
          </m:r>
          <m:sSub>
            <m:sSubPr>
              <m:ctrlPr>
                <w:del w:id="4935" w:author="ceres PC" w:date="2018-10-17T10:24:00Z">
                  <w:rPr>
                    <w:rFonts w:ascii="Cambria Math" w:hAnsi="Cambria Math"/>
                    <w:i/>
                  </w:rPr>
                </w:del>
              </m:ctrlPr>
            </m:sSubPr>
            <m:e>
              <m:r>
                <w:del w:id="4936" w:author="ceres PC" w:date="2018-10-17T10:24:00Z">
                  <w:rPr>
                    <w:rFonts w:ascii="Cambria Math" w:hAnsi="Cambria Math"/>
                    <w:rPrChange w:id="4937" w:author="L-B" w:date="2018-10-18T03:40:00Z">
                      <w:rPr>
                        <w:rFonts w:ascii="Cambria Math" w:hAnsi="Cambria Math"/>
                      </w:rPr>
                    </w:rPrChange>
                  </w:rPr>
                  <m:t>I</m:t>
                </w:del>
              </m:r>
            </m:e>
            <m:sub>
              <m:r>
                <w:del w:id="4938" w:author="ceres PC" w:date="2018-10-17T10:24:00Z">
                  <w:rPr>
                    <w:rFonts w:ascii="Cambria Math" w:hAnsi="Cambria Math"/>
                    <w:rPrChange w:id="4939" w:author="L-B" w:date="2018-10-18T03:40:00Z">
                      <w:rPr>
                        <w:rFonts w:ascii="Cambria Math" w:hAnsi="Cambria Math"/>
                      </w:rPr>
                    </w:rPrChange>
                  </w:rPr>
                  <m:t>ph,dsg</m:t>
                </w:del>
              </m:r>
            </m:sub>
          </m:sSub>
          <m:r>
            <w:del w:id="4940" w:author="ceres PC" w:date="2018-10-17T10:24:00Z">
              <w:rPr>
                <w:rFonts w:ascii="Cambria Math" w:eastAsiaTheme="minorEastAsia" w:hAnsi="Cambria Math"/>
                <w:rPrChange w:id="4941" w:author="L-B" w:date="2018-10-18T03:40:00Z">
                  <w:rPr>
                    <w:rFonts w:ascii="Cambria Math" w:eastAsiaTheme="minorEastAsia" w:hAnsi="Cambria Math"/>
                  </w:rPr>
                </w:rPrChange>
              </w:rPr>
              <m:t>=0.75*</m:t>
            </w:del>
          </m:r>
          <m:sSub>
            <m:sSubPr>
              <m:ctrlPr>
                <w:del w:id="4942" w:author="ceres PC" w:date="2018-10-17T10:24:00Z">
                  <w:rPr>
                    <w:rFonts w:ascii="Cambria Math" w:eastAsiaTheme="minorEastAsia" w:hAnsi="Cambria Math"/>
                    <w:i/>
                  </w:rPr>
                </w:del>
              </m:ctrlPr>
            </m:sSubPr>
            <m:e>
              <m:r>
                <w:del w:id="4943" w:author="ceres PC" w:date="2018-10-17T10:24:00Z">
                  <w:rPr>
                    <w:rFonts w:ascii="Cambria Math" w:eastAsiaTheme="minorEastAsia" w:hAnsi="Cambria Math"/>
                    <w:rPrChange w:id="4944" w:author="L-B" w:date="2018-10-18T03:40:00Z">
                      <w:rPr>
                        <w:rFonts w:ascii="Cambria Math" w:eastAsiaTheme="minorEastAsia" w:hAnsi="Cambria Math"/>
                      </w:rPr>
                    </w:rPrChange>
                  </w:rPr>
                  <m:t>I</m:t>
                </w:del>
              </m:r>
            </m:e>
            <m:sub>
              <m:r>
                <w:del w:id="4945" w:author="ceres PC" w:date="2018-10-17T10:24:00Z">
                  <w:rPr>
                    <w:rFonts w:ascii="Cambria Math" w:eastAsiaTheme="minorEastAsia" w:hAnsi="Cambria Math"/>
                    <w:rPrChange w:id="4946" w:author="L-B" w:date="2018-10-18T03:40:00Z">
                      <w:rPr>
                        <w:rFonts w:ascii="Cambria Math" w:eastAsiaTheme="minorEastAsia" w:hAnsi="Cambria Math"/>
                      </w:rPr>
                    </w:rPrChange>
                  </w:rPr>
                  <m:t>ph,dsg</m:t>
                </w:del>
              </m:r>
            </m:sub>
          </m:sSub>
        </m:oMath>
      </m:oMathPara>
      <w:bookmarkStart w:id="4947" w:name="_Toc527535913"/>
      <w:bookmarkStart w:id="4948" w:name="_Toc527537315"/>
      <w:bookmarkEnd w:id="4947"/>
      <w:bookmarkEnd w:id="4948"/>
    </w:p>
    <w:p w14:paraId="733157B7" w14:textId="48E5FE1A" w:rsidR="005056DC" w:rsidRPr="0088310C" w:rsidDel="004C5658" w:rsidRDefault="007C3CF4" w:rsidP="007C3CF4">
      <w:pPr>
        <w:pStyle w:val="Caption"/>
        <w:rPr>
          <w:del w:id="4949" w:author="ceres PC" w:date="2018-10-17T10:24:00Z"/>
        </w:rPr>
      </w:pPr>
      <w:bookmarkStart w:id="4950" w:name="_Toc527532301"/>
      <w:del w:id="4951" w:author="ceres PC" w:date="2018-10-17T10:24:00Z">
        <w:r w:rsidRPr="0088310C" w:rsidDel="004C5658">
          <w:rPr>
            <w:b w:val="0"/>
            <w:bCs w:val="0"/>
            <w:i w:val="0"/>
          </w:rPr>
          <w:delText xml:space="preserve">Equation </w:delText>
        </w:r>
        <w:r w:rsidRPr="0088310C" w:rsidDel="004C5658">
          <w:rPr>
            <w:rPrChange w:id="4952" w:author="L-B" w:date="2018-10-18T03:40:00Z">
              <w:rPr/>
            </w:rPrChange>
          </w:rPr>
          <w:fldChar w:fldCharType="begin"/>
        </w:r>
        <w:r w:rsidRPr="0088310C" w:rsidDel="004C5658">
          <w:rPr>
            <w:b w:val="0"/>
            <w:bCs w:val="0"/>
            <w:i w:val="0"/>
          </w:rPr>
          <w:delInstrText xml:space="preserve"> SEQ Equation \* ARABIC </w:delInstrText>
        </w:r>
        <w:r w:rsidRPr="0088310C" w:rsidDel="004C5658">
          <w:rPr>
            <w:rPrChange w:id="4953" w:author="L-B" w:date="2018-10-18T03:40:00Z">
              <w:rPr/>
            </w:rPrChange>
          </w:rPr>
          <w:fldChar w:fldCharType="separate"/>
        </w:r>
        <w:r w:rsidR="000D7C70" w:rsidRPr="0088310C" w:rsidDel="004C5658">
          <w:rPr>
            <w:b w:val="0"/>
            <w:bCs w:val="0"/>
            <w:i w:val="0"/>
            <w:noProof/>
          </w:rPr>
          <w:delText>9</w:delText>
        </w:r>
        <w:r w:rsidRPr="0088310C" w:rsidDel="004C5658">
          <w:rPr>
            <w:rPrChange w:id="4954" w:author="L-B" w:date="2018-10-18T03:40:00Z">
              <w:rPr/>
            </w:rPrChange>
          </w:rPr>
          <w:fldChar w:fldCharType="end"/>
        </w:r>
        <w:r w:rsidRPr="0088310C" w:rsidDel="004C5658">
          <w:rPr>
            <w:b w:val="0"/>
            <w:bCs w:val="0"/>
            <w:i w:val="0"/>
          </w:rPr>
          <w:delText xml:space="preserve"> In-situ-intensity, steady burning lights, minimum values</w:delText>
        </w:r>
        <w:bookmarkStart w:id="4955" w:name="_Toc527535914"/>
        <w:bookmarkStart w:id="4956" w:name="_Toc527537316"/>
        <w:bookmarkEnd w:id="4950"/>
        <w:bookmarkEnd w:id="4955"/>
        <w:bookmarkEnd w:id="4956"/>
      </w:del>
    </w:p>
    <w:p w14:paraId="7E5D87F4" w14:textId="3A51FA32" w:rsidR="007C3CF4" w:rsidRPr="0088310C" w:rsidDel="004C5658" w:rsidRDefault="007C3CF4" w:rsidP="007C3CF4">
      <w:pPr>
        <w:rPr>
          <w:del w:id="4957" w:author="ceres PC" w:date="2018-10-17T10:24:00Z"/>
        </w:rPr>
      </w:pPr>
      <w:bookmarkStart w:id="4958" w:name="_Toc527535915"/>
      <w:bookmarkStart w:id="4959" w:name="_Toc527537317"/>
      <w:bookmarkEnd w:id="4958"/>
      <w:bookmarkEnd w:id="4959"/>
    </w:p>
    <w:p w14:paraId="74736C56" w14:textId="38EDE444" w:rsidR="00FC3BF4" w:rsidRPr="0088310C" w:rsidDel="004C5658" w:rsidRDefault="00A64966" w:rsidP="00F92826">
      <w:pPr>
        <w:pStyle w:val="BodyText"/>
        <w:jc w:val="center"/>
        <w:rPr>
          <w:del w:id="4960" w:author="ceres PC" w:date="2018-10-17T10:24:00Z"/>
          <w:rFonts w:eastAsiaTheme="minorEastAsia"/>
        </w:rPr>
      </w:pPr>
      <m:oMath>
        <m:sSub>
          <m:sSubPr>
            <m:ctrlPr>
              <w:del w:id="4961" w:author="ceres PC" w:date="2018-10-17T10:24:00Z">
                <w:rPr>
                  <w:rFonts w:ascii="Cambria Math" w:hAnsi="Cambria Math"/>
                  <w:i/>
                </w:rPr>
              </w:del>
            </m:ctrlPr>
          </m:sSubPr>
          <m:e>
            <m:r>
              <w:del w:id="4962" w:author="ceres PC" w:date="2018-10-17T10:24:00Z">
                <w:rPr>
                  <w:rFonts w:ascii="Cambria Math" w:hAnsi="Cambria Math"/>
                  <w:rPrChange w:id="4963" w:author="L-B" w:date="2018-10-18T03:40:00Z">
                    <w:rPr>
                      <w:rFonts w:ascii="Cambria Math" w:hAnsi="Cambria Math"/>
                    </w:rPr>
                  </w:rPrChange>
                </w:rPr>
                <m:t>I</m:t>
              </w:del>
            </m:r>
          </m:e>
          <m:sub>
            <m:r>
              <w:del w:id="4964" w:author="ceres PC" w:date="2018-10-17T10:24:00Z">
                <w:rPr>
                  <w:rFonts w:ascii="Cambria Math" w:hAnsi="Cambria Math"/>
                  <w:rPrChange w:id="4965" w:author="L-B" w:date="2018-10-18T03:40:00Z">
                    <w:rPr>
                      <w:rFonts w:ascii="Cambria Math" w:hAnsi="Cambria Math"/>
                    </w:rPr>
                  </w:rPrChange>
                </w:rPr>
                <m:t>ins,min</m:t>
              </w:del>
            </m:r>
          </m:sub>
        </m:sSub>
        <m:r>
          <w:del w:id="4966" w:author="ceres PC" w:date="2018-10-17T10:24:00Z">
            <w:rPr>
              <w:rFonts w:ascii="Cambria Math" w:hAnsi="Cambria Math"/>
              <w:rPrChange w:id="4967" w:author="L-B" w:date="2018-10-18T03:40:00Z">
                <w:rPr>
                  <w:rFonts w:ascii="Cambria Math" w:hAnsi="Cambria Math"/>
                </w:rPr>
              </w:rPrChange>
            </w:rPr>
            <m:t>=scf*</m:t>
          </w:del>
        </m:r>
        <m:sSub>
          <m:sSubPr>
            <m:ctrlPr>
              <w:del w:id="4968" w:author="ceres PC" w:date="2018-10-17T10:24:00Z">
                <w:rPr>
                  <w:rFonts w:ascii="Cambria Math" w:hAnsi="Cambria Math"/>
                  <w:i/>
                </w:rPr>
              </w:del>
            </m:ctrlPr>
          </m:sSubPr>
          <m:e>
            <m:r>
              <w:del w:id="4969" w:author="ceres PC" w:date="2018-10-17T10:24:00Z">
                <w:rPr>
                  <w:rFonts w:ascii="Cambria Math" w:hAnsi="Cambria Math"/>
                  <w:rPrChange w:id="4970" w:author="L-B" w:date="2018-10-18T03:40:00Z">
                    <w:rPr>
                      <w:rFonts w:ascii="Cambria Math" w:hAnsi="Cambria Math"/>
                    </w:rPr>
                  </w:rPrChange>
                </w:rPr>
                <m:t>I</m:t>
              </w:del>
            </m:r>
          </m:e>
          <m:sub>
            <m:r>
              <w:del w:id="4971" w:author="ceres PC" w:date="2018-10-17T10:24:00Z">
                <w:rPr>
                  <w:rFonts w:ascii="Cambria Math" w:hAnsi="Cambria Math"/>
                  <w:rPrChange w:id="4972" w:author="L-B" w:date="2018-10-18T03:40:00Z">
                    <w:rPr>
                      <w:rFonts w:ascii="Cambria Math" w:hAnsi="Cambria Math"/>
                    </w:rPr>
                  </w:rPrChange>
                </w:rPr>
                <m:t>ph,min</m:t>
              </w:del>
            </m:r>
          </m:sub>
        </m:sSub>
      </m:oMath>
      <w:del w:id="4973" w:author="ceres PC" w:date="2018-10-17T10:24:00Z">
        <w:r w:rsidR="000D5C84" w:rsidRPr="0088310C" w:rsidDel="004C5658">
          <w:rPr>
            <w:rFonts w:eastAsiaTheme="minorEastAsia"/>
          </w:rPr>
          <w:tab/>
        </w:r>
        <w:r w:rsidR="000D5C84" w:rsidRPr="0088310C" w:rsidDel="004C5658">
          <w:rPr>
            <w:rFonts w:eastAsiaTheme="minorEastAsia"/>
          </w:rPr>
          <w:tab/>
          <w:delText>(with intensity reduction</w:delText>
        </w:r>
        <w:r w:rsidR="0012009A" w:rsidRPr="0088310C" w:rsidDel="004C5658">
          <w:rPr>
            <w:rFonts w:eastAsiaTheme="minorEastAsia"/>
          </w:rPr>
          <w:delText>, service condition</w:delText>
        </w:r>
        <w:r w:rsidR="000D5C84" w:rsidRPr="0088310C" w:rsidDel="004C5658">
          <w:rPr>
            <w:rFonts w:eastAsiaTheme="minorEastAsia"/>
          </w:rPr>
          <w:delText>)</w:delText>
        </w:r>
        <w:bookmarkStart w:id="4974" w:name="_Toc527535916"/>
        <w:bookmarkStart w:id="4975" w:name="_Toc527537318"/>
        <w:bookmarkEnd w:id="4974"/>
        <w:bookmarkEnd w:id="4975"/>
      </w:del>
    </w:p>
    <w:p w14:paraId="054DBACF" w14:textId="4DD06F67" w:rsidR="00871405" w:rsidRPr="0088310C" w:rsidDel="004C5658" w:rsidRDefault="00871405" w:rsidP="00871405">
      <w:pPr>
        <w:pStyle w:val="BodyText"/>
        <w:rPr>
          <w:del w:id="4976" w:author="ceres PC" w:date="2018-10-17T10:24:00Z"/>
          <w:rFonts w:eastAsiaTheme="minorEastAsia"/>
        </w:rPr>
      </w:pPr>
      <w:del w:id="4977" w:author="ceres PC" w:date="2018-10-17T10:24:00Z">
        <w:r w:rsidRPr="0088310C" w:rsidDel="004C5658">
          <w:rPr>
            <w:rFonts w:eastAsiaTheme="minorEastAsia"/>
          </w:rPr>
          <w:delText>As stated before the maximum value for the intensity is based on a ‘worst-case-scenario’, which assumes that the lantern is new. Therefore the service condition factor is not included or taken as ‘1’.</w:delText>
        </w:r>
        <w:bookmarkStart w:id="4978" w:name="_Toc527535917"/>
        <w:bookmarkStart w:id="4979" w:name="_Toc527537319"/>
        <w:bookmarkEnd w:id="4978"/>
        <w:bookmarkEnd w:id="4979"/>
      </w:del>
    </w:p>
    <w:p w14:paraId="37B44E23" w14:textId="65795F5C" w:rsidR="000D5C84" w:rsidRPr="0088310C" w:rsidDel="004C5658" w:rsidRDefault="007C3CF4" w:rsidP="007C3CF4">
      <w:pPr>
        <w:pStyle w:val="Caption"/>
        <w:rPr>
          <w:del w:id="4980" w:author="ceres PC" w:date="2018-10-17T10:24:00Z"/>
        </w:rPr>
      </w:pPr>
      <w:bookmarkStart w:id="4981" w:name="_Toc527532302"/>
      <w:del w:id="4982" w:author="ceres PC" w:date="2018-10-17T10:24:00Z">
        <w:r w:rsidRPr="0088310C" w:rsidDel="004C5658">
          <w:rPr>
            <w:b w:val="0"/>
            <w:bCs w:val="0"/>
            <w:i w:val="0"/>
          </w:rPr>
          <w:delText xml:space="preserve">Equation </w:delText>
        </w:r>
        <w:r w:rsidRPr="0088310C" w:rsidDel="004C5658">
          <w:rPr>
            <w:rPrChange w:id="4983" w:author="L-B" w:date="2018-10-18T03:40:00Z">
              <w:rPr/>
            </w:rPrChange>
          </w:rPr>
          <w:fldChar w:fldCharType="begin"/>
        </w:r>
        <w:r w:rsidRPr="0088310C" w:rsidDel="004C5658">
          <w:rPr>
            <w:b w:val="0"/>
            <w:bCs w:val="0"/>
            <w:i w:val="0"/>
          </w:rPr>
          <w:delInstrText xml:space="preserve"> SEQ Equation \* ARABIC </w:delInstrText>
        </w:r>
        <w:r w:rsidRPr="0088310C" w:rsidDel="004C5658">
          <w:rPr>
            <w:rPrChange w:id="4984" w:author="L-B" w:date="2018-10-18T03:40:00Z">
              <w:rPr/>
            </w:rPrChange>
          </w:rPr>
          <w:fldChar w:fldCharType="separate"/>
        </w:r>
        <w:r w:rsidR="000D7C70" w:rsidRPr="0088310C" w:rsidDel="004C5658">
          <w:rPr>
            <w:b w:val="0"/>
            <w:bCs w:val="0"/>
            <w:i w:val="0"/>
            <w:noProof/>
          </w:rPr>
          <w:delText>10</w:delText>
        </w:r>
        <w:r w:rsidRPr="0088310C" w:rsidDel="004C5658">
          <w:rPr>
            <w:rPrChange w:id="4985" w:author="L-B" w:date="2018-10-18T03:40:00Z">
              <w:rPr/>
            </w:rPrChange>
          </w:rPr>
          <w:fldChar w:fldCharType="end"/>
        </w:r>
        <w:r w:rsidRPr="0088310C" w:rsidDel="004C5658">
          <w:rPr>
            <w:b w:val="0"/>
            <w:bCs w:val="0"/>
            <w:i w:val="0"/>
          </w:rPr>
          <w:delText xml:space="preserve"> In-situ-intensity, steady burning lights, maximum values</w:delText>
        </w:r>
        <w:bookmarkStart w:id="4986" w:name="_Toc527535918"/>
        <w:bookmarkStart w:id="4987" w:name="_Toc527537320"/>
        <w:bookmarkEnd w:id="4981"/>
        <w:bookmarkEnd w:id="4986"/>
        <w:bookmarkEnd w:id="4987"/>
      </w:del>
    </w:p>
    <w:p w14:paraId="1BCBFCD7" w14:textId="7C4C4594" w:rsidR="007C3CF4" w:rsidRPr="0088310C" w:rsidDel="004C5658" w:rsidRDefault="007C3CF4" w:rsidP="007C3CF4">
      <w:pPr>
        <w:rPr>
          <w:del w:id="4988" w:author="ceres PC" w:date="2018-10-17T10:24:00Z"/>
        </w:rPr>
      </w:pPr>
      <w:bookmarkStart w:id="4989" w:name="_Toc527535919"/>
      <w:bookmarkStart w:id="4990" w:name="_Toc527537321"/>
      <w:bookmarkEnd w:id="4989"/>
      <w:bookmarkEnd w:id="4990"/>
    </w:p>
    <w:p w14:paraId="4ED58DAA" w14:textId="081FB17C" w:rsidR="0096692C" w:rsidRPr="0088310C" w:rsidDel="004C5658" w:rsidRDefault="00A64966" w:rsidP="00F92826">
      <w:pPr>
        <w:pStyle w:val="BodyText"/>
        <w:jc w:val="center"/>
        <w:rPr>
          <w:del w:id="4991" w:author="ceres PC" w:date="2018-10-17T10:24:00Z"/>
          <w:rFonts w:eastAsiaTheme="minorEastAsia"/>
        </w:rPr>
      </w:pPr>
      <m:oMath>
        <m:sSub>
          <m:sSubPr>
            <m:ctrlPr>
              <w:del w:id="4992" w:author="ceres PC" w:date="2018-10-17T10:24:00Z">
                <w:rPr>
                  <w:rFonts w:ascii="Cambria Math" w:hAnsi="Cambria Math"/>
                  <w:i/>
                </w:rPr>
              </w:del>
            </m:ctrlPr>
          </m:sSubPr>
          <m:e>
            <m:r>
              <w:del w:id="4993" w:author="ceres PC" w:date="2018-10-17T10:24:00Z">
                <w:rPr>
                  <w:rFonts w:ascii="Cambria Math" w:hAnsi="Cambria Math"/>
                  <w:rPrChange w:id="4994" w:author="L-B" w:date="2018-10-18T03:40:00Z">
                    <w:rPr>
                      <w:rFonts w:ascii="Cambria Math" w:hAnsi="Cambria Math"/>
                    </w:rPr>
                  </w:rPrChange>
                </w:rPr>
                <m:t>I</m:t>
              </w:del>
            </m:r>
          </m:e>
          <m:sub>
            <m:r>
              <w:del w:id="4995" w:author="ceres PC" w:date="2018-10-17T10:24:00Z">
                <w:rPr>
                  <w:rFonts w:ascii="Cambria Math" w:hAnsi="Cambria Math"/>
                  <w:rPrChange w:id="4996" w:author="L-B" w:date="2018-10-18T03:40:00Z">
                    <w:rPr>
                      <w:rFonts w:ascii="Cambria Math" w:hAnsi="Cambria Math"/>
                    </w:rPr>
                  </w:rPrChange>
                </w:rPr>
                <m:t>ins,max</m:t>
              </w:del>
            </m:r>
          </m:sub>
        </m:sSub>
        <m:r>
          <w:del w:id="4997" w:author="ceres PC" w:date="2018-10-17T10:24:00Z">
            <w:rPr>
              <w:rFonts w:ascii="Cambria Math" w:hAnsi="Cambria Math"/>
              <w:rPrChange w:id="4998" w:author="L-B" w:date="2018-10-18T03:40:00Z">
                <w:rPr>
                  <w:rFonts w:ascii="Cambria Math" w:hAnsi="Cambria Math"/>
                </w:rPr>
              </w:rPrChange>
            </w:rPr>
            <m:t>=</m:t>
          </w:del>
        </m:r>
        <m:sSub>
          <m:sSubPr>
            <m:ctrlPr>
              <w:del w:id="4999" w:author="ceres PC" w:date="2018-10-17T10:24:00Z">
                <w:rPr>
                  <w:rFonts w:ascii="Cambria Math" w:hAnsi="Cambria Math"/>
                  <w:i/>
                </w:rPr>
              </w:del>
            </m:ctrlPr>
          </m:sSubPr>
          <m:e>
            <m:r>
              <w:del w:id="5000" w:author="ceres PC" w:date="2018-10-17T10:24:00Z">
                <w:rPr>
                  <w:rFonts w:ascii="Cambria Math" w:hAnsi="Cambria Math"/>
                  <w:rPrChange w:id="5001" w:author="L-B" w:date="2018-10-18T03:40:00Z">
                    <w:rPr>
                      <w:rFonts w:ascii="Cambria Math" w:hAnsi="Cambria Math"/>
                    </w:rPr>
                  </w:rPrChange>
                </w:rPr>
                <m:t>I</m:t>
              </w:del>
            </m:r>
          </m:e>
          <m:sub>
            <m:r>
              <w:del w:id="5002" w:author="ceres PC" w:date="2018-10-17T10:24:00Z">
                <w:rPr>
                  <w:rFonts w:ascii="Cambria Math" w:hAnsi="Cambria Math"/>
                  <w:rPrChange w:id="5003" w:author="L-B" w:date="2018-10-18T03:40:00Z">
                    <w:rPr>
                      <w:rFonts w:ascii="Cambria Math" w:hAnsi="Cambria Math"/>
                    </w:rPr>
                  </w:rPrChange>
                </w:rPr>
                <m:t>ph,max</m:t>
              </w:del>
            </m:r>
          </m:sub>
        </m:sSub>
      </m:oMath>
      <w:del w:id="5004" w:author="ceres PC" w:date="2018-10-17T10:24:00Z">
        <w:r w:rsidR="000D5C84" w:rsidRPr="0088310C" w:rsidDel="004C5658">
          <w:rPr>
            <w:rFonts w:eastAsiaTheme="minorEastAsia"/>
          </w:rPr>
          <w:tab/>
        </w:r>
        <w:r w:rsidR="000D5C84" w:rsidRPr="0088310C" w:rsidDel="004C5658">
          <w:rPr>
            <w:rFonts w:eastAsiaTheme="minorEastAsia"/>
          </w:rPr>
          <w:tab/>
          <w:delText>(without intensity reduction)</w:delText>
        </w:r>
        <w:bookmarkStart w:id="5005" w:name="_Toc527535920"/>
        <w:bookmarkStart w:id="5006" w:name="_Toc527537322"/>
        <w:bookmarkEnd w:id="5005"/>
        <w:bookmarkEnd w:id="5006"/>
      </w:del>
    </w:p>
    <w:p w14:paraId="11173940" w14:textId="44D050BA" w:rsidR="000D5C84" w:rsidRPr="0088310C" w:rsidDel="004C5658" w:rsidRDefault="00D452AF" w:rsidP="00F71623">
      <w:pPr>
        <w:pStyle w:val="Heading2"/>
        <w:rPr>
          <w:del w:id="5007" w:author="ceres PC" w:date="2018-10-17T10:24:00Z"/>
          <w:rFonts w:eastAsiaTheme="minorEastAsia"/>
        </w:rPr>
      </w:pPr>
      <w:bookmarkStart w:id="5008" w:name="_Toc527535336"/>
      <w:del w:id="5009" w:author="ceres PC" w:date="2018-10-17T10:24:00Z">
        <w:r w:rsidRPr="0088310C" w:rsidDel="004C5658">
          <w:rPr>
            <w:rFonts w:eastAsiaTheme="minorEastAsia"/>
            <w:b w:val="0"/>
            <w:bCs w:val="0"/>
            <w:caps w:val="0"/>
          </w:rPr>
          <w:delText>F</w:delText>
        </w:r>
        <w:r w:rsidR="006F4DF2" w:rsidRPr="0088310C" w:rsidDel="004C5658">
          <w:rPr>
            <w:rFonts w:eastAsiaTheme="minorEastAsia"/>
            <w:b w:val="0"/>
            <w:bCs w:val="0"/>
            <w:caps w:val="0"/>
          </w:rPr>
          <w:delText xml:space="preserve">ast </w:delText>
        </w:r>
        <w:r w:rsidRPr="0088310C" w:rsidDel="004C5658">
          <w:rPr>
            <w:rFonts w:eastAsiaTheme="minorEastAsia"/>
            <w:b w:val="0"/>
            <w:bCs w:val="0"/>
            <w:caps w:val="0"/>
          </w:rPr>
          <w:delText>s</w:delText>
        </w:r>
        <w:r w:rsidR="006F4DF2" w:rsidRPr="0088310C" w:rsidDel="004C5658">
          <w:rPr>
            <w:rFonts w:eastAsiaTheme="minorEastAsia"/>
            <w:b w:val="0"/>
            <w:bCs w:val="0"/>
            <w:caps w:val="0"/>
          </w:rPr>
          <w:delText>witching lights</w:delText>
        </w:r>
        <w:bookmarkStart w:id="5010" w:name="_Toc527535921"/>
        <w:bookmarkStart w:id="5011" w:name="_Toc527537323"/>
        <w:bookmarkEnd w:id="5008"/>
        <w:bookmarkEnd w:id="5010"/>
        <w:bookmarkEnd w:id="5011"/>
      </w:del>
    </w:p>
    <w:p w14:paraId="05C8E46D" w14:textId="06B5B8A1" w:rsidR="006F4DF2" w:rsidRPr="0088310C" w:rsidDel="004C5658" w:rsidRDefault="006F4DF2" w:rsidP="006F4DF2">
      <w:pPr>
        <w:pStyle w:val="Heading2separationline"/>
        <w:rPr>
          <w:del w:id="5012" w:author="ceres PC" w:date="2018-10-17T10:24:00Z"/>
        </w:rPr>
      </w:pPr>
      <w:bookmarkStart w:id="5013" w:name="_Toc527535922"/>
      <w:bookmarkStart w:id="5014" w:name="_Toc527537324"/>
      <w:bookmarkEnd w:id="5013"/>
      <w:bookmarkEnd w:id="5014"/>
    </w:p>
    <w:p w14:paraId="7BF2681D" w14:textId="2EFA0BCB" w:rsidR="003062CA" w:rsidRPr="0088310C" w:rsidDel="004C5658" w:rsidRDefault="003062CA" w:rsidP="006F4DF2">
      <w:pPr>
        <w:pStyle w:val="BodyText"/>
        <w:rPr>
          <w:del w:id="5015" w:author="ceres PC" w:date="2018-10-17T10:24:00Z"/>
          <w:rFonts w:eastAsiaTheme="minorEastAsia"/>
        </w:rPr>
      </w:pPr>
      <w:del w:id="5016" w:author="ceres PC" w:date="2018-10-17T10:24:00Z">
        <w:r w:rsidRPr="0088310C" w:rsidDel="004C5658">
          <w:delText>For a fast switching light the flash profile ha</w:delText>
        </w:r>
        <w:r w:rsidR="007C3CF4" w:rsidRPr="0088310C" w:rsidDel="004C5658">
          <w:delText>s a</w:delText>
        </w:r>
        <w:r w:rsidRPr="0088310C" w:rsidDel="004C5658">
          <w:delText xml:space="preserve"> rectangular shape. For example, a flashing light shows two flashes (1) and (2) with different size (</w:delText>
        </w:r>
        <w:r w:rsidRPr="0088310C" w:rsidDel="004C5658">
          <w:rPr>
            <w:rPrChange w:id="5017" w:author="L-B" w:date="2018-10-18T03:40:00Z">
              <w:rPr/>
            </w:rPrChange>
          </w:rPr>
          <w:fldChar w:fldCharType="begin"/>
        </w:r>
        <w:r w:rsidRPr="0088310C" w:rsidDel="004C5658">
          <w:delInstrText xml:space="preserve"> REF _Ref461095230 \h </w:delInstrText>
        </w:r>
        <w:r w:rsidRPr="0088310C" w:rsidDel="004C5658">
          <w:rPr>
            <w:rPrChange w:id="5018" w:author="L-B" w:date="2018-10-18T03:40:00Z">
              <w:rPr/>
            </w:rPrChange>
          </w:rPr>
        </w:r>
        <w:r w:rsidRPr="0088310C" w:rsidDel="004C5658">
          <w:rPr>
            <w:rPrChange w:id="5019" w:author="L-B" w:date="2018-10-18T03:40:00Z">
              <w:rPr/>
            </w:rPrChange>
          </w:rPr>
          <w:fldChar w:fldCharType="separate"/>
        </w:r>
        <w:r w:rsidR="000D7C70" w:rsidRPr="0088310C" w:rsidDel="004C5658">
          <w:delText xml:space="preserve">Figure </w:delText>
        </w:r>
        <w:r w:rsidR="000D7C70" w:rsidRPr="0088310C" w:rsidDel="004C5658">
          <w:rPr>
            <w:noProof/>
          </w:rPr>
          <w:delText>10</w:delText>
        </w:r>
        <w:r w:rsidRPr="0088310C" w:rsidDel="004C5658">
          <w:rPr>
            <w:rPrChange w:id="5020" w:author="L-B" w:date="2018-10-18T03:40:00Z">
              <w:rPr/>
            </w:rPrChange>
          </w:rPr>
          <w:fldChar w:fldCharType="end"/>
        </w:r>
        <w:r w:rsidRPr="0088310C" w:rsidDel="004C5658">
          <w:delText xml:space="preserve">). </w:delText>
        </w:r>
        <w:bookmarkStart w:id="5021" w:name="_Toc527535923"/>
        <w:bookmarkStart w:id="5022" w:name="_Toc527537325"/>
        <w:bookmarkEnd w:id="5021"/>
        <w:bookmarkEnd w:id="5022"/>
      </w:del>
    </w:p>
    <w:p w14:paraId="42FC0CFD" w14:textId="0644FDDC" w:rsidR="000D5C84" w:rsidRPr="0088310C" w:rsidDel="004C5658" w:rsidRDefault="00F63DA6" w:rsidP="003062CA">
      <w:pPr>
        <w:pStyle w:val="BodyText"/>
        <w:jc w:val="center"/>
        <w:rPr>
          <w:del w:id="5023" w:author="ceres PC" w:date="2018-10-17T10:24:00Z"/>
          <w:rFonts w:eastAsiaTheme="minorEastAsia"/>
        </w:rPr>
      </w:pPr>
      <w:del w:id="5024" w:author="ceres PC" w:date="2018-10-17T10:24:00Z">
        <w:r w:rsidRPr="0088310C" w:rsidDel="004C5658">
          <w:rPr>
            <w:noProof/>
            <w:lang w:eastAsia="en-IE"/>
            <w:rPrChange w:id="5025" w:author="L-B" w:date="2018-10-18T03:40:00Z">
              <w:rPr>
                <w:noProof/>
                <w:lang w:val="en-IE" w:eastAsia="en-IE"/>
              </w:rPr>
            </w:rPrChange>
          </w:rPr>
          <w:drawing>
            <wp:inline distT="0" distB="0" distL="0" distR="0" wp14:anchorId="142A0087" wp14:editId="0F9B8036">
              <wp:extent cx="3600000" cy="1429200"/>
              <wp:effectExtent l="0" t="0" r="635"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600000" cy="1429200"/>
                      </a:xfrm>
                      <a:prstGeom prst="rect">
                        <a:avLst/>
                      </a:prstGeom>
                      <a:noFill/>
                      <a:ln>
                        <a:noFill/>
                      </a:ln>
                    </pic:spPr>
                  </pic:pic>
                </a:graphicData>
              </a:graphic>
            </wp:inline>
          </w:drawing>
        </w:r>
        <w:bookmarkStart w:id="5026" w:name="_Toc527535924"/>
        <w:bookmarkStart w:id="5027" w:name="_Toc527537326"/>
        <w:bookmarkEnd w:id="5026"/>
        <w:bookmarkEnd w:id="5027"/>
      </w:del>
    </w:p>
    <w:p w14:paraId="2927CC6C" w14:textId="7F30177E" w:rsidR="003062CA" w:rsidRPr="0088310C" w:rsidDel="004C5658" w:rsidRDefault="003062CA" w:rsidP="003062CA">
      <w:pPr>
        <w:pStyle w:val="Caption"/>
        <w:rPr>
          <w:del w:id="5028" w:author="ceres PC" w:date="2018-10-17T10:24:00Z"/>
        </w:rPr>
      </w:pPr>
      <w:bookmarkStart w:id="5029" w:name="_Ref461095230"/>
      <w:del w:id="5030" w:author="ceres PC" w:date="2018-10-17T10:24:00Z">
        <w:r w:rsidRPr="0088310C" w:rsidDel="004C5658">
          <w:rPr>
            <w:b w:val="0"/>
            <w:bCs w:val="0"/>
            <w:i w:val="0"/>
          </w:rPr>
          <w:delText xml:space="preserve">Figure </w:delText>
        </w:r>
        <w:r w:rsidRPr="0088310C" w:rsidDel="004C5658">
          <w:rPr>
            <w:rPrChange w:id="5031" w:author="L-B" w:date="2018-10-18T03:40:00Z">
              <w:rPr/>
            </w:rPrChange>
          </w:rPr>
          <w:fldChar w:fldCharType="begin"/>
        </w:r>
        <w:r w:rsidRPr="0088310C" w:rsidDel="004C5658">
          <w:rPr>
            <w:b w:val="0"/>
            <w:bCs w:val="0"/>
            <w:i w:val="0"/>
          </w:rPr>
          <w:delInstrText xml:space="preserve"> SEQ Figure \* ARABIC </w:delInstrText>
        </w:r>
        <w:r w:rsidRPr="0088310C" w:rsidDel="004C5658">
          <w:rPr>
            <w:rPrChange w:id="5032" w:author="L-B" w:date="2018-10-18T03:40:00Z">
              <w:rPr/>
            </w:rPrChange>
          </w:rPr>
          <w:fldChar w:fldCharType="separate"/>
        </w:r>
        <w:r w:rsidR="000D7C70" w:rsidRPr="0088310C" w:rsidDel="004C5658">
          <w:rPr>
            <w:b w:val="0"/>
            <w:bCs w:val="0"/>
            <w:i w:val="0"/>
            <w:noProof/>
          </w:rPr>
          <w:delText>10</w:delText>
        </w:r>
        <w:r w:rsidRPr="0088310C" w:rsidDel="004C5658">
          <w:rPr>
            <w:rPrChange w:id="5033" w:author="L-B" w:date="2018-10-18T03:40:00Z">
              <w:rPr/>
            </w:rPrChange>
          </w:rPr>
          <w:fldChar w:fldCharType="end"/>
        </w:r>
        <w:bookmarkEnd w:id="5029"/>
        <w:r w:rsidRPr="0088310C" w:rsidDel="004C5658">
          <w:rPr>
            <w:b w:val="0"/>
            <w:bCs w:val="0"/>
            <w:i w:val="0"/>
          </w:rPr>
          <w:delText xml:space="preserve"> Rectangular flash shape</w:delText>
        </w:r>
        <w:bookmarkStart w:id="5034" w:name="_Toc527535925"/>
        <w:bookmarkStart w:id="5035" w:name="_Toc527537327"/>
        <w:bookmarkEnd w:id="5034"/>
        <w:bookmarkEnd w:id="5035"/>
      </w:del>
    </w:p>
    <w:p w14:paraId="6DBE42A3" w14:textId="7302315C" w:rsidR="003062CA" w:rsidRPr="0088310C" w:rsidDel="004C5658" w:rsidRDefault="003062CA" w:rsidP="003062CA">
      <w:pPr>
        <w:rPr>
          <w:del w:id="5036" w:author="ceres PC" w:date="2018-10-17T10:24:00Z"/>
        </w:rPr>
      </w:pPr>
      <w:bookmarkStart w:id="5037" w:name="_Toc527535926"/>
      <w:bookmarkStart w:id="5038" w:name="_Toc527537328"/>
      <w:bookmarkEnd w:id="5037"/>
      <w:bookmarkEnd w:id="5038"/>
    </w:p>
    <w:p w14:paraId="6336487D" w14:textId="6F6B87BF" w:rsidR="003062CA" w:rsidRPr="0088310C" w:rsidDel="004C5658" w:rsidRDefault="007C3CF4" w:rsidP="007C3CF4">
      <w:pPr>
        <w:pStyle w:val="BodyText"/>
        <w:rPr>
          <w:del w:id="5039" w:author="ceres PC" w:date="2018-10-17T10:24:00Z"/>
        </w:rPr>
      </w:pPr>
      <w:del w:id="5040" w:author="ceres PC" w:date="2018-10-17T10:24:00Z">
        <w:r w:rsidRPr="0088310C" w:rsidDel="004C5658">
          <w:delText xml:space="preserve">The length of the shortest flash </w:delText>
        </w:r>
        <m:oMath>
          <m:sSub>
            <m:sSubPr>
              <m:ctrlPr>
                <w:rPr>
                  <w:rFonts w:ascii="Cambria Math" w:hAnsi="Cambria Math"/>
                  <w:i/>
                </w:rPr>
              </m:ctrlPr>
            </m:sSubPr>
            <m:e>
              <m:r>
                <w:rPr>
                  <w:rFonts w:ascii="Cambria Math" w:hAnsi="Cambria Math"/>
                  <w:rPrChange w:id="5041" w:author="L-B" w:date="2018-10-18T03:40:00Z">
                    <w:rPr>
                      <w:rFonts w:ascii="Cambria Math" w:hAnsi="Cambria Math"/>
                    </w:rPr>
                  </w:rPrChange>
                </w:rPr>
                <m:t>T</m:t>
              </m:r>
            </m:e>
            <m:sub>
              <m:r>
                <w:rPr>
                  <w:rFonts w:ascii="Cambria Math" w:hAnsi="Cambria Math"/>
                  <w:rPrChange w:id="5042" w:author="L-B" w:date="2018-10-18T03:40:00Z">
                    <w:rPr>
                      <w:rFonts w:ascii="Cambria Math" w:hAnsi="Cambria Math"/>
                    </w:rPr>
                  </w:rPrChange>
                </w:rPr>
                <m:t>min</m:t>
              </m:r>
            </m:sub>
          </m:sSub>
        </m:oMath>
        <w:r w:rsidR="00610FC3" w:rsidRPr="0088310C" w:rsidDel="004C5658">
          <w:rPr>
            <w:rFonts w:eastAsiaTheme="minorEastAsia"/>
          </w:rPr>
          <w:delText xml:space="preserve"> in seconds </w:delText>
        </w:r>
        <w:r w:rsidRPr="0088310C" w:rsidDel="004C5658">
          <w:delText xml:space="preserve">is used to calculate the apparent </w:delText>
        </w:r>
      </w:del>
      <w:ins w:id="5043" w:author="Malcolm Nicholson" w:date="2017-10-11T19:09:00Z">
        <w:del w:id="5044" w:author="ceres PC" w:date="2018-10-17T10:24:00Z">
          <w:r w:rsidR="000F3187" w:rsidRPr="0088310C" w:rsidDel="004C5658">
            <w:delText>effe</w:delText>
          </w:r>
        </w:del>
      </w:ins>
      <w:ins w:id="5045" w:author="Malcolm Nicholson" w:date="2017-10-11T19:10:00Z">
        <w:del w:id="5046" w:author="ceres PC" w:date="2018-10-17T10:24:00Z">
          <w:r w:rsidR="000F3187" w:rsidRPr="0088310C" w:rsidDel="004C5658">
            <w:delText>c</w:delText>
          </w:r>
        </w:del>
      </w:ins>
      <w:ins w:id="5047" w:author="Malcolm Nicholson" w:date="2017-10-11T19:09:00Z">
        <w:del w:id="5048" w:author="ceres PC" w:date="2018-10-17T10:24:00Z">
          <w:r w:rsidR="000F3187" w:rsidRPr="0088310C" w:rsidDel="004C5658">
            <w:delText xml:space="preserve">tive </w:delText>
          </w:r>
        </w:del>
      </w:ins>
      <w:del w:id="5049" w:author="ceres PC" w:date="2018-10-17T10:24:00Z">
        <w:r w:rsidRPr="0088310C" w:rsidDel="004C5658">
          <w:delText>intensity and then the in-situ-intensity of the light</w:delText>
        </w:r>
        <w:r w:rsidR="0003658F" w:rsidRPr="0088310C" w:rsidDel="004C5658">
          <w:delText xml:space="preserve"> (the formula uses a time constant </w:delText>
        </w:r>
        <m:oMath>
          <m:r>
            <w:rPr>
              <w:rFonts w:ascii="Cambria Math" w:hAnsi="Cambria Math"/>
              <w:rPrChange w:id="5050" w:author="L-B" w:date="2018-10-18T03:40:00Z">
                <w:rPr>
                  <w:rFonts w:ascii="Cambria Math" w:hAnsi="Cambria Math"/>
                </w:rPr>
              </w:rPrChange>
            </w:rPr>
            <m:t>a=0.2 s</m:t>
          </m:r>
        </m:oMath>
        <w:r w:rsidR="0003658F" w:rsidRPr="0088310C" w:rsidDel="004C5658">
          <w:delText>)</w:delText>
        </w:r>
        <w:r w:rsidRPr="0088310C" w:rsidDel="004C5658">
          <w:delText>.</w:delText>
        </w:r>
        <w:r w:rsidR="0003658F" w:rsidRPr="0088310C" w:rsidDel="004C5658">
          <w:delText xml:space="preserve"> </w:delText>
        </w:r>
        <w:bookmarkStart w:id="5051" w:name="_Toc527535927"/>
        <w:bookmarkStart w:id="5052" w:name="_Toc527537329"/>
        <w:bookmarkEnd w:id="5051"/>
        <w:bookmarkEnd w:id="5052"/>
      </w:del>
    </w:p>
    <w:p w14:paraId="06EAA1B1" w14:textId="2645A044" w:rsidR="007C3CF4" w:rsidRPr="0088310C" w:rsidDel="004C5658" w:rsidRDefault="007C3CF4" w:rsidP="007C3CF4">
      <w:pPr>
        <w:pStyle w:val="Caption"/>
        <w:rPr>
          <w:del w:id="5053" w:author="ceres PC" w:date="2018-10-17T10:24:00Z"/>
        </w:rPr>
      </w:pPr>
      <w:bookmarkStart w:id="5054" w:name="_Toc527532303"/>
      <w:del w:id="5055" w:author="ceres PC" w:date="2018-10-17T10:24:00Z">
        <w:r w:rsidRPr="0088310C" w:rsidDel="004C5658">
          <w:rPr>
            <w:b w:val="0"/>
            <w:bCs w:val="0"/>
            <w:i w:val="0"/>
          </w:rPr>
          <w:delText xml:space="preserve">Equation </w:delText>
        </w:r>
        <w:r w:rsidRPr="0088310C" w:rsidDel="004C5658">
          <w:rPr>
            <w:rPrChange w:id="5056" w:author="L-B" w:date="2018-10-18T03:40:00Z">
              <w:rPr/>
            </w:rPrChange>
          </w:rPr>
          <w:fldChar w:fldCharType="begin"/>
        </w:r>
        <w:r w:rsidRPr="0088310C" w:rsidDel="004C5658">
          <w:rPr>
            <w:b w:val="0"/>
            <w:bCs w:val="0"/>
            <w:i w:val="0"/>
          </w:rPr>
          <w:delInstrText xml:space="preserve"> SEQ Equation \* ARABIC </w:delInstrText>
        </w:r>
        <w:r w:rsidRPr="0088310C" w:rsidDel="004C5658">
          <w:rPr>
            <w:rPrChange w:id="5057" w:author="L-B" w:date="2018-10-18T03:40:00Z">
              <w:rPr/>
            </w:rPrChange>
          </w:rPr>
          <w:fldChar w:fldCharType="separate"/>
        </w:r>
        <w:r w:rsidR="000D7C70" w:rsidRPr="0088310C" w:rsidDel="004C5658">
          <w:rPr>
            <w:b w:val="0"/>
            <w:bCs w:val="0"/>
            <w:i w:val="0"/>
            <w:noProof/>
          </w:rPr>
          <w:delText>11</w:delText>
        </w:r>
        <w:r w:rsidRPr="0088310C" w:rsidDel="004C5658">
          <w:rPr>
            <w:rPrChange w:id="5058" w:author="L-B" w:date="2018-10-18T03:40:00Z">
              <w:rPr/>
            </w:rPrChange>
          </w:rPr>
          <w:fldChar w:fldCharType="end"/>
        </w:r>
        <w:r w:rsidRPr="0088310C" w:rsidDel="004C5658">
          <w:rPr>
            <w:b w:val="0"/>
            <w:bCs w:val="0"/>
            <w:i w:val="0"/>
          </w:rPr>
          <w:delText xml:space="preserve"> In-situ-intensity, fast switching light, minimum values</w:delText>
        </w:r>
        <w:bookmarkStart w:id="5059" w:name="_Toc527535928"/>
        <w:bookmarkStart w:id="5060" w:name="_Toc527537330"/>
        <w:bookmarkEnd w:id="5054"/>
        <w:bookmarkEnd w:id="5059"/>
        <w:bookmarkEnd w:id="5060"/>
      </w:del>
    </w:p>
    <w:p w14:paraId="6051FD76" w14:textId="58221244" w:rsidR="007C3CF4" w:rsidRPr="0088310C" w:rsidDel="004C5658" w:rsidRDefault="007C3CF4" w:rsidP="007C3CF4">
      <w:pPr>
        <w:rPr>
          <w:del w:id="5061" w:author="ceres PC" w:date="2018-10-17T10:24:00Z"/>
        </w:rPr>
      </w:pPr>
      <w:bookmarkStart w:id="5062" w:name="_Toc527535929"/>
      <w:bookmarkStart w:id="5063" w:name="_Toc527537331"/>
      <w:bookmarkEnd w:id="5062"/>
      <w:bookmarkEnd w:id="5063"/>
    </w:p>
    <w:p w14:paraId="5A8B1D5A" w14:textId="22F67909" w:rsidR="000D5C84" w:rsidRPr="0088310C" w:rsidDel="004C5658" w:rsidRDefault="00A64966" w:rsidP="00926275">
      <w:pPr>
        <w:pStyle w:val="BodyText"/>
        <w:rPr>
          <w:del w:id="5064" w:author="ceres PC" w:date="2018-10-17T10:24:00Z"/>
          <w:rFonts w:eastAsiaTheme="minorEastAsia"/>
        </w:rPr>
      </w:pPr>
      <m:oMathPara>
        <m:oMath>
          <m:sSub>
            <m:sSubPr>
              <m:ctrlPr>
                <w:del w:id="5065" w:author="ceres PC" w:date="2018-10-17T10:24:00Z">
                  <w:rPr>
                    <w:rFonts w:ascii="Cambria Math" w:eastAsiaTheme="minorEastAsia" w:hAnsi="Cambria Math"/>
                    <w:i/>
                  </w:rPr>
                </w:del>
              </m:ctrlPr>
            </m:sSubPr>
            <m:e>
              <m:r>
                <w:del w:id="5066" w:author="ceres PC" w:date="2018-10-17T10:24:00Z">
                  <w:rPr>
                    <w:rFonts w:ascii="Cambria Math" w:eastAsiaTheme="minorEastAsia" w:hAnsi="Cambria Math"/>
                    <w:rPrChange w:id="5067" w:author="L-B" w:date="2018-10-18T03:40:00Z">
                      <w:rPr>
                        <w:rFonts w:ascii="Cambria Math" w:eastAsiaTheme="minorEastAsia" w:hAnsi="Cambria Math"/>
                      </w:rPr>
                    </w:rPrChange>
                  </w:rPr>
                  <m:t>I</m:t>
                </w:del>
              </m:r>
            </m:e>
            <m:sub>
              <m:r>
                <w:del w:id="5068" w:author="ceres PC" w:date="2018-10-17T10:24:00Z">
                  <w:rPr>
                    <w:rFonts w:ascii="Cambria Math" w:eastAsiaTheme="minorEastAsia" w:hAnsi="Cambria Math"/>
                    <w:rPrChange w:id="5069" w:author="L-B" w:date="2018-10-18T03:40:00Z">
                      <w:rPr>
                        <w:rFonts w:ascii="Cambria Math" w:eastAsiaTheme="minorEastAsia" w:hAnsi="Cambria Math"/>
                      </w:rPr>
                    </w:rPrChange>
                  </w:rPr>
                  <m:t>ins,min</m:t>
                </w:del>
              </m:r>
            </m:sub>
          </m:sSub>
          <m:r>
            <w:del w:id="5070" w:author="ceres PC" w:date="2018-10-17T10:24:00Z">
              <w:rPr>
                <w:rFonts w:ascii="Cambria Math" w:eastAsiaTheme="minorEastAsia" w:hAnsi="Cambria Math"/>
                <w:rPrChange w:id="5071" w:author="L-B" w:date="2018-10-18T03:40:00Z">
                  <w:rPr>
                    <w:rFonts w:ascii="Cambria Math" w:eastAsiaTheme="minorEastAsia" w:hAnsi="Cambria Math"/>
                  </w:rPr>
                </w:rPrChange>
              </w:rPr>
              <m:t>=</m:t>
            </w:del>
          </m:r>
          <m:f>
            <m:fPr>
              <m:ctrlPr>
                <w:del w:id="5072" w:author="ceres PC" w:date="2018-10-17T10:24:00Z">
                  <w:rPr>
                    <w:rFonts w:ascii="Cambria Math" w:eastAsiaTheme="minorEastAsia" w:hAnsi="Cambria Math"/>
                    <w:i/>
                  </w:rPr>
                </w:del>
              </m:ctrlPr>
            </m:fPr>
            <m:num>
              <m:sSub>
                <m:sSubPr>
                  <m:ctrlPr>
                    <w:del w:id="5073" w:author="ceres PC" w:date="2018-10-17T10:24:00Z">
                      <w:rPr>
                        <w:rFonts w:ascii="Cambria Math" w:eastAsiaTheme="minorEastAsia" w:hAnsi="Cambria Math"/>
                        <w:i/>
                      </w:rPr>
                    </w:del>
                  </m:ctrlPr>
                </m:sSubPr>
                <m:e>
                  <m:r>
                    <w:del w:id="5074" w:author="ceres PC" w:date="2018-10-17T10:24:00Z">
                      <w:rPr>
                        <w:rFonts w:ascii="Cambria Math" w:eastAsiaTheme="minorEastAsia" w:hAnsi="Cambria Math"/>
                        <w:rPrChange w:id="5075" w:author="L-B" w:date="2018-10-18T03:40:00Z">
                          <w:rPr>
                            <w:rFonts w:ascii="Cambria Math" w:eastAsiaTheme="minorEastAsia" w:hAnsi="Cambria Math"/>
                          </w:rPr>
                        </w:rPrChange>
                      </w:rPr>
                      <m:t>T</m:t>
                    </w:del>
                  </m:r>
                </m:e>
                <m:sub>
                  <m:r>
                    <w:del w:id="5076" w:author="ceres PC" w:date="2018-10-17T10:24:00Z">
                      <w:rPr>
                        <w:rFonts w:ascii="Cambria Math" w:eastAsiaTheme="minorEastAsia" w:hAnsi="Cambria Math"/>
                        <w:rPrChange w:id="5077" w:author="L-B" w:date="2018-10-18T03:40:00Z">
                          <w:rPr>
                            <w:rFonts w:ascii="Cambria Math" w:eastAsiaTheme="minorEastAsia" w:hAnsi="Cambria Math"/>
                          </w:rPr>
                        </w:rPrChange>
                      </w:rPr>
                      <m:t>min</m:t>
                    </w:del>
                  </m:r>
                </m:sub>
              </m:sSub>
            </m:num>
            <m:den>
              <m:r>
                <w:del w:id="5078" w:author="ceres PC" w:date="2018-10-17T10:24:00Z">
                  <w:rPr>
                    <w:rFonts w:ascii="Cambria Math" w:eastAsiaTheme="minorEastAsia" w:hAnsi="Cambria Math"/>
                    <w:rPrChange w:id="5079" w:author="L-B" w:date="2018-10-18T03:40:00Z">
                      <w:rPr>
                        <w:rFonts w:ascii="Cambria Math" w:eastAsiaTheme="minorEastAsia" w:hAnsi="Cambria Math"/>
                      </w:rPr>
                    </w:rPrChange>
                  </w:rPr>
                  <m:t>a+</m:t>
                </w:del>
              </m:r>
              <m:sSub>
                <m:sSubPr>
                  <m:ctrlPr>
                    <w:del w:id="5080" w:author="ceres PC" w:date="2018-10-17T10:24:00Z">
                      <w:rPr>
                        <w:rFonts w:ascii="Cambria Math" w:eastAsiaTheme="minorEastAsia" w:hAnsi="Cambria Math"/>
                        <w:i/>
                      </w:rPr>
                    </w:del>
                  </m:ctrlPr>
                </m:sSubPr>
                <m:e>
                  <m:r>
                    <w:del w:id="5081" w:author="ceres PC" w:date="2018-10-17T10:24:00Z">
                      <w:rPr>
                        <w:rFonts w:ascii="Cambria Math" w:eastAsiaTheme="minorEastAsia" w:hAnsi="Cambria Math"/>
                        <w:rPrChange w:id="5082" w:author="L-B" w:date="2018-10-18T03:40:00Z">
                          <w:rPr>
                            <w:rFonts w:ascii="Cambria Math" w:eastAsiaTheme="minorEastAsia" w:hAnsi="Cambria Math"/>
                          </w:rPr>
                        </w:rPrChange>
                      </w:rPr>
                      <m:t>T</m:t>
                    </w:del>
                  </m:r>
                </m:e>
                <m:sub>
                  <m:r>
                    <w:del w:id="5083" w:author="ceres PC" w:date="2018-10-17T10:24:00Z">
                      <w:rPr>
                        <w:rFonts w:ascii="Cambria Math" w:eastAsiaTheme="minorEastAsia" w:hAnsi="Cambria Math"/>
                        <w:rPrChange w:id="5084" w:author="L-B" w:date="2018-10-18T03:40:00Z">
                          <w:rPr>
                            <w:rFonts w:ascii="Cambria Math" w:eastAsiaTheme="minorEastAsia" w:hAnsi="Cambria Math"/>
                          </w:rPr>
                        </w:rPrChange>
                      </w:rPr>
                      <m:t>min</m:t>
                    </w:del>
                  </m:r>
                </m:sub>
              </m:sSub>
            </m:den>
          </m:f>
          <m:r>
            <w:del w:id="5085" w:author="ceres PC" w:date="2018-10-17T10:24:00Z">
              <w:rPr>
                <w:rFonts w:ascii="Cambria Math" w:eastAsiaTheme="minorEastAsia" w:hAnsi="Cambria Math"/>
                <w:rPrChange w:id="5086" w:author="L-B" w:date="2018-10-18T03:40:00Z">
                  <w:rPr>
                    <w:rFonts w:ascii="Cambria Math" w:eastAsiaTheme="minorEastAsia" w:hAnsi="Cambria Math"/>
                  </w:rPr>
                </w:rPrChange>
              </w:rPr>
              <m:t>*scf*</m:t>
            </w:del>
          </m:r>
          <m:sSub>
            <m:sSubPr>
              <m:ctrlPr>
                <w:del w:id="5087" w:author="ceres PC" w:date="2018-10-17T10:24:00Z">
                  <w:rPr>
                    <w:rFonts w:ascii="Cambria Math" w:eastAsiaTheme="minorEastAsia" w:hAnsi="Cambria Math"/>
                    <w:i/>
                  </w:rPr>
                </w:del>
              </m:ctrlPr>
            </m:sSubPr>
            <m:e>
              <m:r>
                <w:del w:id="5088" w:author="ceres PC" w:date="2018-10-17T10:24:00Z">
                  <w:rPr>
                    <w:rFonts w:ascii="Cambria Math" w:eastAsiaTheme="minorEastAsia" w:hAnsi="Cambria Math"/>
                    <w:rPrChange w:id="5089" w:author="L-B" w:date="2018-10-18T03:40:00Z">
                      <w:rPr>
                        <w:rFonts w:ascii="Cambria Math" w:eastAsiaTheme="minorEastAsia" w:hAnsi="Cambria Math"/>
                      </w:rPr>
                    </w:rPrChange>
                  </w:rPr>
                  <m:t>I</m:t>
                </w:del>
              </m:r>
            </m:e>
            <m:sub>
              <m:r>
                <w:del w:id="5090" w:author="ceres PC" w:date="2018-10-17T10:24:00Z">
                  <w:rPr>
                    <w:rFonts w:ascii="Cambria Math" w:eastAsiaTheme="minorEastAsia" w:hAnsi="Cambria Math"/>
                    <w:rPrChange w:id="5091" w:author="L-B" w:date="2018-10-18T03:40:00Z">
                      <w:rPr>
                        <w:rFonts w:ascii="Cambria Math" w:eastAsiaTheme="minorEastAsia" w:hAnsi="Cambria Math"/>
                      </w:rPr>
                    </w:rPrChange>
                  </w:rPr>
                  <m:t>ph,min</m:t>
                </w:del>
              </m:r>
            </m:sub>
          </m:sSub>
          <m:r>
            <w:del w:id="5092" w:author="ceres PC" w:date="2018-10-17T10:24:00Z">
              <w:rPr>
                <w:rFonts w:ascii="Cambria Math" w:eastAsiaTheme="minorEastAsia" w:hAnsi="Cambria Math"/>
                <w:rPrChange w:id="5093" w:author="L-B" w:date="2018-10-18T03:40:00Z">
                  <w:rPr>
                    <w:rFonts w:ascii="Cambria Math" w:eastAsiaTheme="minorEastAsia" w:hAnsi="Cambria Math"/>
                  </w:rPr>
                </w:rPrChange>
              </w:rPr>
              <m:t>=</m:t>
            </w:del>
          </m:r>
          <m:f>
            <m:fPr>
              <m:ctrlPr>
                <w:del w:id="5094" w:author="ceres PC" w:date="2018-10-17T10:24:00Z">
                  <w:rPr>
                    <w:rFonts w:ascii="Cambria Math" w:eastAsiaTheme="minorEastAsia" w:hAnsi="Cambria Math"/>
                    <w:i/>
                  </w:rPr>
                </w:del>
              </m:ctrlPr>
            </m:fPr>
            <m:num>
              <m:sSub>
                <m:sSubPr>
                  <m:ctrlPr>
                    <w:del w:id="5095" w:author="ceres PC" w:date="2018-10-17T10:24:00Z">
                      <w:rPr>
                        <w:rFonts w:ascii="Cambria Math" w:eastAsiaTheme="minorEastAsia" w:hAnsi="Cambria Math"/>
                        <w:i/>
                      </w:rPr>
                    </w:del>
                  </m:ctrlPr>
                </m:sSubPr>
                <m:e>
                  <m:r>
                    <w:del w:id="5096" w:author="ceres PC" w:date="2018-10-17T10:24:00Z">
                      <w:rPr>
                        <w:rFonts w:ascii="Cambria Math" w:eastAsiaTheme="minorEastAsia" w:hAnsi="Cambria Math"/>
                        <w:rPrChange w:id="5097" w:author="L-B" w:date="2018-10-18T03:40:00Z">
                          <w:rPr>
                            <w:rFonts w:ascii="Cambria Math" w:eastAsiaTheme="minorEastAsia" w:hAnsi="Cambria Math"/>
                          </w:rPr>
                        </w:rPrChange>
                      </w:rPr>
                      <m:t>T</m:t>
                    </w:del>
                  </m:r>
                </m:e>
                <m:sub>
                  <m:r>
                    <w:del w:id="5098" w:author="ceres PC" w:date="2018-10-17T10:24:00Z">
                      <w:rPr>
                        <w:rFonts w:ascii="Cambria Math" w:eastAsiaTheme="minorEastAsia" w:hAnsi="Cambria Math"/>
                        <w:rPrChange w:id="5099" w:author="L-B" w:date="2018-10-18T03:40:00Z">
                          <w:rPr>
                            <w:rFonts w:ascii="Cambria Math" w:eastAsiaTheme="minorEastAsia" w:hAnsi="Cambria Math"/>
                          </w:rPr>
                        </w:rPrChange>
                      </w:rPr>
                      <m:t>min</m:t>
                    </w:del>
                  </m:r>
                </m:sub>
              </m:sSub>
            </m:num>
            <m:den>
              <m:r>
                <w:del w:id="5100" w:author="ceres PC" w:date="2018-10-17T10:24:00Z">
                  <w:rPr>
                    <w:rFonts w:ascii="Cambria Math" w:eastAsiaTheme="minorEastAsia" w:hAnsi="Cambria Math"/>
                    <w:rPrChange w:id="5101" w:author="L-B" w:date="2018-10-18T03:40:00Z">
                      <w:rPr>
                        <w:rFonts w:ascii="Cambria Math" w:eastAsiaTheme="minorEastAsia" w:hAnsi="Cambria Math"/>
                      </w:rPr>
                    </w:rPrChange>
                  </w:rPr>
                  <m:t>0.2 s+</m:t>
                </w:del>
              </m:r>
              <m:sSub>
                <m:sSubPr>
                  <m:ctrlPr>
                    <w:del w:id="5102" w:author="ceres PC" w:date="2018-10-17T10:24:00Z">
                      <w:rPr>
                        <w:rFonts w:ascii="Cambria Math" w:eastAsiaTheme="minorEastAsia" w:hAnsi="Cambria Math"/>
                        <w:i/>
                      </w:rPr>
                    </w:del>
                  </m:ctrlPr>
                </m:sSubPr>
                <m:e>
                  <m:r>
                    <w:del w:id="5103" w:author="ceres PC" w:date="2018-10-17T10:24:00Z">
                      <w:rPr>
                        <w:rFonts w:ascii="Cambria Math" w:eastAsiaTheme="minorEastAsia" w:hAnsi="Cambria Math"/>
                        <w:rPrChange w:id="5104" w:author="L-B" w:date="2018-10-18T03:40:00Z">
                          <w:rPr>
                            <w:rFonts w:ascii="Cambria Math" w:eastAsiaTheme="minorEastAsia" w:hAnsi="Cambria Math"/>
                          </w:rPr>
                        </w:rPrChange>
                      </w:rPr>
                      <m:t>T</m:t>
                    </w:del>
                  </m:r>
                </m:e>
                <m:sub>
                  <m:r>
                    <w:del w:id="5105" w:author="ceres PC" w:date="2018-10-17T10:24:00Z">
                      <w:rPr>
                        <w:rFonts w:ascii="Cambria Math" w:eastAsiaTheme="minorEastAsia" w:hAnsi="Cambria Math"/>
                        <w:rPrChange w:id="5106" w:author="L-B" w:date="2018-10-18T03:40:00Z">
                          <w:rPr>
                            <w:rFonts w:ascii="Cambria Math" w:eastAsiaTheme="minorEastAsia" w:hAnsi="Cambria Math"/>
                          </w:rPr>
                        </w:rPrChange>
                      </w:rPr>
                      <m:t>min</m:t>
                    </w:del>
                  </m:r>
                </m:sub>
              </m:sSub>
            </m:den>
          </m:f>
          <m:r>
            <w:del w:id="5107" w:author="ceres PC" w:date="2018-10-17T10:24:00Z">
              <w:rPr>
                <w:rFonts w:ascii="Cambria Math" w:eastAsiaTheme="minorEastAsia" w:hAnsi="Cambria Math"/>
                <w:rPrChange w:id="5108" w:author="L-B" w:date="2018-10-18T03:40:00Z">
                  <w:rPr>
                    <w:rFonts w:ascii="Cambria Math" w:eastAsiaTheme="minorEastAsia" w:hAnsi="Cambria Math"/>
                  </w:rPr>
                </w:rPrChange>
              </w:rPr>
              <m:t>*0.75*</m:t>
            </w:del>
          </m:r>
          <m:sSub>
            <m:sSubPr>
              <m:ctrlPr>
                <w:del w:id="5109" w:author="ceres PC" w:date="2018-10-17T10:24:00Z">
                  <w:rPr>
                    <w:rFonts w:ascii="Cambria Math" w:eastAsiaTheme="minorEastAsia" w:hAnsi="Cambria Math"/>
                    <w:i/>
                  </w:rPr>
                </w:del>
              </m:ctrlPr>
            </m:sSubPr>
            <m:e>
              <m:r>
                <w:del w:id="5110" w:author="ceres PC" w:date="2018-10-17T10:24:00Z">
                  <w:rPr>
                    <w:rFonts w:ascii="Cambria Math" w:eastAsiaTheme="minorEastAsia" w:hAnsi="Cambria Math"/>
                    <w:rPrChange w:id="5111" w:author="L-B" w:date="2018-10-18T03:40:00Z">
                      <w:rPr>
                        <w:rFonts w:ascii="Cambria Math" w:eastAsiaTheme="minorEastAsia" w:hAnsi="Cambria Math"/>
                      </w:rPr>
                    </w:rPrChange>
                  </w:rPr>
                  <m:t>I</m:t>
                </w:del>
              </m:r>
            </m:e>
            <m:sub>
              <m:r>
                <w:del w:id="5112" w:author="ceres PC" w:date="2018-10-17T10:24:00Z">
                  <w:rPr>
                    <w:rFonts w:ascii="Cambria Math" w:eastAsiaTheme="minorEastAsia" w:hAnsi="Cambria Math"/>
                    <w:rPrChange w:id="5113" w:author="L-B" w:date="2018-10-18T03:40:00Z">
                      <w:rPr>
                        <w:rFonts w:ascii="Cambria Math" w:eastAsiaTheme="minorEastAsia" w:hAnsi="Cambria Math"/>
                      </w:rPr>
                    </w:rPrChange>
                  </w:rPr>
                  <m:t>ph,min</m:t>
                </w:del>
              </m:r>
            </m:sub>
          </m:sSub>
        </m:oMath>
      </m:oMathPara>
      <w:bookmarkStart w:id="5114" w:name="_Toc527535930"/>
      <w:bookmarkStart w:id="5115" w:name="_Toc527537332"/>
      <w:bookmarkEnd w:id="5114"/>
      <w:bookmarkEnd w:id="5115"/>
    </w:p>
    <w:p w14:paraId="438F63F6" w14:textId="318B7300" w:rsidR="007C3CF4" w:rsidRPr="0088310C" w:rsidDel="004C5658" w:rsidRDefault="007C3CF4" w:rsidP="007C3CF4">
      <w:pPr>
        <w:pStyle w:val="Caption"/>
        <w:rPr>
          <w:del w:id="5116" w:author="ceres PC" w:date="2018-10-17T10:24:00Z"/>
        </w:rPr>
      </w:pPr>
      <w:bookmarkStart w:id="5117" w:name="_Toc527532304"/>
      <w:del w:id="5118" w:author="ceres PC" w:date="2018-10-17T10:24:00Z">
        <w:r w:rsidRPr="0088310C" w:rsidDel="004C5658">
          <w:rPr>
            <w:b w:val="0"/>
            <w:bCs w:val="0"/>
            <w:i w:val="0"/>
          </w:rPr>
          <w:delText xml:space="preserve">Equation </w:delText>
        </w:r>
        <w:r w:rsidRPr="0088310C" w:rsidDel="004C5658">
          <w:rPr>
            <w:rPrChange w:id="5119" w:author="L-B" w:date="2018-10-18T03:40:00Z">
              <w:rPr/>
            </w:rPrChange>
          </w:rPr>
          <w:fldChar w:fldCharType="begin"/>
        </w:r>
        <w:r w:rsidRPr="0088310C" w:rsidDel="004C5658">
          <w:rPr>
            <w:b w:val="0"/>
            <w:bCs w:val="0"/>
            <w:i w:val="0"/>
          </w:rPr>
          <w:delInstrText xml:space="preserve"> SEQ Equation \* ARABIC </w:delInstrText>
        </w:r>
        <w:r w:rsidRPr="0088310C" w:rsidDel="004C5658">
          <w:rPr>
            <w:rPrChange w:id="5120" w:author="L-B" w:date="2018-10-18T03:40:00Z">
              <w:rPr/>
            </w:rPrChange>
          </w:rPr>
          <w:fldChar w:fldCharType="separate"/>
        </w:r>
        <w:r w:rsidR="000D7C70" w:rsidRPr="0088310C" w:rsidDel="004C5658">
          <w:rPr>
            <w:b w:val="0"/>
            <w:bCs w:val="0"/>
            <w:i w:val="0"/>
            <w:noProof/>
          </w:rPr>
          <w:delText>12</w:delText>
        </w:r>
        <w:r w:rsidRPr="0088310C" w:rsidDel="004C5658">
          <w:rPr>
            <w:rPrChange w:id="5121" w:author="L-B" w:date="2018-10-18T03:40:00Z">
              <w:rPr/>
            </w:rPrChange>
          </w:rPr>
          <w:fldChar w:fldCharType="end"/>
        </w:r>
        <w:r w:rsidRPr="0088310C" w:rsidDel="004C5658">
          <w:rPr>
            <w:b w:val="0"/>
            <w:bCs w:val="0"/>
            <w:i w:val="0"/>
          </w:rPr>
          <w:delText xml:space="preserve"> In-situ-intensity, fast switching light, maximum values</w:delText>
        </w:r>
        <w:bookmarkStart w:id="5122" w:name="_Toc527535931"/>
        <w:bookmarkStart w:id="5123" w:name="_Toc527537333"/>
        <w:bookmarkEnd w:id="5117"/>
        <w:bookmarkEnd w:id="5122"/>
        <w:bookmarkEnd w:id="5123"/>
      </w:del>
    </w:p>
    <w:p w14:paraId="6EFABA58" w14:textId="4DC7A09D" w:rsidR="007C3CF4" w:rsidRPr="0088310C" w:rsidDel="004C5658" w:rsidRDefault="007C3CF4" w:rsidP="007C3CF4">
      <w:pPr>
        <w:rPr>
          <w:del w:id="5124" w:author="ceres PC" w:date="2018-10-17T10:24:00Z"/>
        </w:rPr>
      </w:pPr>
      <w:bookmarkStart w:id="5125" w:name="_Toc527535932"/>
      <w:bookmarkStart w:id="5126" w:name="_Toc527537334"/>
      <w:bookmarkEnd w:id="5125"/>
      <w:bookmarkEnd w:id="5126"/>
    </w:p>
    <w:p w14:paraId="25F1DE90" w14:textId="24DA3086" w:rsidR="000D5C84" w:rsidRPr="0088310C" w:rsidDel="004C5658" w:rsidRDefault="00A64966" w:rsidP="007C3CF4">
      <w:pPr>
        <w:pStyle w:val="BodyText"/>
        <w:rPr>
          <w:del w:id="5127" w:author="ceres PC" w:date="2018-10-17T10:24:00Z"/>
          <w:rFonts w:eastAsiaTheme="minorEastAsia"/>
        </w:rPr>
      </w:pPr>
      <m:oMathPara>
        <m:oMath>
          <m:sSub>
            <m:sSubPr>
              <m:ctrlPr>
                <w:del w:id="5128" w:author="ceres PC" w:date="2018-10-17T10:24:00Z">
                  <w:rPr>
                    <w:rFonts w:ascii="Cambria Math" w:eastAsiaTheme="minorEastAsia" w:hAnsi="Cambria Math"/>
                    <w:i/>
                  </w:rPr>
                </w:del>
              </m:ctrlPr>
            </m:sSubPr>
            <m:e>
              <m:r>
                <w:del w:id="5129" w:author="ceres PC" w:date="2018-10-17T10:24:00Z">
                  <w:rPr>
                    <w:rFonts w:ascii="Cambria Math" w:eastAsiaTheme="minorEastAsia" w:hAnsi="Cambria Math"/>
                    <w:rPrChange w:id="5130" w:author="L-B" w:date="2018-10-18T03:40:00Z">
                      <w:rPr>
                        <w:rFonts w:ascii="Cambria Math" w:eastAsiaTheme="minorEastAsia" w:hAnsi="Cambria Math"/>
                      </w:rPr>
                    </w:rPrChange>
                  </w:rPr>
                  <m:t>I</m:t>
                </w:del>
              </m:r>
            </m:e>
            <m:sub>
              <m:r>
                <w:del w:id="5131" w:author="ceres PC" w:date="2018-10-17T10:24:00Z">
                  <w:rPr>
                    <w:rFonts w:ascii="Cambria Math" w:eastAsiaTheme="minorEastAsia" w:hAnsi="Cambria Math"/>
                    <w:rPrChange w:id="5132" w:author="L-B" w:date="2018-10-18T03:40:00Z">
                      <w:rPr>
                        <w:rFonts w:ascii="Cambria Math" w:eastAsiaTheme="minorEastAsia" w:hAnsi="Cambria Math"/>
                      </w:rPr>
                    </w:rPrChange>
                  </w:rPr>
                  <m:t>ins,max</m:t>
                </w:del>
              </m:r>
            </m:sub>
          </m:sSub>
          <m:r>
            <w:del w:id="5133" w:author="ceres PC" w:date="2018-10-17T10:24:00Z">
              <w:rPr>
                <w:rFonts w:ascii="Cambria Math" w:eastAsiaTheme="minorEastAsia" w:hAnsi="Cambria Math"/>
                <w:rPrChange w:id="5134" w:author="L-B" w:date="2018-10-18T03:40:00Z">
                  <w:rPr>
                    <w:rFonts w:ascii="Cambria Math" w:eastAsiaTheme="minorEastAsia" w:hAnsi="Cambria Math"/>
                  </w:rPr>
                </w:rPrChange>
              </w:rPr>
              <m:t>=</m:t>
            </w:del>
          </m:r>
          <m:f>
            <m:fPr>
              <m:ctrlPr>
                <w:del w:id="5135" w:author="ceres PC" w:date="2018-10-17T10:24:00Z">
                  <w:rPr>
                    <w:rFonts w:ascii="Cambria Math" w:eastAsiaTheme="minorEastAsia" w:hAnsi="Cambria Math"/>
                    <w:i/>
                  </w:rPr>
                </w:del>
              </m:ctrlPr>
            </m:fPr>
            <m:num>
              <m:sSub>
                <m:sSubPr>
                  <m:ctrlPr>
                    <w:del w:id="5136" w:author="ceres PC" w:date="2018-10-17T10:24:00Z">
                      <w:rPr>
                        <w:rFonts w:ascii="Cambria Math" w:eastAsiaTheme="minorEastAsia" w:hAnsi="Cambria Math"/>
                        <w:i/>
                      </w:rPr>
                    </w:del>
                  </m:ctrlPr>
                </m:sSubPr>
                <m:e>
                  <m:r>
                    <w:del w:id="5137" w:author="ceres PC" w:date="2018-10-17T10:24:00Z">
                      <w:rPr>
                        <w:rFonts w:ascii="Cambria Math" w:eastAsiaTheme="minorEastAsia" w:hAnsi="Cambria Math"/>
                        <w:rPrChange w:id="5138" w:author="L-B" w:date="2018-10-18T03:40:00Z">
                          <w:rPr>
                            <w:rFonts w:ascii="Cambria Math" w:eastAsiaTheme="minorEastAsia" w:hAnsi="Cambria Math"/>
                          </w:rPr>
                        </w:rPrChange>
                      </w:rPr>
                      <m:t>T</m:t>
                    </w:del>
                  </m:r>
                </m:e>
                <m:sub>
                  <m:r>
                    <w:del w:id="5139" w:author="ceres PC" w:date="2018-10-17T10:24:00Z">
                      <w:rPr>
                        <w:rFonts w:ascii="Cambria Math" w:eastAsiaTheme="minorEastAsia" w:hAnsi="Cambria Math"/>
                        <w:rPrChange w:id="5140" w:author="L-B" w:date="2018-10-18T03:40:00Z">
                          <w:rPr>
                            <w:rFonts w:ascii="Cambria Math" w:eastAsiaTheme="minorEastAsia" w:hAnsi="Cambria Math"/>
                          </w:rPr>
                        </w:rPrChange>
                      </w:rPr>
                      <m:t>min</m:t>
                    </w:del>
                  </m:r>
                </m:sub>
              </m:sSub>
            </m:num>
            <m:den>
              <m:r>
                <w:del w:id="5141" w:author="ceres PC" w:date="2018-10-17T10:24:00Z">
                  <w:rPr>
                    <w:rFonts w:ascii="Cambria Math" w:eastAsiaTheme="minorEastAsia" w:hAnsi="Cambria Math"/>
                    <w:rPrChange w:id="5142" w:author="L-B" w:date="2018-10-18T03:40:00Z">
                      <w:rPr>
                        <w:rFonts w:ascii="Cambria Math" w:eastAsiaTheme="minorEastAsia" w:hAnsi="Cambria Math"/>
                      </w:rPr>
                    </w:rPrChange>
                  </w:rPr>
                  <m:t>a+</m:t>
                </w:del>
              </m:r>
              <m:sSub>
                <m:sSubPr>
                  <m:ctrlPr>
                    <w:del w:id="5143" w:author="ceres PC" w:date="2018-10-17T10:24:00Z">
                      <w:rPr>
                        <w:rFonts w:ascii="Cambria Math" w:eastAsiaTheme="minorEastAsia" w:hAnsi="Cambria Math"/>
                        <w:i/>
                      </w:rPr>
                    </w:del>
                  </m:ctrlPr>
                </m:sSubPr>
                <m:e>
                  <m:r>
                    <w:del w:id="5144" w:author="ceres PC" w:date="2018-10-17T10:24:00Z">
                      <w:rPr>
                        <w:rFonts w:ascii="Cambria Math" w:eastAsiaTheme="minorEastAsia" w:hAnsi="Cambria Math"/>
                        <w:rPrChange w:id="5145" w:author="L-B" w:date="2018-10-18T03:40:00Z">
                          <w:rPr>
                            <w:rFonts w:ascii="Cambria Math" w:eastAsiaTheme="minorEastAsia" w:hAnsi="Cambria Math"/>
                          </w:rPr>
                        </w:rPrChange>
                      </w:rPr>
                      <m:t>T</m:t>
                    </w:del>
                  </m:r>
                </m:e>
                <m:sub>
                  <m:r>
                    <w:del w:id="5146" w:author="ceres PC" w:date="2018-10-17T10:24:00Z">
                      <w:rPr>
                        <w:rFonts w:ascii="Cambria Math" w:eastAsiaTheme="minorEastAsia" w:hAnsi="Cambria Math"/>
                        <w:rPrChange w:id="5147" w:author="L-B" w:date="2018-10-18T03:40:00Z">
                          <w:rPr>
                            <w:rFonts w:ascii="Cambria Math" w:eastAsiaTheme="minorEastAsia" w:hAnsi="Cambria Math"/>
                          </w:rPr>
                        </w:rPrChange>
                      </w:rPr>
                      <m:t>min</m:t>
                    </w:del>
                  </m:r>
                </m:sub>
              </m:sSub>
            </m:den>
          </m:f>
          <m:r>
            <w:del w:id="5148" w:author="ceres PC" w:date="2018-10-17T10:24:00Z">
              <w:rPr>
                <w:rFonts w:ascii="Cambria Math" w:eastAsiaTheme="minorEastAsia" w:hAnsi="Cambria Math"/>
                <w:rPrChange w:id="5149" w:author="L-B" w:date="2018-10-18T03:40:00Z">
                  <w:rPr>
                    <w:rFonts w:ascii="Cambria Math" w:eastAsiaTheme="minorEastAsia" w:hAnsi="Cambria Math"/>
                  </w:rPr>
                </w:rPrChange>
              </w:rPr>
              <m:t>*</m:t>
            </w:del>
          </m:r>
          <m:sSub>
            <m:sSubPr>
              <m:ctrlPr>
                <w:del w:id="5150" w:author="ceres PC" w:date="2018-10-17T10:24:00Z">
                  <w:rPr>
                    <w:rFonts w:ascii="Cambria Math" w:eastAsiaTheme="minorEastAsia" w:hAnsi="Cambria Math"/>
                    <w:i/>
                  </w:rPr>
                </w:del>
              </m:ctrlPr>
            </m:sSubPr>
            <m:e>
              <m:r>
                <w:del w:id="5151" w:author="ceres PC" w:date="2018-10-17T10:24:00Z">
                  <w:rPr>
                    <w:rFonts w:ascii="Cambria Math" w:eastAsiaTheme="minorEastAsia" w:hAnsi="Cambria Math"/>
                    <w:rPrChange w:id="5152" w:author="L-B" w:date="2018-10-18T03:40:00Z">
                      <w:rPr>
                        <w:rFonts w:ascii="Cambria Math" w:eastAsiaTheme="minorEastAsia" w:hAnsi="Cambria Math"/>
                      </w:rPr>
                    </w:rPrChange>
                  </w:rPr>
                  <m:t>I</m:t>
                </w:del>
              </m:r>
            </m:e>
            <m:sub>
              <m:r>
                <w:del w:id="5153" w:author="ceres PC" w:date="2018-10-17T10:24:00Z">
                  <w:rPr>
                    <w:rFonts w:ascii="Cambria Math" w:eastAsiaTheme="minorEastAsia" w:hAnsi="Cambria Math"/>
                    <w:rPrChange w:id="5154" w:author="L-B" w:date="2018-10-18T03:40:00Z">
                      <w:rPr>
                        <w:rFonts w:ascii="Cambria Math" w:eastAsiaTheme="minorEastAsia" w:hAnsi="Cambria Math"/>
                      </w:rPr>
                    </w:rPrChange>
                  </w:rPr>
                  <m:t>ph,max</m:t>
                </w:del>
              </m:r>
            </m:sub>
          </m:sSub>
          <m:r>
            <w:del w:id="5155" w:author="ceres PC" w:date="2018-10-17T10:24:00Z">
              <w:rPr>
                <w:rFonts w:ascii="Cambria Math" w:eastAsiaTheme="minorEastAsia" w:hAnsi="Cambria Math"/>
                <w:rPrChange w:id="5156" w:author="L-B" w:date="2018-10-18T03:40:00Z">
                  <w:rPr>
                    <w:rFonts w:ascii="Cambria Math" w:eastAsiaTheme="minorEastAsia" w:hAnsi="Cambria Math"/>
                  </w:rPr>
                </w:rPrChange>
              </w:rPr>
              <m:t>=</m:t>
            </w:del>
          </m:r>
          <m:f>
            <m:fPr>
              <m:ctrlPr>
                <w:del w:id="5157" w:author="ceres PC" w:date="2018-10-17T10:24:00Z">
                  <w:rPr>
                    <w:rFonts w:ascii="Cambria Math" w:eastAsiaTheme="minorEastAsia" w:hAnsi="Cambria Math"/>
                    <w:i/>
                  </w:rPr>
                </w:del>
              </m:ctrlPr>
            </m:fPr>
            <m:num>
              <m:sSub>
                <m:sSubPr>
                  <m:ctrlPr>
                    <w:del w:id="5158" w:author="ceres PC" w:date="2018-10-17T10:24:00Z">
                      <w:rPr>
                        <w:rFonts w:ascii="Cambria Math" w:eastAsiaTheme="minorEastAsia" w:hAnsi="Cambria Math"/>
                        <w:i/>
                      </w:rPr>
                    </w:del>
                  </m:ctrlPr>
                </m:sSubPr>
                <m:e>
                  <m:r>
                    <w:del w:id="5159" w:author="ceres PC" w:date="2018-10-17T10:24:00Z">
                      <w:rPr>
                        <w:rFonts w:ascii="Cambria Math" w:eastAsiaTheme="minorEastAsia" w:hAnsi="Cambria Math"/>
                        <w:rPrChange w:id="5160" w:author="L-B" w:date="2018-10-18T03:40:00Z">
                          <w:rPr>
                            <w:rFonts w:ascii="Cambria Math" w:eastAsiaTheme="minorEastAsia" w:hAnsi="Cambria Math"/>
                          </w:rPr>
                        </w:rPrChange>
                      </w:rPr>
                      <m:t>T</m:t>
                    </w:del>
                  </m:r>
                </m:e>
                <m:sub>
                  <m:r>
                    <w:del w:id="5161" w:author="ceres PC" w:date="2018-10-17T10:24:00Z">
                      <w:rPr>
                        <w:rFonts w:ascii="Cambria Math" w:eastAsiaTheme="minorEastAsia" w:hAnsi="Cambria Math"/>
                        <w:rPrChange w:id="5162" w:author="L-B" w:date="2018-10-18T03:40:00Z">
                          <w:rPr>
                            <w:rFonts w:ascii="Cambria Math" w:eastAsiaTheme="minorEastAsia" w:hAnsi="Cambria Math"/>
                          </w:rPr>
                        </w:rPrChange>
                      </w:rPr>
                      <m:t>min</m:t>
                    </w:del>
                  </m:r>
                </m:sub>
              </m:sSub>
            </m:num>
            <m:den>
              <m:r>
                <w:del w:id="5163" w:author="ceres PC" w:date="2018-10-17T10:24:00Z">
                  <w:rPr>
                    <w:rFonts w:ascii="Cambria Math" w:eastAsiaTheme="minorEastAsia" w:hAnsi="Cambria Math"/>
                    <w:rPrChange w:id="5164" w:author="L-B" w:date="2018-10-18T03:40:00Z">
                      <w:rPr>
                        <w:rFonts w:ascii="Cambria Math" w:eastAsiaTheme="minorEastAsia" w:hAnsi="Cambria Math"/>
                      </w:rPr>
                    </w:rPrChange>
                  </w:rPr>
                  <m:t>0.2 s+</m:t>
                </w:del>
              </m:r>
              <m:sSub>
                <m:sSubPr>
                  <m:ctrlPr>
                    <w:del w:id="5165" w:author="ceres PC" w:date="2018-10-17T10:24:00Z">
                      <w:rPr>
                        <w:rFonts w:ascii="Cambria Math" w:eastAsiaTheme="minorEastAsia" w:hAnsi="Cambria Math"/>
                        <w:i/>
                      </w:rPr>
                    </w:del>
                  </m:ctrlPr>
                </m:sSubPr>
                <m:e>
                  <m:r>
                    <w:del w:id="5166" w:author="ceres PC" w:date="2018-10-17T10:24:00Z">
                      <w:rPr>
                        <w:rFonts w:ascii="Cambria Math" w:eastAsiaTheme="minorEastAsia" w:hAnsi="Cambria Math"/>
                        <w:rPrChange w:id="5167" w:author="L-B" w:date="2018-10-18T03:40:00Z">
                          <w:rPr>
                            <w:rFonts w:ascii="Cambria Math" w:eastAsiaTheme="minorEastAsia" w:hAnsi="Cambria Math"/>
                          </w:rPr>
                        </w:rPrChange>
                      </w:rPr>
                      <m:t>T</m:t>
                    </w:del>
                  </m:r>
                </m:e>
                <m:sub>
                  <m:r>
                    <w:del w:id="5168" w:author="ceres PC" w:date="2018-10-17T10:24:00Z">
                      <w:rPr>
                        <w:rFonts w:ascii="Cambria Math" w:eastAsiaTheme="minorEastAsia" w:hAnsi="Cambria Math"/>
                        <w:rPrChange w:id="5169" w:author="L-B" w:date="2018-10-18T03:40:00Z">
                          <w:rPr>
                            <w:rFonts w:ascii="Cambria Math" w:eastAsiaTheme="minorEastAsia" w:hAnsi="Cambria Math"/>
                          </w:rPr>
                        </w:rPrChange>
                      </w:rPr>
                      <m:t>min</m:t>
                    </w:del>
                  </m:r>
                </m:sub>
              </m:sSub>
            </m:den>
          </m:f>
          <m:r>
            <w:del w:id="5170" w:author="ceres PC" w:date="2018-10-17T10:24:00Z">
              <w:rPr>
                <w:rFonts w:ascii="Cambria Math" w:eastAsiaTheme="minorEastAsia" w:hAnsi="Cambria Math"/>
                <w:rPrChange w:id="5171" w:author="L-B" w:date="2018-10-18T03:40:00Z">
                  <w:rPr>
                    <w:rFonts w:ascii="Cambria Math" w:eastAsiaTheme="minorEastAsia" w:hAnsi="Cambria Math"/>
                  </w:rPr>
                </w:rPrChange>
              </w:rPr>
              <m:t>*</m:t>
            </w:del>
          </m:r>
          <m:sSub>
            <m:sSubPr>
              <m:ctrlPr>
                <w:del w:id="5172" w:author="ceres PC" w:date="2018-10-17T10:24:00Z">
                  <w:rPr>
                    <w:rFonts w:ascii="Cambria Math" w:eastAsiaTheme="minorEastAsia" w:hAnsi="Cambria Math"/>
                    <w:i/>
                  </w:rPr>
                </w:del>
              </m:ctrlPr>
            </m:sSubPr>
            <m:e>
              <m:r>
                <w:del w:id="5173" w:author="ceres PC" w:date="2018-10-17T10:24:00Z">
                  <w:rPr>
                    <w:rFonts w:ascii="Cambria Math" w:eastAsiaTheme="minorEastAsia" w:hAnsi="Cambria Math"/>
                    <w:rPrChange w:id="5174" w:author="L-B" w:date="2018-10-18T03:40:00Z">
                      <w:rPr>
                        <w:rFonts w:ascii="Cambria Math" w:eastAsiaTheme="minorEastAsia" w:hAnsi="Cambria Math"/>
                      </w:rPr>
                    </w:rPrChange>
                  </w:rPr>
                  <m:t>I</m:t>
                </w:del>
              </m:r>
            </m:e>
            <m:sub>
              <m:r>
                <w:del w:id="5175" w:author="ceres PC" w:date="2018-10-17T10:24:00Z">
                  <w:rPr>
                    <w:rFonts w:ascii="Cambria Math" w:eastAsiaTheme="minorEastAsia" w:hAnsi="Cambria Math"/>
                    <w:rPrChange w:id="5176" w:author="L-B" w:date="2018-10-18T03:40:00Z">
                      <w:rPr>
                        <w:rFonts w:ascii="Cambria Math" w:eastAsiaTheme="minorEastAsia" w:hAnsi="Cambria Math"/>
                      </w:rPr>
                    </w:rPrChange>
                  </w:rPr>
                  <m:t>ph,max</m:t>
                </w:del>
              </m:r>
            </m:sub>
          </m:sSub>
        </m:oMath>
      </m:oMathPara>
      <w:bookmarkStart w:id="5177" w:name="_Toc527535933"/>
      <w:bookmarkStart w:id="5178" w:name="_Toc527537335"/>
      <w:bookmarkEnd w:id="5177"/>
      <w:bookmarkEnd w:id="5178"/>
    </w:p>
    <w:p w14:paraId="051A272B" w14:textId="618449D6" w:rsidR="002A268A" w:rsidRPr="0088310C" w:rsidDel="004C5658" w:rsidRDefault="002A268A" w:rsidP="007C3CF4">
      <w:pPr>
        <w:pStyle w:val="BodyText"/>
        <w:rPr>
          <w:del w:id="5179" w:author="ceres PC" w:date="2018-10-17T10:24:00Z"/>
          <w:rFonts w:eastAsiaTheme="minorEastAsia"/>
        </w:rPr>
      </w:pPr>
      <w:bookmarkStart w:id="5180" w:name="_Toc527535934"/>
      <w:bookmarkStart w:id="5181" w:name="_Toc527537336"/>
      <w:bookmarkEnd w:id="5180"/>
      <w:bookmarkEnd w:id="5181"/>
    </w:p>
    <w:p w14:paraId="76150205" w14:textId="3C516002" w:rsidR="000B22EC" w:rsidRPr="0088310C" w:rsidDel="004C5658" w:rsidRDefault="000B22EC" w:rsidP="00F71623">
      <w:pPr>
        <w:pStyle w:val="Heading2"/>
        <w:rPr>
          <w:del w:id="5182" w:author="ceres PC" w:date="2018-10-17T10:24:00Z"/>
          <w:rFonts w:eastAsiaTheme="minorEastAsia"/>
        </w:rPr>
      </w:pPr>
      <w:bookmarkStart w:id="5183" w:name="_Toc527535337"/>
      <w:del w:id="5184" w:author="ceres PC" w:date="2018-10-17T10:24:00Z">
        <w:r w:rsidRPr="0088310C" w:rsidDel="004C5658">
          <w:rPr>
            <w:rFonts w:eastAsiaTheme="minorEastAsia"/>
            <w:b w:val="0"/>
            <w:bCs w:val="0"/>
            <w:caps w:val="0"/>
          </w:rPr>
          <w:delText xml:space="preserve">Arbitrary </w:delText>
        </w:r>
        <w:r w:rsidR="00D452AF" w:rsidRPr="0088310C" w:rsidDel="004C5658">
          <w:rPr>
            <w:rFonts w:eastAsiaTheme="minorEastAsia"/>
            <w:b w:val="0"/>
            <w:bCs w:val="0"/>
            <w:caps w:val="0"/>
          </w:rPr>
          <w:delText>f</w:delText>
        </w:r>
        <w:r w:rsidRPr="0088310C" w:rsidDel="004C5658">
          <w:rPr>
            <w:rFonts w:eastAsiaTheme="minorEastAsia"/>
            <w:b w:val="0"/>
            <w:bCs w:val="0"/>
            <w:caps w:val="0"/>
          </w:rPr>
          <w:delText xml:space="preserve">lash </w:delText>
        </w:r>
        <w:r w:rsidR="00D452AF" w:rsidRPr="0088310C" w:rsidDel="004C5658">
          <w:rPr>
            <w:rFonts w:eastAsiaTheme="minorEastAsia"/>
            <w:b w:val="0"/>
            <w:bCs w:val="0"/>
            <w:caps w:val="0"/>
          </w:rPr>
          <w:delText>p</w:delText>
        </w:r>
        <w:r w:rsidRPr="0088310C" w:rsidDel="004C5658">
          <w:rPr>
            <w:rFonts w:eastAsiaTheme="minorEastAsia"/>
            <w:b w:val="0"/>
            <w:bCs w:val="0"/>
            <w:caps w:val="0"/>
          </w:rPr>
          <w:delText>rofile</w:delText>
        </w:r>
        <w:bookmarkStart w:id="5185" w:name="_Toc527535935"/>
        <w:bookmarkStart w:id="5186" w:name="_Toc527537337"/>
        <w:bookmarkEnd w:id="5183"/>
        <w:bookmarkEnd w:id="5185"/>
        <w:bookmarkEnd w:id="5186"/>
      </w:del>
    </w:p>
    <w:p w14:paraId="2514AADA" w14:textId="18DD012C" w:rsidR="000B22EC" w:rsidRPr="0088310C" w:rsidDel="004C5658" w:rsidRDefault="000B22EC" w:rsidP="000B22EC">
      <w:pPr>
        <w:pStyle w:val="Heading2separationline"/>
        <w:rPr>
          <w:del w:id="5187" w:author="ceres PC" w:date="2018-10-17T10:24:00Z"/>
        </w:rPr>
      </w:pPr>
      <w:bookmarkStart w:id="5188" w:name="_Toc527535936"/>
      <w:bookmarkStart w:id="5189" w:name="_Toc527537338"/>
      <w:bookmarkEnd w:id="5188"/>
      <w:bookmarkEnd w:id="5189"/>
    </w:p>
    <w:p w14:paraId="4F18CC30" w14:textId="5444DF14" w:rsidR="003F665B" w:rsidRPr="0088310C" w:rsidDel="004C5658" w:rsidRDefault="007357F4" w:rsidP="000B22EC">
      <w:pPr>
        <w:pStyle w:val="BodyText"/>
        <w:rPr>
          <w:del w:id="5190" w:author="ceres PC" w:date="2018-10-17T10:24:00Z"/>
        </w:rPr>
      </w:pPr>
      <w:del w:id="5191" w:author="ceres PC" w:date="2018-10-17T10:24:00Z">
        <w:r w:rsidRPr="0088310C" w:rsidDel="004C5658">
          <w:delText xml:space="preserve">For an arbitrary flash profile the </w:delText>
        </w:r>
        <w:r w:rsidR="00A62A2C" w:rsidRPr="0088310C" w:rsidDel="004C5658">
          <w:delText xml:space="preserve">profile function must be known. There are tools </w:delText>
        </w:r>
        <w:r w:rsidR="00A62A2C" w:rsidRPr="0088310C" w:rsidDel="004C5658">
          <w:rPr>
            <w:highlight w:val="yellow"/>
          </w:rPr>
          <w:delText>(</w:delText>
        </w:r>
        <w:r w:rsidR="002A268A" w:rsidRPr="0088310C" w:rsidDel="004C5658">
          <w:rPr>
            <w:highlight w:val="yellow"/>
          </w:rPr>
          <w:delText>link to the new recommendation and guideline</w:delText>
        </w:r>
        <w:r w:rsidR="00A62A2C" w:rsidRPr="0088310C" w:rsidDel="004C5658">
          <w:rPr>
            <w:highlight w:val="yellow"/>
          </w:rPr>
          <w:delText xml:space="preserve">) </w:delText>
        </w:r>
        <w:r w:rsidR="00A62A2C" w:rsidRPr="0088310C" w:rsidDel="004C5658">
          <w:delText>to calculate the in-situ-intensity from the profile function.</w:delText>
        </w:r>
        <w:bookmarkStart w:id="5192" w:name="_Toc527535937"/>
        <w:bookmarkStart w:id="5193" w:name="_Toc527537339"/>
        <w:bookmarkEnd w:id="5192"/>
        <w:bookmarkEnd w:id="5193"/>
      </w:del>
    </w:p>
    <w:p w14:paraId="45EC3ECD" w14:textId="6D9F4C3D" w:rsidR="00926275" w:rsidRPr="0088310C" w:rsidRDefault="00F92826">
      <w:pPr>
        <w:pStyle w:val="Heading2"/>
        <w:rPr>
          <w:rPrChange w:id="5194" w:author="L-B" w:date="2018-10-18T03:40:00Z">
            <w:rPr/>
          </w:rPrChange>
        </w:rPr>
        <w:pPrChange w:id="5195" w:author="ceres PC" w:date="2018-10-17T10:28:00Z">
          <w:pPr>
            <w:pStyle w:val="Heading1"/>
          </w:pPr>
        </w:pPrChange>
      </w:pPr>
      <w:bookmarkStart w:id="5196" w:name="_Toc527537340"/>
      <w:r w:rsidRPr="0088310C">
        <w:rPr>
          <w:rPrChange w:id="5197" w:author="L-B" w:date="2018-10-18T03:40:00Z">
            <w:rPr/>
          </w:rPrChange>
        </w:rPr>
        <w:t xml:space="preserve">Standard </w:t>
      </w:r>
      <w:r w:rsidR="00D452AF" w:rsidRPr="0088310C">
        <w:rPr>
          <w:rPrChange w:id="5198" w:author="L-B" w:date="2018-10-18T03:40:00Z">
            <w:rPr/>
          </w:rPrChange>
        </w:rPr>
        <w:t>d</w:t>
      </w:r>
      <w:r w:rsidR="0079207B" w:rsidRPr="0088310C">
        <w:rPr>
          <w:rPrChange w:id="5199" w:author="L-B" w:date="2018-10-18T03:40:00Z">
            <w:rPr/>
          </w:rPrChange>
        </w:rPr>
        <w:t xml:space="preserve">esign </w:t>
      </w:r>
      <w:r w:rsidR="00D452AF" w:rsidRPr="0088310C">
        <w:rPr>
          <w:rPrChange w:id="5200" w:author="L-B" w:date="2018-10-18T03:40:00Z">
            <w:rPr/>
          </w:rPrChange>
        </w:rPr>
        <w:t>m</w:t>
      </w:r>
      <w:r w:rsidR="0079207B" w:rsidRPr="0088310C">
        <w:rPr>
          <w:rPrChange w:id="5201" w:author="L-B" w:date="2018-10-18T03:40:00Z">
            <w:rPr/>
          </w:rPrChange>
        </w:rPr>
        <w:t>ethodology</w:t>
      </w:r>
      <w:bookmarkEnd w:id="5196"/>
    </w:p>
    <w:p w14:paraId="3E06A90A" w14:textId="77777777" w:rsidR="00F92826" w:rsidRPr="0088310C" w:rsidRDefault="00F92826" w:rsidP="00F92826">
      <w:pPr>
        <w:pStyle w:val="Heading1separatationline"/>
      </w:pPr>
    </w:p>
    <w:p w14:paraId="4329950C" w14:textId="4D592063" w:rsidR="00F92826" w:rsidRPr="0088310C" w:rsidRDefault="00FD3E26" w:rsidP="00F92826">
      <w:pPr>
        <w:pStyle w:val="BodyText"/>
      </w:pPr>
      <w:r w:rsidRPr="0088310C">
        <w:t>The standard procedure to derive the required luminous intensity or intensity distribution from the nautical requirements is shown in this chapter.</w:t>
      </w:r>
    </w:p>
    <w:p w14:paraId="22F5DB74" w14:textId="435601E1" w:rsidR="005B1810" w:rsidRPr="0088310C" w:rsidRDefault="005B1810" w:rsidP="00F92826">
      <w:pPr>
        <w:pStyle w:val="BodyText"/>
      </w:pPr>
      <w:r w:rsidRPr="0088310C">
        <w:t>When a light has s</w:t>
      </w:r>
      <w:r w:rsidR="00FD7F35" w:rsidRPr="0088310C">
        <w:t>ectors with different distances</w:t>
      </w:r>
      <w:r w:rsidRPr="0088310C">
        <w:t xml:space="preserve"> </w:t>
      </w:r>
      <m:oMath>
        <m:sSub>
          <m:sSubPr>
            <m:ctrlPr>
              <w:rPr>
                <w:rFonts w:ascii="Cambria Math" w:hAnsi="Cambria Math"/>
                <w:i/>
              </w:rPr>
            </m:ctrlPr>
          </m:sSubPr>
          <m:e>
            <m:r>
              <w:rPr>
                <w:rFonts w:ascii="Cambria Math" w:hAnsi="Cambria Math"/>
                <w:rPrChange w:id="5202" w:author="L-B" w:date="2018-10-18T03:40:00Z">
                  <w:rPr>
                    <w:rFonts w:ascii="Cambria Math" w:hAnsi="Cambria Math"/>
                  </w:rPr>
                </w:rPrChange>
              </w:rPr>
              <m:t>D</m:t>
            </m:r>
          </m:e>
          <m:sub>
            <m:r>
              <w:rPr>
                <w:rFonts w:ascii="Cambria Math" w:hAnsi="Cambria Math"/>
                <w:rPrChange w:id="5203" w:author="L-B" w:date="2018-10-18T03:40:00Z">
                  <w:rPr>
                    <w:rFonts w:ascii="Cambria Math" w:hAnsi="Cambria Math"/>
                  </w:rPr>
                </w:rPrChange>
              </w:rPr>
              <m:t>max</m:t>
            </m:r>
          </m:sub>
        </m:sSub>
      </m:oMath>
      <w:r w:rsidRPr="0088310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Change w:id="5204" w:author="L-B" w:date="2018-10-18T03:40:00Z">
                  <w:rPr>
                    <w:rFonts w:ascii="Cambria Math" w:eastAsiaTheme="minorEastAsia" w:hAnsi="Cambria Math"/>
                  </w:rPr>
                </w:rPrChange>
              </w:rPr>
              <m:t>D</m:t>
            </m:r>
          </m:e>
          <m:sub>
            <m:r>
              <w:rPr>
                <w:rFonts w:ascii="Cambria Math" w:eastAsiaTheme="minorEastAsia" w:hAnsi="Cambria Math"/>
                <w:rPrChange w:id="5205" w:author="L-B" w:date="2018-10-18T03:40:00Z">
                  <w:rPr>
                    <w:rFonts w:ascii="Cambria Math" w:eastAsiaTheme="minorEastAsia" w:hAnsi="Cambria Math"/>
                  </w:rPr>
                </w:rPrChange>
              </w:rPr>
              <m:t>min</m:t>
            </m:r>
          </m:sub>
        </m:sSub>
      </m:oMath>
      <w:r w:rsidRPr="0088310C">
        <w:rPr>
          <w:rFonts w:eastAsiaTheme="minorEastAsia"/>
        </w:rPr>
        <w:t>, it may be useful to repeat the calculations for each sector.</w:t>
      </w:r>
      <w:r w:rsidR="00FD7F35" w:rsidRPr="0088310C">
        <w:rPr>
          <w:rFonts w:eastAsiaTheme="minorEastAsia"/>
        </w:rPr>
        <w:t xml:space="preserve"> </w:t>
      </w:r>
      <w:r w:rsidRPr="0088310C">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Change w:id="5206" w:author="L-B" w:date="2018-10-18T03:40:00Z">
                  <w:rPr>
                    <w:rFonts w:ascii="Cambria Math" w:hAnsi="Cambria Math"/>
                  </w:rPr>
                </w:rPrChange>
              </w:rPr>
              <m:t>D</m:t>
            </m:r>
          </m:e>
          <m:sub>
            <m:r>
              <w:rPr>
                <w:rFonts w:ascii="Cambria Math" w:hAnsi="Cambria Math"/>
                <w:rPrChange w:id="5207" w:author="L-B" w:date="2018-10-18T03:40:00Z">
                  <w:rPr>
                    <w:rFonts w:ascii="Cambria Math" w:hAnsi="Cambria Math"/>
                  </w:rPr>
                </w:rPrChange>
              </w:rPr>
              <m:t>max</m:t>
            </m:r>
          </m:sub>
        </m:sSub>
      </m:oMath>
      <w:r w:rsidRPr="0088310C">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Change w:id="5208" w:author="L-B" w:date="2018-10-18T03:40:00Z">
                  <w:rPr>
                    <w:rFonts w:ascii="Cambria Math" w:eastAsiaTheme="minorEastAsia" w:hAnsi="Cambria Math"/>
                  </w:rPr>
                </w:rPrChange>
              </w:rPr>
              <m:t>D</m:t>
            </m:r>
          </m:e>
          <m:sub>
            <m:r>
              <w:rPr>
                <w:rFonts w:ascii="Cambria Math" w:eastAsiaTheme="minorEastAsia" w:hAnsi="Cambria Math"/>
                <w:rPrChange w:id="5209" w:author="L-B" w:date="2018-10-18T03:40:00Z">
                  <w:rPr>
                    <w:rFonts w:ascii="Cambria Math" w:eastAsiaTheme="minorEastAsia" w:hAnsi="Cambria Math"/>
                  </w:rPr>
                </w:rPrChange>
              </w:rPr>
              <m:t>min</m:t>
            </m:r>
          </m:sub>
        </m:sSub>
      </m:oMath>
      <w:r w:rsidRPr="0088310C">
        <w:rPr>
          <w:rFonts w:eastAsiaTheme="minorEastAsia"/>
        </w:rPr>
        <w:t>.</w:t>
      </w:r>
    </w:p>
    <w:p w14:paraId="29B62FEB" w14:textId="47DD8594" w:rsidR="00FD3E26" w:rsidRPr="0088310C" w:rsidRDefault="00FD3E26">
      <w:pPr>
        <w:pStyle w:val="Heading3"/>
        <w:rPr>
          <w:rPrChange w:id="5210" w:author="L-B" w:date="2018-10-18T03:40:00Z">
            <w:rPr/>
          </w:rPrChange>
        </w:rPr>
        <w:pPrChange w:id="5211" w:author="ceres PC" w:date="2018-10-17T10:28:00Z">
          <w:pPr>
            <w:pStyle w:val="Heading2"/>
          </w:pPr>
        </w:pPrChange>
      </w:pPr>
      <w:bookmarkStart w:id="5212" w:name="_Toc527537341"/>
      <w:r w:rsidRPr="0088310C">
        <w:rPr>
          <w:rPrChange w:id="5213" w:author="L-B" w:date="2018-10-18T03:40:00Z">
            <w:rPr>
              <w:caps w:val="0"/>
              <w:smallCaps/>
            </w:rPr>
          </w:rPrChange>
        </w:rPr>
        <w:t>Step 1</w:t>
      </w:r>
      <w:bookmarkEnd w:id="5212"/>
    </w:p>
    <w:p w14:paraId="240AE321" w14:textId="77777777" w:rsidR="00E8540A" w:rsidRPr="0088310C" w:rsidRDefault="00E8540A" w:rsidP="00E8540A">
      <w:pPr>
        <w:pStyle w:val="Heading2separationline"/>
      </w:pPr>
    </w:p>
    <w:p w14:paraId="3142BC55" w14:textId="3163A521" w:rsidR="00FD3E26" w:rsidRPr="0088310C" w:rsidRDefault="00E8540A" w:rsidP="0012009A">
      <w:pPr>
        <w:pStyle w:val="BodyText"/>
      </w:pPr>
      <w:r w:rsidRPr="0088310C">
        <w:t xml:space="preserve">Find the </w:t>
      </w:r>
      <w:r w:rsidR="00FD3E26" w:rsidRPr="0088310C">
        <w:t>nautical requirements of light</w:t>
      </w:r>
      <w:r w:rsidRPr="0088310C">
        <w:t xml:space="preserve">, which are </w:t>
      </w:r>
      <w:r w:rsidR="00FD3E26" w:rsidRPr="0088310C">
        <w:t xml:space="preserve">described by </w:t>
      </w:r>
    </w:p>
    <w:p w14:paraId="7A758DFF" w14:textId="35EA46AD" w:rsidR="00FD3E26" w:rsidRPr="0088310C" w:rsidRDefault="00FD3E26" w:rsidP="00E8540A">
      <w:pPr>
        <w:pStyle w:val="Bullet1"/>
        <w:rPr>
          <w:lang w:val="en-GB"/>
          <w:rPrChange w:id="5214" w:author="L-B" w:date="2018-10-18T03:40:00Z">
            <w:rPr/>
          </w:rPrChange>
        </w:rPr>
      </w:pPr>
      <w:r w:rsidRPr="0088310C">
        <w:rPr>
          <w:lang w:val="en-GB"/>
          <w:rPrChange w:id="5215" w:author="L-B" w:date="2018-10-18T03:40:00Z">
            <w:rPr/>
          </w:rPrChange>
        </w:rPr>
        <w:t xml:space="preserve">the flash (minimum flash duration is </w:t>
      </w:r>
      <m:oMath>
        <m:sSub>
          <m:sSubPr>
            <m:ctrlPr>
              <w:rPr>
                <w:rFonts w:ascii="Cambria Math" w:hAnsi="Cambria Math"/>
                <w:i/>
                <w:color w:val="auto"/>
                <w:lang w:val="en-GB"/>
              </w:rPr>
            </m:ctrlPr>
          </m:sSubPr>
          <m:e>
            <m:r>
              <w:rPr>
                <w:rFonts w:ascii="Cambria Math" w:hAnsi="Cambria Math"/>
                <w:lang w:val="en-GB"/>
                <w:rPrChange w:id="5216" w:author="L-B" w:date="2018-10-18T03:40:00Z">
                  <w:rPr>
                    <w:rFonts w:ascii="Cambria Math" w:hAnsi="Cambria Math"/>
                  </w:rPr>
                </w:rPrChange>
              </w:rPr>
              <m:t>T</m:t>
            </m:r>
          </m:e>
          <m:sub>
            <m:r>
              <w:rPr>
                <w:rFonts w:ascii="Cambria Math" w:hAnsi="Cambria Math"/>
                <w:lang w:val="en-GB"/>
                <w:rPrChange w:id="5217" w:author="L-B" w:date="2018-10-18T03:40:00Z">
                  <w:rPr>
                    <w:rFonts w:ascii="Cambria Math" w:hAnsi="Cambria Math"/>
                  </w:rPr>
                </w:rPrChange>
              </w:rPr>
              <m:t>min</m:t>
            </m:r>
          </m:sub>
        </m:sSub>
      </m:oMath>
      <w:r w:rsidRPr="0088310C">
        <w:rPr>
          <w:rFonts w:eastAsiaTheme="minorEastAsia"/>
          <w:lang w:val="en-GB"/>
          <w:rPrChange w:id="5218" w:author="L-B" w:date="2018-10-18T03:40:00Z">
            <w:rPr>
              <w:rFonts w:eastAsiaTheme="minorEastAsia"/>
            </w:rPr>
          </w:rPrChange>
        </w:rPr>
        <w:t>),</w:t>
      </w:r>
    </w:p>
    <w:p w14:paraId="36B7F94E" w14:textId="77A635BC" w:rsidR="00FD3E26" w:rsidRPr="0088310C" w:rsidRDefault="00FD3E26" w:rsidP="00E8540A">
      <w:pPr>
        <w:pStyle w:val="Bullet1"/>
        <w:rPr>
          <w:lang w:val="en-GB"/>
          <w:rPrChange w:id="5219" w:author="L-B" w:date="2018-10-18T03:40:00Z">
            <w:rPr/>
          </w:rPrChange>
        </w:rPr>
      </w:pPr>
      <w:r w:rsidRPr="0088310C">
        <w:rPr>
          <w:lang w:val="en-GB"/>
          <w:rPrChange w:id="5220" w:author="L-B" w:date="2018-10-18T03:40:00Z">
            <w:rPr/>
          </w:rPrChange>
        </w:rPr>
        <w:t xml:space="preserve">the minimum distance </w:t>
      </w:r>
      <m:oMath>
        <m:sSub>
          <m:sSubPr>
            <m:ctrlPr>
              <w:rPr>
                <w:rFonts w:ascii="Cambria Math" w:hAnsi="Cambria Math"/>
                <w:i/>
                <w:color w:val="auto"/>
                <w:lang w:val="en-GB"/>
              </w:rPr>
            </m:ctrlPr>
          </m:sSubPr>
          <m:e>
            <m:r>
              <w:rPr>
                <w:rFonts w:ascii="Cambria Math" w:hAnsi="Cambria Math"/>
                <w:lang w:val="en-GB"/>
                <w:rPrChange w:id="5221" w:author="L-B" w:date="2018-10-18T03:40:00Z">
                  <w:rPr>
                    <w:rFonts w:ascii="Cambria Math" w:hAnsi="Cambria Math"/>
                  </w:rPr>
                </w:rPrChange>
              </w:rPr>
              <m:t>D</m:t>
            </m:r>
          </m:e>
          <m:sub>
            <m:r>
              <w:rPr>
                <w:rFonts w:ascii="Cambria Math" w:hAnsi="Cambria Math"/>
                <w:lang w:val="en-GB"/>
                <w:rPrChange w:id="5222" w:author="L-B" w:date="2018-10-18T03:40:00Z">
                  <w:rPr>
                    <w:rFonts w:ascii="Cambria Math" w:hAnsi="Cambria Math"/>
                  </w:rPr>
                </w:rPrChange>
              </w:rPr>
              <m:t>min</m:t>
            </m:r>
          </m:sub>
        </m:sSub>
      </m:oMath>
      <w:r w:rsidRPr="0088310C">
        <w:rPr>
          <w:rFonts w:eastAsiaTheme="minorEastAsia"/>
          <w:lang w:val="en-GB"/>
          <w:rPrChange w:id="5223" w:author="L-B" w:date="2018-10-18T03:40:00Z">
            <w:rPr>
              <w:rFonts w:eastAsiaTheme="minorEastAsia"/>
            </w:rPr>
          </w:rPrChange>
        </w:rPr>
        <w:t>,</w:t>
      </w:r>
    </w:p>
    <w:p w14:paraId="60D225E0" w14:textId="314355C4" w:rsidR="00FD3E26" w:rsidRPr="0088310C" w:rsidRDefault="00FD3E26" w:rsidP="00FD7F35">
      <w:pPr>
        <w:pStyle w:val="Bullet1"/>
        <w:rPr>
          <w:lang w:val="en-GB"/>
          <w:rPrChange w:id="5224" w:author="L-B" w:date="2018-10-18T03:40:00Z">
            <w:rPr/>
          </w:rPrChange>
        </w:rPr>
      </w:pPr>
      <w:r w:rsidRPr="0088310C">
        <w:rPr>
          <w:lang w:val="en-GB"/>
          <w:rPrChange w:id="5225" w:author="L-B" w:date="2018-10-18T03:40:00Z">
            <w:rPr/>
          </w:rPrChange>
        </w:rPr>
        <w:t xml:space="preserve">the maximum distance </w:t>
      </w:r>
      <m:oMath>
        <m:sSub>
          <m:sSubPr>
            <m:ctrlPr>
              <w:rPr>
                <w:rFonts w:ascii="Cambria Math" w:hAnsi="Cambria Math"/>
                <w:i/>
                <w:color w:val="auto"/>
                <w:lang w:val="en-GB"/>
              </w:rPr>
            </m:ctrlPr>
          </m:sSubPr>
          <m:e>
            <m:r>
              <w:rPr>
                <w:rFonts w:ascii="Cambria Math" w:hAnsi="Cambria Math"/>
                <w:lang w:val="en-GB"/>
                <w:rPrChange w:id="5226" w:author="L-B" w:date="2018-10-18T03:40:00Z">
                  <w:rPr>
                    <w:rFonts w:ascii="Cambria Math" w:hAnsi="Cambria Math"/>
                  </w:rPr>
                </w:rPrChange>
              </w:rPr>
              <m:t>D</m:t>
            </m:r>
          </m:e>
          <m:sub>
            <m:r>
              <w:rPr>
                <w:rFonts w:ascii="Cambria Math" w:hAnsi="Cambria Math"/>
                <w:lang w:val="en-GB"/>
                <w:rPrChange w:id="5227" w:author="L-B" w:date="2018-10-18T03:40:00Z">
                  <w:rPr>
                    <w:rFonts w:ascii="Cambria Math" w:hAnsi="Cambria Math"/>
                  </w:rPr>
                </w:rPrChange>
              </w:rPr>
              <m:t>max</m:t>
            </m:r>
          </m:sub>
        </m:sSub>
      </m:oMath>
      <w:r w:rsidRPr="0088310C">
        <w:rPr>
          <w:rFonts w:eastAsiaTheme="minorEastAsia"/>
          <w:lang w:val="en-GB"/>
          <w:rPrChange w:id="5228" w:author="L-B" w:date="2018-10-18T03:40:00Z">
            <w:rPr>
              <w:rFonts w:eastAsiaTheme="minorEastAsia"/>
            </w:rPr>
          </w:rPrChange>
        </w:rPr>
        <w:t>,</w:t>
      </w:r>
    </w:p>
    <w:p w14:paraId="16F575BC" w14:textId="16301521" w:rsidR="00A257CD" w:rsidRPr="0088310C" w:rsidRDefault="00E8540A">
      <w:pPr>
        <w:pStyle w:val="Heading3"/>
        <w:rPr>
          <w:rPrChange w:id="5229" w:author="L-B" w:date="2018-10-18T03:40:00Z">
            <w:rPr/>
          </w:rPrChange>
        </w:rPr>
        <w:pPrChange w:id="5230" w:author="ceres PC" w:date="2018-10-17T10:28:00Z">
          <w:pPr>
            <w:pStyle w:val="Heading2"/>
          </w:pPr>
        </w:pPrChange>
      </w:pPr>
      <w:bookmarkStart w:id="5231" w:name="_Toc527537342"/>
      <w:r w:rsidRPr="0088310C">
        <w:rPr>
          <w:rPrChange w:id="5232" w:author="L-B" w:date="2018-10-18T03:40:00Z">
            <w:rPr>
              <w:caps w:val="0"/>
              <w:smallCaps/>
            </w:rPr>
          </w:rPrChange>
        </w:rPr>
        <w:lastRenderedPageBreak/>
        <w:t>Step 2</w:t>
      </w:r>
      <w:bookmarkEnd w:id="5231"/>
    </w:p>
    <w:p w14:paraId="65E4D0EE" w14:textId="77777777" w:rsidR="00E8540A" w:rsidRPr="0088310C" w:rsidRDefault="00E8540A" w:rsidP="00E8540A">
      <w:pPr>
        <w:pStyle w:val="Heading2separationline"/>
      </w:pPr>
    </w:p>
    <w:p w14:paraId="4DA73E39" w14:textId="1F04D733" w:rsidR="00E8540A" w:rsidRPr="0088310C" w:rsidRDefault="00E8540A" w:rsidP="00E8540A">
      <w:pPr>
        <w:pStyle w:val="BodyText"/>
      </w:pPr>
      <w:r w:rsidRPr="0088310C">
        <w:t>Fix the essential parameters for calculation.</w:t>
      </w:r>
    </w:p>
    <w:p w14:paraId="15454F6D" w14:textId="13B7E461" w:rsidR="00E8540A" w:rsidRPr="0088310C" w:rsidRDefault="00E8540A" w:rsidP="00E8540A">
      <w:pPr>
        <w:pStyle w:val="Bullet1"/>
        <w:rPr>
          <w:lang w:val="en-GB"/>
          <w:rPrChange w:id="5233" w:author="L-B" w:date="2018-10-18T03:40:00Z">
            <w:rPr/>
          </w:rPrChange>
        </w:rPr>
      </w:pPr>
      <w:r w:rsidRPr="0088310C">
        <w:rPr>
          <w:lang w:val="en-GB"/>
          <w:rPrChange w:id="5234" w:author="L-B" w:date="2018-10-18T03:40:00Z">
            <w:rPr/>
          </w:rPrChange>
        </w:rPr>
        <w:t xml:space="preserve">minimum illuminance at the eye of the observer </w:t>
      </w:r>
      <m:oMath>
        <m:sSub>
          <m:sSubPr>
            <m:ctrlPr>
              <w:rPr>
                <w:rFonts w:ascii="Cambria Math" w:hAnsi="Cambria Math"/>
                <w:i/>
                <w:lang w:val="en-GB"/>
              </w:rPr>
            </m:ctrlPr>
          </m:sSubPr>
          <m:e>
            <m:r>
              <w:rPr>
                <w:rFonts w:ascii="Cambria Math" w:hAnsi="Cambria Math"/>
                <w:lang w:val="en-GB"/>
                <w:rPrChange w:id="5235" w:author="L-B" w:date="2018-10-18T03:40:00Z">
                  <w:rPr>
                    <w:rFonts w:ascii="Cambria Math" w:hAnsi="Cambria Math"/>
                  </w:rPr>
                </w:rPrChange>
              </w:rPr>
              <m:t>E</m:t>
            </m:r>
          </m:e>
          <m:sub>
            <m:r>
              <w:rPr>
                <w:rFonts w:ascii="Cambria Math" w:hAnsi="Cambria Math"/>
                <w:lang w:val="en-GB"/>
                <w:rPrChange w:id="5236" w:author="L-B" w:date="2018-10-18T03:40:00Z">
                  <w:rPr>
                    <w:rFonts w:ascii="Cambria Math" w:hAnsi="Cambria Math"/>
                  </w:rPr>
                </w:rPrChange>
              </w:rPr>
              <m:t>min</m:t>
            </m:r>
          </m:sub>
        </m:sSub>
      </m:oMath>
    </w:p>
    <w:p w14:paraId="10C11849" w14:textId="49AA4430" w:rsidR="00E8540A" w:rsidRPr="0088310C" w:rsidRDefault="00E8540A" w:rsidP="00E8540A">
      <w:pPr>
        <w:pStyle w:val="Bullet1"/>
        <w:rPr>
          <w:lang w:val="en-GB"/>
          <w:rPrChange w:id="5237" w:author="L-B" w:date="2018-10-18T03:40:00Z">
            <w:rPr/>
          </w:rPrChange>
        </w:rPr>
      </w:pPr>
      <w:r w:rsidRPr="0088310C">
        <w:rPr>
          <w:lang w:val="en-GB"/>
          <w:rPrChange w:id="5238" w:author="L-B" w:date="2018-10-18T03:40:00Z">
            <w:rPr/>
          </w:rPrChange>
        </w:rPr>
        <w:t xml:space="preserve">maximum illuminance at the eye of the observer </w:t>
      </w:r>
      <m:oMath>
        <m:sSub>
          <m:sSubPr>
            <m:ctrlPr>
              <w:rPr>
                <w:rFonts w:ascii="Cambria Math" w:hAnsi="Cambria Math"/>
                <w:i/>
                <w:lang w:val="en-GB"/>
              </w:rPr>
            </m:ctrlPr>
          </m:sSubPr>
          <m:e>
            <m:r>
              <w:rPr>
                <w:rFonts w:ascii="Cambria Math" w:hAnsi="Cambria Math"/>
                <w:lang w:val="en-GB"/>
                <w:rPrChange w:id="5239" w:author="L-B" w:date="2018-10-18T03:40:00Z">
                  <w:rPr>
                    <w:rFonts w:ascii="Cambria Math" w:hAnsi="Cambria Math"/>
                  </w:rPr>
                </w:rPrChange>
              </w:rPr>
              <m:t>E</m:t>
            </m:r>
          </m:e>
          <m:sub>
            <m:r>
              <w:rPr>
                <w:rFonts w:ascii="Cambria Math" w:hAnsi="Cambria Math"/>
                <w:lang w:val="en-GB"/>
                <w:rPrChange w:id="5240" w:author="L-B" w:date="2018-10-18T03:40:00Z">
                  <w:rPr>
                    <w:rFonts w:ascii="Cambria Math" w:hAnsi="Cambria Math"/>
                  </w:rPr>
                </w:rPrChange>
              </w:rPr>
              <m:t>max</m:t>
            </m:r>
          </m:sub>
        </m:sSub>
      </m:oMath>
    </w:p>
    <w:p w14:paraId="2406B04B" w14:textId="5B925D13" w:rsidR="00E8540A" w:rsidRPr="0088310C" w:rsidRDefault="00E8540A" w:rsidP="00E8540A">
      <w:pPr>
        <w:pStyle w:val="Bullet1"/>
        <w:rPr>
          <w:lang w:val="en-GB"/>
          <w:rPrChange w:id="5241" w:author="L-B" w:date="2018-10-18T03:40:00Z">
            <w:rPr/>
          </w:rPrChange>
        </w:rPr>
      </w:pPr>
      <w:r w:rsidRPr="0088310C">
        <w:rPr>
          <w:lang w:val="en-GB"/>
          <w:rPrChange w:id="5242" w:author="L-B" w:date="2018-10-18T03:40:00Z">
            <w:rPr/>
          </w:rPrChange>
        </w:rPr>
        <w:t>minimum meteorological visibil</w:t>
      </w:r>
      <w:r w:rsidR="00F63DA6" w:rsidRPr="0088310C">
        <w:rPr>
          <w:lang w:val="en-GB"/>
          <w:rPrChange w:id="5243" w:author="L-B" w:date="2018-10-18T03:40:00Z">
            <w:rPr/>
          </w:rPrChange>
        </w:rPr>
        <w:t>i</w:t>
      </w:r>
      <w:r w:rsidRPr="0088310C">
        <w:rPr>
          <w:lang w:val="en-GB"/>
          <w:rPrChange w:id="5244" w:author="L-B" w:date="2018-10-18T03:40:00Z">
            <w:rPr/>
          </w:rPrChange>
        </w:rPr>
        <w:t xml:space="preserve">ty </w:t>
      </w:r>
      <m:oMath>
        <m:sSub>
          <m:sSubPr>
            <m:ctrlPr>
              <w:rPr>
                <w:rFonts w:ascii="Cambria Math" w:hAnsi="Cambria Math"/>
                <w:i/>
                <w:lang w:val="en-GB"/>
              </w:rPr>
            </m:ctrlPr>
          </m:sSubPr>
          <m:e>
            <m:r>
              <w:rPr>
                <w:rFonts w:ascii="Cambria Math" w:hAnsi="Cambria Math"/>
                <w:lang w:val="en-GB"/>
                <w:rPrChange w:id="5245" w:author="L-B" w:date="2018-10-18T03:40:00Z">
                  <w:rPr>
                    <w:rFonts w:ascii="Cambria Math" w:hAnsi="Cambria Math"/>
                  </w:rPr>
                </w:rPrChange>
              </w:rPr>
              <m:t>V</m:t>
            </m:r>
          </m:e>
          <m:sub>
            <m:r>
              <w:rPr>
                <w:rFonts w:ascii="Cambria Math" w:hAnsi="Cambria Math"/>
                <w:lang w:val="en-GB"/>
                <w:rPrChange w:id="5246" w:author="L-B" w:date="2018-10-18T03:40:00Z">
                  <w:rPr>
                    <w:rFonts w:ascii="Cambria Math" w:hAnsi="Cambria Math"/>
                  </w:rPr>
                </w:rPrChange>
              </w:rPr>
              <m:t>min</m:t>
            </m:r>
          </m:sub>
        </m:sSub>
      </m:oMath>
    </w:p>
    <w:p w14:paraId="50B83B55" w14:textId="3FCAAD8C" w:rsidR="00E8540A" w:rsidRPr="0088310C" w:rsidRDefault="00E8540A">
      <w:pPr>
        <w:pStyle w:val="Heading3"/>
        <w:rPr>
          <w:rPrChange w:id="5247" w:author="L-B" w:date="2018-10-18T03:40:00Z">
            <w:rPr/>
          </w:rPrChange>
        </w:rPr>
        <w:pPrChange w:id="5248" w:author="ceres PC" w:date="2018-10-17T10:28:00Z">
          <w:pPr>
            <w:pStyle w:val="Heading2"/>
          </w:pPr>
        </w:pPrChange>
      </w:pPr>
      <w:bookmarkStart w:id="5249" w:name="_Toc527537343"/>
      <w:r w:rsidRPr="0088310C">
        <w:rPr>
          <w:rPrChange w:id="5250" w:author="L-B" w:date="2018-10-18T03:40:00Z">
            <w:rPr>
              <w:caps w:val="0"/>
              <w:smallCaps/>
            </w:rPr>
          </w:rPrChange>
        </w:rPr>
        <w:t>Step 3</w:t>
      </w:r>
      <w:bookmarkEnd w:id="5249"/>
    </w:p>
    <w:p w14:paraId="2A55FCA9" w14:textId="77777777" w:rsidR="00E8540A" w:rsidRPr="0088310C" w:rsidRDefault="00E8540A" w:rsidP="00E8540A">
      <w:pPr>
        <w:pStyle w:val="Heading2separationline"/>
      </w:pPr>
    </w:p>
    <w:p w14:paraId="5D7098A4" w14:textId="0F73ED38" w:rsidR="00E8540A" w:rsidRPr="0088310C" w:rsidRDefault="00E8540A" w:rsidP="00E8540A">
      <w:pPr>
        <w:pStyle w:val="BodyText"/>
      </w:pPr>
      <w:r w:rsidRPr="0088310C">
        <w:t>Calculate the in-situ-intensity with Allard’s law.</w:t>
      </w:r>
    </w:p>
    <w:p w14:paraId="5088BC39" w14:textId="18D12C82" w:rsidR="00E8540A" w:rsidRPr="0088310C" w:rsidRDefault="00FD7F35" w:rsidP="00871405">
      <w:pPr>
        <w:pStyle w:val="Bullet1"/>
        <w:rPr>
          <w:lang w:val="en-GB"/>
          <w:rPrChange w:id="5251" w:author="L-B" w:date="2018-10-18T03:40:00Z">
            <w:rPr/>
          </w:rPrChange>
        </w:rPr>
      </w:pPr>
      <w:proofErr w:type="gramStart"/>
      <w:r w:rsidRPr="0088310C">
        <w:rPr>
          <w:rFonts w:eastAsiaTheme="minorEastAsia"/>
          <w:lang w:val="en-GB"/>
          <w:rPrChange w:id="5252" w:author="L-B" w:date="2018-10-18T03:40:00Z">
            <w:rPr>
              <w:rFonts w:eastAsiaTheme="minorEastAsia"/>
            </w:rPr>
          </w:rPrChange>
        </w:rPr>
        <w:t>minimum :</w:t>
      </w:r>
      <w:proofErr w:type="gramEnd"/>
      <w:r w:rsidRPr="0088310C">
        <w:rPr>
          <w:rFonts w:eastAsiaTheme="minorEastAsia"/>
          <w:lang w:val="en-GB"/>
          <w:rPrChange w:id="5253" w:author="L-B" w:date="2018-10-18T03:40:00Z">
            <w:rPr>
              <w:rFonts w:eastAsiaTheme="minorEastAsia"/>
            </w:rPr>
          </w:rPrChange>
        </w:rPr>
        <w:tab/>
      </w:r>
      <w:r w:rsidRPr="0088310C">
        <w:rPr>
          <w:rFonts w:eastAsiaTheme="minorEastAsia"/>
          <w:lang w:val="en-GB"/>
          <w:rPrChange w:id="5254"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5255" w:author="L-B" w:date="2018-10-18T03:40:00Z">
                  <w:rPr>
                    <w:rFonts w:ascii="Cambria Math" w:hAnsi="Cambria Math"/>
                  </w:rPr>
                </w:rPrChange>
              </w:rPr>
              <m:t>I</m:t>
            </m:r>
          </m:e>
          <m:sub>
            <m:r>
              <w:rPr>
                <w:rFonts w:ascii="Cambria Math" w:hAnsi="Cambria Math"/>
                <w:lang w:val="en-GB"/>
                <w:rPrChange w:id="5256" w:author="L-B" w:date="2018-10-18T03:40:00Z">
                  <w:rPr>
                    <w:rFonts w:ascii="Cambria Math" w:hAnsi="Cambria Math"/>
                  </w:rPr>
                </w:rPrChange>
              </w:rPr>
              <m:t>ins,min</m:t>
            </m:r>
          </m:sub>
        </m:sSub>
        <m:r>
          <w:rPr>
            <w:rFonts w:ascii="Cambria Math" w:hAnsi="Cambria Math"/>
            <w:lang w:val="en-GB"/>
            <w:rPrChange w:id="5257"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5258" w:author="L-B" w:date="2018-10-18T03:40:00Z">
                      <w:rPr>
                        <w:rFonts w:ascii="Cambria Math" w:hAnsi="Cambria Math"/>
                      </w:rPr>
                    </w:rPrChange>
                  </w:rPr>
                  <m:t>D</m:t>
                </m:r>
              </m:e>
              <m:sub>
                <m:r>
                  <w:rPr>
                    <w:rFonts w:ascii="Cambria Math" w:hAnsi="Cambria Math"/>
                    <w:lang w:val="en-GB"/>
                    <w:rPrChange w:id="5259" w:author="L-B" w:date="2018-10-18T03:40:00Z">
                      <w:rPr>
                        <w:rFonts w:ascii="Cambria Math" w:hAnsi="Cambria Math"/>
                      </w:rPr>
                    </w:rPrChange>
                  </w:rPr>
                  <m:t>max</m:t>
                </m:r>
              </m:sub>
            </m:sSub>
          </m:e>
          <m:sup>
            <m:r>
              <w:rPr>
                <w:rFonts w:ascii="Cambria Math" w:hAnsi="Cambria Math"/>
                <w:lang w:val="en-GB"/>
                <w:rPrChange w:id="5260" w:author="L-B" w:date="2018-10-18T03:40:00Z">
                  <w:rPr>
                    <w:rFonts w:ascii="Cambria Math" w:hAnsi="Cambria Math"/>
                  </w:rPr>
                </w:rPrChange>
              </w:rPr>
              <m:t>2</m:t>
            </m:r>
          </m:sup>
        </m:sSup>
        <m:r>
          <w:rPr>
            <w:rFonts w:ascii="Cambria Math" w:hAnsi="Cambria Math"/>
            <w:lang w:val="en-GB"/>
            <w:rPrChange w:id="5261"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262" w:author="L-B" w:date="2018-10-18T03:40:00Z">
                  <w:rPr>
                    <w:rFonts w:ascii="Cambria Math" w:hAnsi="Cambria Math"/>
                  </w:rPr>
                </w:rPrChange>
              </w:rPr>
              <m:t>E</m:t>
            </m:r>
          </m:e>
          <m:sub>
            <m:r>
              <w:rPr>
                <w:rFonts w:ascii="Cambria Math" w:hAnsi="Cambria Math"/>
                <w:lang w:val="en-GB"/>
                <w:rPrChange w:id="5263" w:author="L-B" w:date="2018-10-18T03:40:00Z">
                  <w:rPr>
                    <w:rFonts w:ascii="Cambria Math" w:hAnsi="Cambria Math"/>
                  </w:rPr>
                </w:rPrChange>
              </w:rPr>
              <m:t>min</m:t>
            </m:r>
          </m:sub>
        </m:sSub>
        <m:r>
          <w:rPr>
            <w:rFonts w:ascii="Cambria Math" w:hAnsi="Cambria Math"/>
            <w:lang w:val="en-GB"/>
            <w:rPrChange w:id="5264"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265" w:author="L-B" w:date="2018-10-18T03:40:00Z">
                  <w:rPr>
                    <w:rFonts w:ascii="Cambria Math" w:hAnsi="Cambria Math"/>
                  </w:rPr>
                </w:rPrChange>
              </w:rPr>
              <m:t>0.05</m:t>
            </m:r>
          </m:e>
          <m:sup>
            <m:r>
              <w:rPr>
                <w:rFonts w:ascii="Cambria Math" w:hAnsi="Cambria Math"/>
                <w:lang w:val="en-GB"/>
                <w:rPrChange w:id="5266"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5267" w:author="L-B" w:date="2018-10-18T03:40:00Z">
                          <w:rPr>
                            <w:rFonts w:ascii="Cambria Math" w:hAnsi="Cambria Math"/>
                          </w:rPr>
                        </w:rPrChange>
                      </w:rPr>
                      <m:t>D</m:t>
                    </m:r>
                  </m:e>
                  <m:sub>
                    <m:r>
                      <w:rPr>
                        <w:rFonts w:ascii="Cambria Math" w:hAnsi="Cambria Math"/>
                        <w:lang w:val="en-GB"/>
                        <w:rPrChange w:id="5268" w:author="L-B" w:date="2018-10-18T03:40:00Z">
                          <w:rPr>
                            <w:rFonts w:ascii="Cambria Math" w:hAnsi="Cambria Math"/>
                          </w:rPr>
                        </w:rPrChange>
                      </w:rPr>
                      <m:t>max</m:t>
                    </m:r>
                  </m:sub>
                </m:sSub>
              </m:num>
              <m:den>
                <m:sSub>
                  <m:sSubPr>
                    <m:ctrlPr>
                      <w:rPr>
                        <w:rFonts w:ascii="Cambria Math" w:hAnsi="Cambria Math"/>
                        <w:i/>
                        <w:lang w:val="en-GB"/>
                      </w:rPr>
                    </m:ctrlPr>
                  </m:sSubPr>
                  <m:e>
                    <m:r>
                      <w:rPr>
                        <w:rFonts w:ascii="Cambria Math" w:hAnsi="Cambria Math"/>
                        <w:lang w:val="en-GB"/>
                        <w:rPrChange w:id="5269" w:author="L-B" w:date="2018-10-18T03:40:00Z">
                          <w:rPr>
                            <w:rFonts w:ascii="Cambria Math" w:hAnsi="Cambria Math"/>
                          </w:rPr>
                        </w:rPrChange>
                      </w:rPr>
                      <m:t>V</m:t>
                    </m:r>
                  </m:e>
                  <m:sub>
                    <m:r>
                      <w:rPr>
                        <w:rFonts w:ascii="Cambria Math" w:hAnsi="Cambria Math"/>
                        <w:lang w:val="en-GB"/>
                        <w:rPrChange w:id="5270" w:author="L-B" w:date="2018-10-18T03:40:00Z">
                          <w:rPr>
                            <w:rFonts w:ascii="Cambria Math" w:hAnsi="Cambria Math"/>
                          </w:rPr>
                        </w:rPrChange>
                      </w:rPr>
                      <m:t>min</m:t>
                    </m:r>
                  </m:sub>
                </m:sSub>
              </m:den>
            </m:f>
          </m:sup>
        </m:sSup>
      </m:oMath>
    </w:p>
    <w:p w14:paraId="7A475B15" w14:textId="16AD84A0" w:rsidR="009120FA" w:rsidRPr="0088310C" w:rsidRDefault="00FD7F35" w:rsidP="00871405">
      <w:pPr>
        <w:pStyle w:val="Bullet1"/>
        <w:rPr>
          <w:lang w:val="en-GB"/>
          <w:rPrChange w:id="5271" w:author="L-B" w:date="2018-10-18T03:40:00Z">
            <w:rPr/>
          </w:rPrChange>
        </w:rPr>
      </w:pPr>
      <w:r w:rsidRPr="0088310C">
        <w:rPr>
          <w:rFonts w:eastAsiaTheme="minorEastAsia"/>
          <w:lang w:val="en-GB"/>
          <w:rPrChange w:id="5272" w:author="L-B" w:date="2018-10-18T03:40:00Z">
            <w:rPr>
              <w:rFonts w:eastAsiaTheme="minorEastAsia"/>
            </w:rPr>
          </w:rPrChange>
        </w:rPr>
        <w:t>maximum :</w:t>
      </w:r>
      <w:r w:rsidRPr="0088310C">
        <w:rPr>
          <w:rFonts w:eastAsiaTheme="minorEastAsia"/>
          <w:lang w:val="en-GB"/>
          <w:rPrChange w:id="5273"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5274" w:author="L-B" w:date="2018-10-18T03:40:00Z">
                  <w:rPr>
                    <w:rFonts w:ascii="Cambria Math" w:hAnsi="Cambria Math"/>
                  </w:rPr>
                </w:rPrChange>
              </w:rPr>
              <m:t>I</m:t>
            </m:r>
          </m:e>
          <m:sub>
            <m:r>
              <w:rPr>
                <w:rFonts w:ascii="Cambria Math" w:hAnsi="Cambria Math"/>
                <w:lang w:val="en-GB"/>
                <w:rPrChange w:id="5275" w:author="L-B" w:date="2018-10-18T03:40:00Z">
                  <w:rPr>
                    <w:rFonts w:ascii="Cambria Math" w:hAnsi="Cambria Math"/>
                  </w:rPr>
                </w:rPrChange>
              </w:rPr>
              <m:t>ins,max</m:t>
            </m:r>
          </m:sub>
        </m:sSub>
        <m:r>
          <w:rPr>
            <w:rFonts w:ascii="Cambria Math" w:hAnsi="Cambria Math"/>
            <w:lang w:val="en-GB"/>
            <w:rPrChange w:id="5276"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5277" w:author="L-B" w:date="2018-10-18T03:40:00Z">
                      <w:rPr>
                        <w:rFonts w:ascii="Cambria Math" w:hAnsi="Cambria Math"/>
                      </w:rPr>
                    </w:rPrChange>
                  </w:rPr>
                  <m:t>D</m:t>
                </m:r>
              </m:e>
              <m:sub>
                <m:r>
                  <w:rPr>
                    <w:rFonts w:ascii="Cambria Math" w:hAnsi="Cambria Math"/>
                    <w:lang w:val="en-GB"/>
                    <w:rPrChange w:id="5278" w:author="L-B" w:date="2018-10-18T03:40:00Z">
                      <w:rPr>
                        <w:rFonts w:ascii="Cambria Math" w:hAnsi="Cambria Math"/>
                      </w:rPr>
                    </w:rPrChange>
                  </w:rPr>
                  <m:t>min</m:t>
                </m:r>
              </m:sub>
            </m:sSub>
          </m:e>
          <m:sup>
            <m:r>
              <w:rPr>
                <w:rFonts w:ascii="Cambria Math" w:hAnsi="Cambria Math"/>
                <w:lang w:val="en-GB"/>
                <w:rPrChange w:id="5279" w:author="L-B" w:date="2018-10-18T03:40:00Z">
                  <w:rPr>
                    <w:rFonts w:ascii="Cambria Math" w:hAnsi="Cambria Math"/>
                  </w:rPr>
                </w:rPrChange>
              </w:rPr>
              <m:t>2</m:t>
            </m:r>
          </m:sup>
        </m:sSup>
        <m:r>
          <w:rPr>
            <w:rFonts w:ascii="Cambria Math" w:hAnsi="Cambria Math"/>
            <w:lang w:val="en-GB"/>
            <w:rPrChange w:id="5280"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281" w:author="L-B" w:date="2018-10-18T03:40:00Z">
                  <w:rPr>
                    <w:rFonts w:ascii="Cambria Math" w:hAnsi="Cambria Math"/>
                  </w:rPr>
                </w:rPrChange>
              </w:rPr>
              <m:t>E</m:t>
            </m:r>
          </m:e>
          <m:sub>
            <m:r>
              <w:rPr>
                <w:rFonts w:ascii="Cambria Math" w:hAnsi="Cambria Math"/>
                <w:lang w:val="en-GB"/>
                <w:rPrChange w:id="5282" w:author="L-B" w:date="2018-10-18T03:40:00Z">
                  <w:rPr>
                    <w:rFonts w:ascii="Cambria Math" w:hAnsi="Cambria Math"/>
                  </w:rPr>
                </w:rPrChange>
              </w:rPr>
              <m:t>max</m:t>
            </m:r>
          </m:sub>
        </m:sSub>
        <m:r>
          <w:rPr>
            <w:rFonts w:ascii="Cambria Math" w:hAnsi="Cambria Math"/>
            <w:lang w:val="en-GB"/>
            <w:rPrChange w:id="5283"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284" w:author="L-B" w:date="2018-10-18T03:40:00Z">
                  <w:rPr>
                    <w:rFonts w:ascii="Cambria Math" w:hAnsi="Cambria Math"/>
                  </w:rPr>
                </w:rPrChange>
              </w:rPr>
              <m:t>0.05</m:t>
            </m:r>
          </m:e>
          <m:sup>
            <m:r>
              <w:rPr>
                <w:rFonts w:ascii="Cambria Math" w:hAnsi="Cambria Math"/>
                <w:lang w:val="en-GB"/>
                <w:rPrChange w:id="5285"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5286" w:author="L-B" w:date="2018-10-18T03:40:00Z">
                          <w:rPr>
                            <w:rFonts w:ascii="Cambria Math" w:hAnsi="Cambria Math"/>
                          </w:rPr>
                        </w:rPrChange>
                      </w:rPr>
                      <m:t>D</m:t>
                    </m:r>
                  </m:e>
                  <m:sub>
                    <m:r>
                      <w:rPr>
                        <w:rFonts w:ascii="Cambria Math" w:hAnsi="Cambria Math"/>
                        <w:lang w:val="en-GB"/>
                        <w:rPrChange w:id="5287"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288" w:author="L-B" w:date="2018-10-18T03:40:00Z">
                          <w:rPr>
                            <w:rFonts w:ascii="Cambria Math" w:hAnsi="Cambria Math"/>
                          </w:rPr>
                        </w:rPrChange>
                      </w:rPr>
                      <m:t>V</m:t>
                    </m:r>
                  </m:e>
                  <m:sub>
                    <m:r>
                      <w:rPr>
                        <w:rFonts w:ascii="Cambria Math" w:hAnsi="Cambria Math"/>
                        <w:lang w:val="en-GB"/>
                        <w:rPrChange w:id="5289" w:author="L-B" w:date="2018-10-18T03:40:00Z">
                          <w:rPr>
                            <w:rFonts w:ascii="Cambria Math" w:hAnsi="Cambria Math"/>
                          </w:rPr>
                        </w:rPrChange>
                      </w:rPr>
                      <m:t>max</m:t>
                    </m:r>
                  </m:sub>
                </m:sSub>
              </m:den>
            </m:f>
          </m:sup>
        </m:sSup>
      </m:oMath>
      <w:r w:rsidR="009120FA" w:rsidRPr="0088310C">
        <w:rPr>
          <w:rFonts w:eastAsiaTheme="minorEastAsia"/>
          <w:lang w:val="en-GB"/>
          <w:rPrChange w:id="5290" w:author="L-B" w:date="2018-10-18T03:40:00Z">
            <w:rPr>
              <w:rFonts w:eastAsiaTheme="minorEastAsia"/>
            </w:rPr>
          </w:rPrChange>
        </w:rPr>
        <w:tab/>
        <w:t>with</w:t>
      </w:r>
      <w:r w:rsidR="009120FA" w:rsidRPr="0088310C">
        <w:rPr>
          <w:rFonts w:eastAsiaTheme="minorEastAsia"/>
          <w:lang w:val="en-GB"/>
          <w:rPrChange w:id="5291" w:author="L-B" w:date="2018-10-18T03:40:00Z">
            <w:rPr>
              <w:rFonts w:eastAsiaTheme="minorEastAsia"/>
            </w:rPr>
          </w:rPrChange>
        </w:rPr>
        <w:tab/>
        <w:t xml:space="preserve"> </w:t>
      </w:r>
      <w:r w:rsidR="0012009A" w:rsidRPr="0088310C">
        <w:rPr>
          <w:rFonts w:eastAsiaTheme="minorEastAsia"/>
          <w:lang w:val="en-GB"/>
          <w:rPrChange w:id="5292" w:author="L-B" w:date="2018-10-18T03:40:00Z">
            <w:rPr>
              <w:rFonts w:eastAsiaTheme="minorEastAsia"/>
            </w:rPr>
          </w:rPrChange>
        </w:rPr>
        <w:t>(</w:t>
      </w:r>
      <m:oMath>
        <m:sSub>
          <m:sSubPr>
            <m:ctrlPr>
              <w:rPr>
                <w:rFonts w:ascii="Cambria Math" w:eastAsiaTheme="minorEastAsia" w:hAnsi="Cambria Math"/>
                <w:i/>
                <w:lang w:val="en-GB"/>
              </w:rPr>
            </m:ctrlPr>
          </m:sSubPr>
          <m:e>
            <m:r>
              <w:rPr>
                <w:rFonts w:ascii="Cambria Math" w:eastAsiaTheme="minorEastAsia" w:hAnsi="Cambria Math"/>
                <w:lang w:val="en-GB"/>
                <w:rPrChange w:id="5293" w:author="L-B" w:date="2018-10-18T03:40:00Z">
                  <w:rPr>
                    <w:rFonts w:ascii="Cambria Math" w:eastAsiaTheme="minorEastAsia" w:hAnsi="Cambria Math"/>
                  </w:rPr>
                </w:rPrChange>
              </w:rPr>
              <m:t>V</m:t>
            </m:r>
          </m:e>
          <m:sub>
            <m:r>
              <w:rPr>
                <w:rFonts w:ascii="Cambria Math" w:eastAsiaTheme="minorEastAsia" w:hAnsi="Cambria Math"/>
                <w:lang w:val="en-GB"/>
                <w:rPrChange w:id="5294" w:author="L-B" w:date="2018-10-18T03:40:00Z">
                  <w:rPr>
                    <w:rFonts w:ascii="Cambria Math" w:eastAsiaTheme="minorEastAsia" w:hAnsi="Cambria Math"/>
                  </w:rPr>
                </w:rPrChange>
              </w:rPr>
              <m:t>max</m:t>
            </m:r>
          </m:sub>
        </m:sSub>
        <m:r>
          <w:rPr>
            <w:rFonts w:ascii="Cambria Math" w:eastAsiaTheme="minorEastAsia" w:hAnsi="Cambria Math"/>
            <w:lang w:val="en-GB"/>
            <w:rPrChange w:id="5295" w:author="L-B" w:date="2018-10-18T03:40:00Z">
              <w:rPr>
                <w:rFonts w:ascii="Cambria Math" w:eastAsiaTheme="minorEastAsia" w:hAnsi="Cambria Math"/>
              </w:rPr>
            </w:rPrChange>
          </w:rPr>
          <m:t>=20 M=37040 m</m:t>
        </m:r>
      </m:oMath>
      <w:r w:rsidR="0012009A" w:rsidRPr="0088310C">
        <w:rPr>
          <w:rFonts w:eastAsiaTheme="minorEastAsia"/>
          <w:lang w:val="en-GB"/>
          <w:rPrChange w:id="5296" w:author="L-B" w:date="2018-10-18T03:40:00Z">
            <w:rPr>
              <w:rFonts w:eastAsiaTheme="minorEastAsia"/>
            </w:rPr>
          </w:rPrChange>
        </w:rPr>
        <w:t>)</w:t>
      </w:r>
    </w:p>
    <w:p w14:paraId="61B274ED" w14:textId="61C6D42D" w:rsidR="00A257CD" w:rsidRPr="0088310C" w:rsidRDefault="00506CD1" w:rsidP="00A07E54">
      <w:pPr>
        <w:pStyle w:val="Bullet1"/>
        <w:rPr>
          <w:lang w:val="en-GB"/>
          <w:rPrChange w:id="5297" w:author="L-B" w:date="2018-10-18T03:40:00Z">
            <w:rPr/>
          </w:rPrChange>
        </w:rPr>
      </w:pPr>
      <w:proofErr w:type="gramStart"/>
      <w:r w:rsidRPr="0088310C">
        <w:rPr>
          <w:rFonts w:eastAsiaTheme="minorEastAsia"/>
          <w:lang w:val="en-GB"/>
          <w:rPrChange w:id="5298" w:author="L-B" w:date="2018-10-18T03:40:00Z">
            <w:rPr>
              <w:rFonts w:eastAsiaTheme="minorEastAsia"/>
            </w:rPr>
          </w:rPrChange>
        </w:rPr>
        <w:t>design</w:t>
      </w:r>
      <w:r w:rsidR="00FD7F35" w:rsidRPr="0088310C">
        <w:rPr>
          <w:rFonts w:eastAsiaTheme="minorEastAsia"/>
          <w:lang w:val="en-GB"/>
          <w:rPrChange w:id="5299" w:author="L-B" w:date="2018-10-18T03:40:00Z">
            <w:rPr>
              <w:rFonts w:eastAsiaTheme="minorEastAsia"/>
            </w:rPr>
          </w:rPrChange>
        </w:rPr>
        <w:t> :</w:t>
      </w:r>
      <w:proofErr w:type="gramEnd"/>
      <w:r w:rsidR="0012009A" w:rsidRPr="0088310C">
        <w:rPr>
          <w:rFonts w:eastAsiaTheme="minorEastAsia"/>
          <w:lang w:val="en-GB"/>
          <w:rPrChange w:id="5300" w:author="L-B" w:date="2018-10-18T03:40:00Z">
            <w:rPr>
              <w:rFonts w:eastAsiaTheme="minorEastAsia"/>
            </w:rPr>
          </w:rPrChange>
        </w:rPr>
        <w:tab/>
      </w:r>
      <w:r w:rsidR="00FD7F35" w:rsidRPr="0088310C">
        <w:rPr>
          <w:rFonts w:eastAsiaTheme="minorEastAsia"/>
          <w:lang w:val="en-GB"/>
          <w:rPrChange w:id="5301"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5302" w:author="L-B" w:date="2018-10-18T03:40:00Z">
                  <w:rPr>
                    <w:rFonts w:ascii="Cambria Math" w:hAnsi="Cambria Math"/>
                  </w:rPr>
                </w:rPrChange>
              </w:rPr>
              <m:t>I</m:t>
            </m:r>
          </m:e>
          <m:sub>
            <m:r>
              <w:rPr>
                <w:rFonts w:ascii="Cambria Math" w:hAnsi="Cambria Math"/>
                <w:lang w:val="en-GB"/>
                <w:rPrChange w:id="5303" w:author="L-B" w:date="2018-10-18T03:40:00Z">
                  <w:rPr>
                    <w:rFonts w:ascii="Cambria Math" w:hAnsi="Cambria Math"/>
                  </w:rPr>
                </w:rPrChange>
              </w:rPr>
              <m:t>ins,dsg</m:t>
            </m:r>
          </m:sub>
        </m:sSub>
        <m:r>
          <w:rPr>
            <w:rFonts w:ascii="Cambria Math" w:hAnsi="Cambria Math"/>
            <w:lang w:val="en-GB"/>
            <w:rPrChange w:id="5304" w:author="L-B" w:date="2018-10-18T03:40:00Z">
              <w:rPr>
                <w:rFonts w:ascii="Cambria Math" w:hAnsi="Cambria Math"/>
              </w:rPr>
            </w:rPrChange>
          </w:rPr>
          <m:t>=</m:t>
        </m:r>
        <m:r>
          <w:del w:id="5305" w:author="ceres PC" w:date="2018-10-15T11:56:00Z">
            <w:rPr>
              <w:rFonts w:ascii="Cambria Math" w:hAnsi="Cambria Math"/>
              <w:lang w:val="en-GB"/>
              <w:rPrChange w:id="5306" w:author="L-B" w:date="2018-10-18T03:40:00Z">
                <w:rPr>
                  <w:rFonts w:ascii="Cambria Math" w:hAnsi="Cambria Math"/>
                </w:rPr>
              </w:rPrChange>
            </w:rPr>
            <m:t>1.5</m:t>
          </w:del>
        </m:r>
        <m:r>
          <w:ins w:id="5307" w:author="ceres PC" w:date="2018-10-15T11:56:00Z">
            <w:rPr>
              <w:rFonts w:ascii="Cambria Math" w:hAnsi="Cambria Math"/>
              <w:lang w:val="en-GB"/>
              <w:rPrChange w:id="5308" w:author="L-B" w:date="2018-10-18T03:40:00Z">
                <w:rPr>
                  <w:rFonts w:ascii="Cambria Math" w:hAnsi="Cambria Math"/>
                </w:rPr>
              </w:rPrChange>
            </w:rPr>
            <m:t>1.2</m:t>
          </w:ins>
        </m:r>
        <m:r>
          <w:rPr>
            <w:rFonts w:ascii="Cambria Math" w:hAnsi="Cambria Math"/>
            <w:lang w:val="en-GB"/>
            <w:rPrChange w:id="5309"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310" w:author="L-B" w:date="2018-10-18T03:40:00Z">
                  <w:rPr>
                    <w:rFonts w:ascii="Cambria Math" w:hAnsi="Cambria Math"/>
                  </w:rPr>
                </w:rPrChange>
              </w:rPr>
              <m:t>I</m:t>
            </m:r>
          </m:e>
          <m:sub>
            <m:r>
              <w:rPr>
                <w:rFonts w:ascii="Cambria Math" w:hAnsi="Cambria Math"/>
                <w:lang w:val="en-GB"/>
                <w:rPrChange w:id="5311" w:author="L-B" w:date="2018-10-18T03:40:00Z">
                  <w:rPr>
                    <w:rFonts w:ascii="Cambria Math" w:hAnsi="Cambria Math"/>
                  </w:rPr>
                </w:rPrChange>
              </w:rPr>
              <m:t>ins,min</m:t>
            </m:r>
          </m:sub>
        </m:sSub>
      </m:oMath>
    </w:p>
    <w:p w14:paraId="25934470" w14:textId="358D76BE" w:rsidR="00F55CD9" w:rsidRPr="0088310C" w:rsidRDefault="00F55CD9">
      <w:pPr>
        <w:pStyle w:val="Heading3"/>
        <w:rPr>
          <w:rPrChange w:id="5312" w:author="L-B" w:date="2018-10-18T03:40:00Z">
            <w:rPr/>
          </w:rPrChange>
        </w:rPr>
        <w:pPrChange w:id="5313" w:author="ceres PC" w:date="2018-10-17T10:29:00Z">
          <w:pPr>
            <w:pStyle w:val="Heading2"/>
          </w:pPr>
        </w:pPrChange>
      </w:pPr>
      <w:bookmarkStart w:id="5314" w:name="_Toc527537344"/>
      <w:r w:rsidRPr="0088310C">
        <w:rPr>
          <w:rPrChange w:id="5315" w:author="L-B" w:date="2018-10-18T03:40:00Z">
            <w:rPr>
              <w:caps w:val="0"/>
              <w:smallCaps/>
            </w:rPr>
          </w:rPrChange>
        </w:rPr>
        <w:t xml:space="preserve">Step </w:t>
      </w:r>
      <w:r w:rsidR="00C9704C" w:rsidRPr="0088310C">
        <w:rPr>
          <w:rPrChange w:id="5316" w:author="L-B" w:date="2018-10-18T03:40:00Z">
            <w:rPr>
              <w:caps w:val="0"/>
              <w:smallCaps/>
            </w:rPr>
          </w:rPrChange>
        </w:rPr>
        <w:t>4</w:t>
      </w:r>
      <w:bookmarkEnd w:id="5314"/>
    </w:p>
    <w:p w14:paraId="1DB545E5" w14:textId="77777777" w:rsidR="00F55CD9" w:rsidRPr="0088310C" w:rsidRDefault="00F55CD9" w:rsidP="00F55CD9">
      <w:pPr>
        <w:pStyle w:val="Heading2separationline"/>
      </w:pPr>
    </w:p>
    <w:p w14:paraId="54157FFF" w14:textId="2EC0AEBD" w:rsidR="00F55CD9" w:rsidRPr="0088310C" w:rsidRDefault="00F55CD9" w:rsidP="00F55CD9">
      <w:pPr>
        <w:pStyle w:val="BodyText"/>
      </w:pPr>
      <w:r w:rsidRPr="0088310C">
        <w:t>Check for rival lights. If rival</w:t>
      </w:r>
      <w:r w:rsidR="00FD7F35" w:rsidRPr="0088310C">
        <w:t xml:space="preserve"> lights </w:t>
      </w:r>
      <w:proofErr w:type="gramStart"/>
      <w:r w:rsidR="00FD7F35" w:rsidRPr="0088310C">
        <w:t>have to</w:t>
      </w:r>
      <w:proofErr w:type="gramEnd"/>
      <w:r w:rsidR="00FD7F35" w:rsidRPr="0088310C">
        <w:t xml:space="preserve"> be considered, estimate</w:t>
      </w:r>
      <w:r w:rsidRPr="0088310C">
        <w:t xml:space="preserve"> a new minimum intensity according to chapter </w:t>
      </w:r>
      <w:r w:rsidR="00FD7F35" w:rsidRPr="0088310C">
        <w:rPr>
          <w:rPrChange w:id="5317" w:author="L-B" w:date="2018-10-18T03:40:00Z">
            <w:rPr/>
          </w:rPrChange>
        </w:rPr>
        <w:fldChar w:fldCharType="begin"/>
      </w:r>
      <w:r w:rsidR="00FD7F35" w:rsidRPr="0088310C">
        <w:instrText xml:space="preserve"> REF _Ref459800859 \r \h </w:instrText>
      </w:r>
      <w:r w:rsidR="00FD7F35" w:rsidRPr="0088310C">
        <w:rPr>
          <w:rPrChange w:id="5318" w:author="L-B" w:date="2018-10-18T03:40:00Z">
            <w:rPr/>
          </w:rPrChange>
        </w:rPr>
      </w:r>
      <w:r w:rsidR="00FD7F35" w:rsidRPr="0088310C">
        <w:rPr>
          <w:rPrChange w:id="5319" w:author="L-B" w:date="2018-10-18T03:40:00Z">
            <w:rPr/>
          </w:rPrChange>
        </w:rPr>
        <w:fldChar w:fldCharType="separate"/>
      </w:r>
      <w:r w:rsidR="000D7C70" w:rsidRPr="0088310C">
        <w:t>4</w:t>
      </w:r>
      <w:r w:rsidR="00FD7F35" w:rsidRPr="0088310C">
        <w:rPr>
          <w:rPrChange w:id="5320" w:author="L-B" w:date="2018-10-18T03:40:00Z">
            <w:rPr/>
          </w:rPrChange>
        </w:rPr>
        <w:fldChar w:fldCharType="end"/>
      </w:r>
      <w:r w:rsidRPr="0088310C">
        <w:t>.</w:t>
      </w:r>
    </w:p>
    <w:p w14:paraId="7BF5EA7C" w14:textId="20644D48" w:rsidR="009120FA" w:rsidRPr="0088310C" w:rsidRDefault="009120FA">
      <w:pPr>
        <w:pStyle w:val="Heading3"/>
        <w:rPr>
          <w:rPrChange w:id="5321" w:author="L-B" w:date="2018-10-18T03:40:00Z">
            <w:rPr/>
          </w:rPrChange>
        </w:rPr>
        <w:pPrChange w:id="5322" w:author="ceres PC" w:date="2018-10-17T10:29:00Z">
          <w:pPr>
            <w:pStyle w:val="Heading2"/>
          </w:pPr>
        </w:pPrChange>
      </w:pPr>
      <w:bookmarkStart w:id="5323" w:name="_Toc527537345"/>
      <w:r w:rsidRPr="0088310C">
        <w:rPr>
          <w:rPrChange w:id="5324" w:author="L-B" w:date="2018-10-18T03:40:00Z">
            <w:rPr>
              <w:caps w:val="0"/>
              <w:smallCaps/>
            </w:rPr>
          </w:rPrChange>
        </w:rPr>
        <w:t xml:space="preserve">Step </w:t>
      </w:r>
      <w:r w:rsidR="00C9704C" w:rsidRPr="0088310C">
        <w:rPr>
          <w:rPrChange w:id="5325" w:author="L-B" w:date="2018-10-18T03:40:00Z">
            <w:rPr>
              <w:caps w:val="0"/>
              <w:smallCaps/>
            </w:rPr>
          </w:rPrChange>
        </w:rPr>
        <w:t>5</w:t>
      </w:r>
      <w:bookmarkEnd w:id="5323"/>
    </w:p>
    <w:p w14:paraId="5BB4DF1E" w14:textId="77777777" w:rsidR="009120FA" w:rsidRPr="0088310C" w:rsidRDefault="009120FA" w:rsidP="009120FA">
      <w:pPr>
        <w:pStyle w:val="Heading2separationline"/>
      </w:pPr>
    </w:p>
    <w:p w14:paraId="716DCDD3" w14:textId="30BF17E1" w:rsidR="009120FA" w:rsidRPr="0088310C" w:rsidRDefault="009120FA" w:rsidP="009120FA">
      <w:pPr>
        <w:pStyle w:val="BodyText"/>
      </w:pPr>
      <w:r w:rsidRPr="0088310C">
        <w:t>Calculate the photometric intensity.</w:t>
      </w:r>
    </w:p>
    <w:p w14:paraId="2B74892C" w14:textId="35E38291" w:rsidR="009120FA" w:rsidRPr="0088310C" w:rsidRDefault="009120FA">
      <w:pPr>
        <w:pStyle w:val="Heading4"/>
        <w:rPr>
          <w:rPrChange w:id="5326" w:author="L-B" w:date="2018-10-18T03:40:00Z">
            <w:rPr/>
          </w:rPrChange>
        </w:rPr>
        <w:pPrChange w:id="5327" w:author="ceres PC" w:date="2018-10-17T10:29:00Z">
          <w:pPr>
            <w:pStyle w:val="Heading3"/>
          </w:pPr>
        </w:pPrChange>
      </w:pPr>
      <w:r w:rsidRPr="0088310C">
        <w:rPr>
          <w:rPrChange w:id="5328" w:author="L-B" w:date="2018-10-18T03:40:00Z">
            <w:rPr>
              <w:iCs/>
              <w:smallCaps w:val="0"/>
            </w:rPr>
          </w:rPrChange>
        </w:rPr>
        <w:t>Steady burning light</w:t>
      </w:r>
    </w:p>
    <w:p w14:paraId="6E89C1FA" w14:textId="4DE64CEC" w:rsidR="009120FA" w:rsidRPr="0088310C" w:rsidRDefault="00A64966" w:rsidP="009120FA">
      <w:pPr>
        <w:pStyle w:val="Bullet1"/>
        <w:rPr>
          <w:rFonts w:asciiTheme="majorHAnsi" w:eastAsiaTheme="majorEastAsia" w:hAnsiTheme="majorHAnsi" w:cstheme="majorBidi"/>
          <w:lang w:val="en-GB"/>
          <w:rPrChange w:id="5329"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5330" w:author="L-B" w:date="2018-10-18T03:40:00Z">
                  <w:rPr>
                    <w:rFonts w:ascii="Cambria Math" w:hAnsi="Cambria Math"/>
                  </w:rPr>
                </w:rPrChange>
              </w:rPr>
              <m:t>I</m:t>
            </m:r>
          </m:e>
          <m:sub>
            <m:r>
              <w:rPr>
                <w:rFonts w:ascii="Cambria Math" w:hAnsi="Cambria Math"/>
                <w:lang w:val="en-GB"/>
                <w:rPrChange w:id="5331" w:author="L-B" w:date="2018-10-18T03:40:00Z">
                  <w:rPr>
                    <w:rFonts w:ascii="Cambria Math" w:hAnsi="Cambria Math"/>
                  </w:rPr>
                </w:rPrChange>
              </w:rPr>
              <m:t>ph,min</m:t>
            </m:r>
          </m:sub>
        </m:sSub>
        <m:r>
          <w:rPr>
            <w:rFonts w:ascii="Cambria Math" w:hAnsi="Cambria Math"/>
            <w:lang w:val="en-GB"/>
            <w:rPrChange w:id="5332"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333" w:author="L-B" w:date="2018-10-18T03:40:00Z">
                  <w:rPr>
                    <w:rFonts w:ascii="Cambria Math" w:hAnsi="Cambria Math"/>
                  </w:rPr>
                </w:rPrChange>
              </w:rPr>
              <m:t>1</m:t>
            </m:r>
          </m:num>
          <m:den>
            <m:r>
              <w:rPr>
                <w:rFonts w:ascii="Cambria Math" w:hAnsi="Cambria Math"/>
                <w:lang w:val="en-GB"/>
                <w:rPrChange w:id="5334" w:author="L-B" w:date="2018-10-18T03:40:00Z">
                  <w:rPr>
                    <w:rFonts w:ascii="Cambria Math" w:hAnsi="Cambria Math"/>
                  </w:rPr>
                </w:rPrChange>
              </w:rPr>
              <m:t>scf</m:t>
            </m:r>
          </m:den>
        </m:f>
        <m:r>
          <w:rPr>
            <w:rFonts w:ascii="Cambria Math" w:hAnsi="Cambria Math"/>
            <w:lang w:val="en-GB"/>
            <w:rPrChange w:id="5335"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336" w:author="L-B" w:date="2018-10-18T03:40:00Z">
                  <w:rPr>
                    <w:rFonts w:ascii="Cambria Math" w:hAnsi="Cambria Math"/>
                  </w:rPr>
                </w:rPrChange>
              </w:rPr>
              <m:t>I</m:t>
            </m:r>
          </m:e>
          <m:sub>
            <m:r>
              <w:rPr>
                <w:rFonts w:ascii="Cambria Math" w:hAnsi="Cambria Math"/>
                <w:lang w:val="en-GB"/>
                <w:rPrChange w:id="5337" w:author="L-B" w:date="2018-10-18T03:40:00Z">
                  <w:rPr>
                    <w:rFonts w:ascii="Cambria Math" w:hAnsi="Cambria Math"/>
                  </w:rPr>
                </w:rPrChange>
              </w:rPr>
              <m:t>ins,min</m:t>
            </m:r>
          </m:sub>
        </m:sSub>
      </m:oMath>
    </w:p>
    <w:p w14:paraId="04E19653" w14:textId="45BD1C7C" w:rsidR="009120FA" w:rsidRPr="0088310C" w:rsidRDefault="00A64966" w:rsidP="009120FA">
      <w:pPr>
        <w:pStyle w:val="Bullet1"/>
        <w:rPr>
          <w:rFonts w:asciiTheme="majorHAnsi" w:eastAsiaTheme="majorEastAsia" w:hAnsiTheme="majorHAnsi" w:cstheme="majorBidi"/>
          <w:lang w:val="en-GB"/>
          <w:rPrChange w:id="5338"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5339" w:author="L-B" w:date="2018-10-18T03:40:00Z">
                  <w:rPr>
                    <w:rFonts w:ascii="Cambria Math" w:hAnsi="Cambria Math"/>
                  </w:rPr>
                </w:rPrChange>
              </w:rPr>
              <m:t>I</m:t>
            </m:r>
          </m:e>
          <m:sub>
            <m:r>
              <w:rPr>
                <w:rFonts w:ascii="Cambria Math" w:hAnsi="Cambria Math"/>
                <w:lang w:val="en-GB"/>
                <w:rPrChange w:id="5340" w:author="L-B" w:date="2018-10-18T03:40:00Z">
                  <w:rPr>
                    <w:rFonts w:ascii="Cambria Math" w:hAnsi="Cambria Math"/>
                  </w:rPr>
                </w:rPrChange>
              </w:rPr>
              <m:t>ph,max</m:t>
            </m:r>
          </m:sub>
        </m:sSub>
        <m:r>
          <w:rPr>
            <w:rFonts w:ascii="Cambria Math" w:hAnsi="Cambria Math"/>
            <w:lang w:val="en-GB"/>
            <w:rPrChange w:id="5341"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342" w:author="L-B" w:date="2018-10-18T03:40:00Z">
                  <w:rPr>
                    <w:rFonts w:ascii="Cambria Math" w:hAnsi="Cambria Math"/>
                  </w:rPr>
                </w:rPrChange>
              </w:rPr>
              <m:t>I</m:t>
            </m:r>
          </m:e>
          <m:sub>
            <m:r>
              <w:rPr>
                <w:rFonts w:ascii="Cambria Math" w:hAnsi="Cambria Math"/>
                <w:lang w:val="en-GB"/>
                <w:rPrChange w:id="5343" w:author="L-B" w:date="2018-10-18T03:40:00Z">
                  <w:rPr>
                    <w:rFonts w:ascii="Cambria Math" w:hAnsi="Cambria Math"/>
                  </w:rPr>
                </w:rPrChange>
              </w:rPr>
              <m:t>ins,max</m:t>
            </m:r>
          </m:sub>
        </m:sSub>
      </m:oMath>
    </w:p>
    <w:p w14:paraId="02FA9545" w14:textId="02E77A4A" w:rsidR="009120FA" w:rsidRPr="0088310C" w:rsidRDefault="00A64966" w:rsidP="009120FA">
      <w:pPr>
        <w:pStyle w:val="Bullet1"/>
        <w:rPr>
          <w:rFonts w:asciiTheme="majorHAnsi" w:eastAsiaTheme="majorEastAsia" w:hAnsiTheme="majorHAnsi" w:cstheme="majorBidi"/>
          <w:lang w:val="en-GB"/>
          <w:rPrChange w:id="5344"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5345" w:author="L-B" w:date="2018-10-18T03:40:00Z">
                  <w:rPr>
                    <w:rFonts w:ascii="Cambria Math" w:hAnsi="Cambria Math"/>
                  </w:rPr>
                </w:rPrChange>
              </w:rPr>
              <m:t>I</m:t>
            </m:r>
          </m:e>
          <m:sub>
            <m:r>
              <w:rPr>
                <w:rFonts w:ascii="Cambria Math" w:hAnsi="Cambria Math"/>
                <w:lang w:val="en-GB"/>
                <w:rPrChange w:id="5346" w:author="L-B" w:date="2018-10-18T03:40:00Z">
                  <w:rPr>
                    <w:rFonts w:ascii="Cambria Math" w:hAnsi="Cambria Math"/>
                  </w:rPr>
                </w:rPrChange>
              </w:rPr>
              <m:t>ph,dsg</m:t>
            </m:r>
          </m:sub>
        </m:sSub>
        <m:r>
          <w:rPr>
            <w:rFonts w:ascii="Cambria Math" w:hAnsi="Cambria Math"/>
            <w:lang w:val="en-GB"/>
            <w:rPrChange w:id="5347"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348" w:author="L-B" w:date="2018-10-18T03:40:00Z">
                  <w:rPr>
                    <w:rFonts w:ascii="Cambria Math" w:hAnsi="Cambria Math"/>
                  </w:rPr>
                </w:rPrChange>
              </w:rPr>
              <m:t>1</m:t>
            </m:r>
          </m:num>
          <m:den>
            <m:r>
              <w:rPr>
                <w:rFonts w:ascii="Cambria Math" w:hAnsi="Cambria Math"/>
                <w:lang w:val="en-GB"/>
                <w:rPrChange w:id="5349" w:author="L-B" w:date="2018-10-18T03:40:00Z">
                  <w:rPr>
                    <w:rFonts w:ascii="Cambria Math" w:hAnsi="Cambria Math"/>
                  </w:rPr>
                </w:rPrChange>
              </w:rPr>
              <m:t>scf</m:t>
            </m:r>
          </m:den>
        </m:f>
        <m:r>
          <w:rPr>
            <w:rFonts w:ascii="Cambria Math" w:hAnsi="Cambria Math"/>
            <w:lang w:val="en-GB"/>
            <w:rPrChange w:id="5350"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351" w:author="L-B" w:date="2018-10-18T03:40:00Z">
                  <w:rPr>
                    <w:rFonts w:ascii="Cambria Math" w:hAnsi="Cambria Math"/>
                  </w:rPr>
                </w:rPrChange>
              </w:rPr>
              <m:t>I</m:t>
            </m:r>
          </m:e>
          <m:sub>
            <m:r>
              <w:rPr>
                <w:rFonts w:ascii="Cambria Math" w:hAnsi="Cambria Math"/>
                <w:lang w:val="en-GB"/>
                <w:rPrChange w:id="5352" w:author="L-B" w:date="2018-10-18T03:40:00Z">
                  <w:rPr>
                    <w:rFonts w:ascii="Cambria Math" w:hAnsi="Cambria Math"/>
                  </w:rPr>
                </w:rPrChange>
              </w:rPr>
              <m:t>ins,dsg</m:t>
            </m:r>
          </m:sub>
        </m:sSub>
      </m:oMath>
    </w:p>
    <w:p w14:paraId="054B0D60" w14:textId="27DD944B" w:rsidR="006F6E50" w:rsidRPr="0088310C" w:rsidRDefault="006F6E50" w:rsidP="006F6E50">
      <w:pPr>
        <w:pStyle w:val="BodyText"/>
        <w:rPr>
          <w:rFonts w:eastAsiaTheme="minorEastAsia"/>
        </w:rPr>
      </w:pPr>
      <w:r w:rsidRPr="0088310C">
        <w:t xml:space="preserve">with </w:t>
      </w:r>
      <m:oMath>
        <m:r>
          <w:rPr>
            <w:rFonts w:ascii="Cambria Math" w:hAnsi="Cambria Math"/>
            <w:rPrChange w:id="5353" w:author="L-B" w:date="2018-10-18T03:40:00Z">
              <w:rPr>
                <w:rFonts w:ascii="Cambria Math" w:hAnsi="Cambria Math"/>
              </w:rPr>
            </w:rPrChange>
          </w:rPr>
          <m:t>scf=0.75</m:t>
        </m:r>
      </m:oMath>
      <w:r w:rsidRPr="0088310C">
        <w:rPr>
          <w:rFonts w:eastAsiaTheme="minorEastAsia"/>
        </w:rPr>
        <w:t>.</w:t>
      </w:r>
    </w:p>
    <w:p w14:paraId="66BAD07F" w14:textId="6D5D7B7E" w:rsidR="006F6E50" w:rsidRPr="0088310C" w:rsidRDefault="006F6E50">
      <w:pPr>
        <w:pStyle w:val="Heading4"/>
        <w:rPr>
          <w:rPrChange w:id="5354" w:author="L-B" w:date="2018-10-18T03:40:00Z">
            <w:rPr/>
          </w:rPrChange>
        </w:rPr>
        <w:pPrChange w:id="5355" w:author="ceres PC" w:date="2018-10-17T10:29:00Z">
          <w:pPr>
            <w:pStyle w:val="Heading3"/>
          </w:pPr>
        </w:pPrChange>
      </w:pPr>
      <w:r w:rsidRPr="0088310C">
        <w:rPr>
          <w:rPrChange w:id="5356" w:author="L-B" w:date="2018-10-18T03:40:00Z">
            <w:rPr>
              <w:iCs/>
              <w:smallCaps w:val="0"/>
            </w:rPr>
          </w:rPrChange>
        </w:rPr>
        <w:t>Fast switching light (</w:t>
      </w:r>
      <w:r w:rsidR="00E70B0E" w:rsidRPr="0088310C">
        <w:rPr>
          <w:rPrChange w:id="5357" w:author="L-B" w:date="2018-10-18T03:40:00Z">
            <w:rPr>
              <w:iCs/>
              <w:smallCaps w:val="0"/>
            </w:rPr>
          </w:rPrChange>
        </w:rPr>
        <w:t>rectangular flash profil</w:t>
      </w:r>
      <w:r w:rsidR="00FD7F35" w:rsidRPr="0088310C">
        <w:rPr>
          <w:rPrChange w:id="5358" w:author="L-B" w:date="2018-10-18T03:40:00Z">
            <w:rPr>
              <w:iCs/>
              <w:smallCaps w:val="0"/>
            </w:rPr>
          </w:rPrChange>
        </w:rPr>
        <w:t xml:space="preserve">e, </w:t>
      </w:r>
      <w:r w:rsidRPr="0088310C">
        <w:rPr>
          <w:rPrChange w:id="5359" w:author="L-B" w:date="2018-10-18T03:40:00Z">
            <w:rPr>
              <w:iCs/>
              <w:smallCaps w:val="0"/>
            </w:rPr>
          </w:rPrChange>
        </w:rPr>
        <w:t>LED)</w:t>
      </w:r>
    </w:p>
    <w:p w14:paraId="2E601977" w14:textId="2288DB74" w:rsidR="006F6E50" w:rsidRPr="0088310C" w:rsidRDefault="00A64966" w:rsidP="006F6E50">
      <w:pPr>
        <w:pStyle w:val="Bullet1"/>
        <w:rPr>
          <w:rFonts w:asciiTheme="majorHAnsi" w:eastAsiaTheme="majorEastAsia" w:hAnsiTheme="majorHAnsi" w:cstheme="majorBidi"/>
          <w:lang w:val="en-GB"/>
          <w:rPrChange w:id="5360"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5361" w:author="L-B" w:date="2018-10-18T03:40:00Z">
                  <w:rPr>
                    <w:rFonts w:ascii="Cambria Math" w:hAnsi="Cambria Math"/>
                  </w:rPr>
                </w:rPrChange>
              </w:rPr>
              <m:t>I</m:t>
            </m:r>
          </m:e>
          <m:sub>
            <m:r>
              <w:rPr>
                <w:rFonts w:ascii="Cambria Math" w:hAnsi="Cambria Math"/>
                <w:lang w:val="en-GB"/>
                <w:rPrChange w:id="5362" w:author="L-B" w:date="2018-10-18T03:40:00Z">
                  <w:rPr>
                    <w:rFonts w:ascii="Cambria Math" w:hAnsi="Cambria Math"/>
                  </w:rPr>
                </w:rPrChange>
              </w:rPr>
              <m:t>ph,min</m:t>
            </m:r>
          </m:sub>
        </m:sSub>
        <m:r>
          <w:rPr>
            <w:rFonts w:ascii="Cambria Math" w:hAnsi="Cambria Math"/>
            <w:lang w:val="en-GB"/>
            <w:rPrChange w:id="5363"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364" w:author="L-B" w:date="2018-10-18T03:40:00Z">
                  <w:rPr>
                    <w:rFonts w:ascii="Cambria Math" w:hAnsi="Cambria Math"/>
                  </w:rPr>
                </w:rPrChange>
              </w:rPr>
              <m:t>1</m:t>
            </m:r>
          </m:num>
          <m:den>
            <m:r>
              <w:rPr>
                <w:rFonts w:ascii="Cambria Math" w:hAnsi="Cambria Math"/>
                <w:lang w:val="en-GB"/>
                <w:rPrChange w:id="5365" w:author="L-B" w:date="2018-10-18T03:40:00Z">
                  <w:rPr>
                    <w:rFonts w:ascii="Cambria Math" w:hAnsi="Cambria Math"/>
                  </w:rPr>
                </w:rPrChange>
              </w:rPr>
              <m:t>scf</m:t>
            </m:r>
          </m:den>
        </m:f>
        <m:r>
          <w:rPr>
            <w:rFonts w:ascii="Cambria Math" w:hAnsi="Cambria Math"/>
            <w:lang w:val="en-GB"/>
            <w:rPrChange w:id="5366"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367"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368" w:author="L-B" w:date="2018-10-18T03:40:00Z">
                      <w:rPr>
                        <w:rFonts w:ascii="Cambria Math" w:hAnsi="Cambria Math"/>
                      </w:rPr>
                    </w:rPrChange>
                  </w:rPr>
                  <m:t>T</m:t>
                </m:r>
              </m:e>
              <m:sub>
                <m:r>
                  <w:rPr>
                    <w:rFonts w:ascii="Cambria Math" w:hAnsi="Cambria Math"/>
                    <w:lang w:val="en-GB"/>
                    <w:rPrChange w:id="5369"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370" w:author="L-B" w:date="2018-10-18T03:40:00Z">
                      <w:rPr>
                        <w:rFonts w:ascii="Cambria Math" w:hAnsi="Cambria Math"/>
                      </w:rPr>
                    </w:rPrChange>
                  </w:rPr>
                  <m:t>T</m:t>
                </m:r>
              </m:e>
              <m:sub>
                <m:r>
                  <w:rPr>
                    <w:rFonts w:ascii="Cambria Math" w:hAnsi="Cambria Math"/>
                    <w:lang w:val="en-GB"/>
                    <w:rPrChange w:id="5371" w:author="L-B" w:date="2018-10-18T03:40:00Z">
                      <w:rPr>
                        <w:rFonts w:ascii="Cambria Math" w:hAnsi="Cambria Math"/>
                      </w:rPr>
                    </w:rPrChange>
                  </w:rPr>
                  <m:t>min</m:t>
                </m:r>
              </m:sub>
            </m:sSub>
          </m:den>
        </m:f>
        <m:r>
          <w:rPr>
            <w:rFonts w:ascii="Cambria Math" w:hAnsi="Cambria Math"/>
            <w:lang w:val="en-GB"/>
            <w:rPrChange w:id="5372"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373" w:author="L-B" w:date="2018-10-18T03:40:00Z">
                  <w:rPr>
                    <w:rFonts w:ascii="Cambria Math" w:hAnsi="Cambria Math"/>
                  </w:rPr>
                </w:rPrChange>
              </w:rPr>
              <m:t>I</m:t>
            </m:r>
          </m:e>
          <m:sub>
            <m:r>
              <w:rPr>
                <w:rFonts w:ascii="Cambria Math" w:hAnsi="Cambria Math"/>
                <w:lang w:val="en-GB"/>
                <w:rPrChange w:id="5374" w:author="L-B" w:date="2018-10-18T03:40:00Z">
                  <w:rPr>
                    <w:rFonts w:ascii="Cambria Math" w:hAnsi="Cambria Math"/>
                  </w:rPr>
                </w:rPrChange>
              </w:rPr>
              <m:t>ins,min</m:t>
            </m:r>
          </m:sub>
        </m:sSub>
      </m:oMath>
    </w:p>
    <w:p w14:paraId="4D926932" w14:textId="4C1FC7F0" w:rsidR="006F6E50" w:rsidRPr="0088310C" w:rsidRDefault="00A64966" w:rsidP="006F6E50">
      <w:pPr>
        <w:pStyle w:val="Bullet1"/>
        <w:rPr>
          <w:lang w:val="en-GB"/>
          <w:rPrChange w:id="5375" w:author="L-B" w:date="2018-10-18T03:40:00Z">
            <w:rPr/>
          </w:rPrChange>
        </w:rPr>
      </w:pPr>
      <m:oMath>
        <m:sSub>
          <m:sSubPr>
            <m:ctrlPr>
              <w:rPr>
                <w:rFonts w:ascii="Cambria Math" w:hAnsi="Cambria Math"/>
                <w:i/>
                <w:lang w:val="en-GB"/>
              </w:rPr>
            </m:ctrlPr>
          </m:sSubPr>
          <m:e>
            <m:r>
              <w:rPr>
                <w:rFonts w:ascii="Cambria Math" w:hAnsi="Cambria Math"/>
                <w:lang w:val="en-GB"/>
                <w:rPrChange w:id="5376" w:author="L-B" w:date="2018-10-18T03:40:00Z">
                  <w:rPr>
                    <w:rFonts w:ascii="Cambria Math" w:hAnsi="Cambria Math"/>
                  </w:rPr>
                </w:rPrChange>
              </w:rPr>
              <m:t>I</m:t>
            </m:r>
          </m:e>
          <m:sub>
            <m:r>
              <w:rPr>
                <w:rFonts w:ascii="Cambria Math" w:hAnsi="Cambria Math"/>
                <w:lang w:val="en-GB"/>
                <w:rPrChange w:id="5377" w:author="L-B" w:date="2018-10-18T03:40:00Z">
                  <w:rPr>
                    <w:rFonts w:ascii="Cambria Math" w:hAnsi="Cambria Math"/>
                  </w:rPr>
                </w:rPrChange>
              </w:rPr>
              <m:t>ph,max</m:t>
            </m:r>
          </m:sub>
        </m:sSub>
        <m:r>
          <w:rPr>
            <w:rFonts w:ascii="Cambria Math" w:hAnsi="Cambria Math"/>
            <w:lang w:val="en-GB"/>
            <w:rPrChange w:id="5378" w:author="L-B" w:date="2018-10-18T03:40:00Z">
              <w:rPr>
                <w:rFonts w:ascii="Cambria Math" w:hAnsi="Cambria Math"/>
              </w:rPr>
            </w:rPrChange>
          </w:rPr>
          <m:t>=</m:t>
        </m:r>
        <m:sSub>
          <m:sSubPr>
            <m:ctrlPr>
              <w:rPr>
                <w:rFonts w:ascii="Cambria Math" w:hAnsi="Cambria Math"/>
                <w:i/>
                <w:lang w:val="en-GB"/>
              </w:rPr>
            </m:ctrlPr>
          </m:sSubPr>
          <m:e>
            <m:f>
              <m:fPr>
                <m:ctrlPr>
                  <w:rPr>
                    <w:rFonts w:ascii="Cambria Math" w:hAnsi="Cambria Math"/>
                    <w:i/>
                    <w:lang w:val="en-GB"/>
                  </w:rPr>
                </m:ctrlPr>
              </m:fPr>
              <m:num>
                <m:r>
                  <w:rPr>
                    <w:rFonts w:ascii="Cambria Math" w:hAnsi="Cambria Math"/>
                    <w:lang w:val="en-GB"/>
                    <w:rPrChange w:id="5379"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380" w:author="L-B" w:date="2018-10-18T03:40:00Z">
                          <w:rPr>
                            <w:rFonts w:ascii="Cambria Math" w:hAnsi="Cambria Math"/>
                          </w:rPr>
                        </w:rPrChange>
                      </w:rPr>
                      <m:t>T</m:t>
                    </m:r>
                  </m:e>
                  <m:sub>
                    <m:r>
                      <w:rPr>
                        <w:rFonts w:ascii="Cambria Math" w:hAnsi="Cambria Math"/>
                        <w:lang w:val="en-GB"/>
                        <w:rPrChange w:id="5381"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382" w:author="L-B" w:date="2018-10-18T03:40:00Z">
                          <w:rPr>
                            <w:rFonts w:ascii="Cambria Math" w:hAnsi="Cambria Math"/>
                          </w:rPr>
                        </w:rPrChange>
                      </w:rPr>
                      <m:t>T</m:t>
                    </m:r>
                  </m:e>
                  <m:sub>
                    <m:r>
                      <w:rPr>
                        <w:rFonts w:ascii="Cambria Math" w:hAnsi="Cambria Math"/>
                        <w:lang w:val="en-GB"/>
                        <w:rPrChange w:id="5383" w:author="L-B" w:date="2018-10-18T03:40:00Z">
                          <w:rPr>
                            <w:rFonts w:ascii="Cambria Math" w:hAnsi="Cambria Math"/>
                          </w:rPr>
                        </w:rPrChange>
                      </w:rPr>
                      <m:t>min</m:t>
                    </m:r>
                  </m:sub>
                </m:sSub>
              </m:den>
            </m:f>
            <m:r>
              <w:rPr>
                <w:rFonts w:ascii="Cambria Math" w:hAnsi="Cambria Math"/>
                <w:lang w:val="en-GB"/>
                <w:rPrChange w:id="5384" w:author="L-B" w:date="2018-10-18T03:40:00Z">
                  <w:rPr>
                    <w:rFonts w:ascii="Cambria Math" w:hAnsi="Cambria Math"/>
                  </w:rPr>
                </w:rPrChange>
              </w:rPr>
              <m:t>*I</m:t>
            </m:r>
          </m:e>
          <m:sub>
            <m:r>
              <w:rPr>
                <w:rFonts w:ascii="Cambria Math" w:hAnsi="Cambria Math"/>
                <w:lang w:val="en-GB"/>
                <w:rPrChange w:id="5385" w:author="L-B" w:date="2018-10-18T03:40:00Z">
                  <w:rPr>
                    <w:rFonts w:ascii="Cambria Math" w:hAnsi="Cambria Math"/>
                  </w:rPr>
                </w:rPrChange>
              </w:rPr>
              <m:t>ins,max</m:t>
            </m:r>
          </m:sub>
        </m:sSub>
      </m:oMath>
    </w:p>
    <w:p w14:paraId="6990885B" w14:textId="766B83E8" w:rsidR="006F6E50" w:rsidRPr="0088310C" w:rsidRDefault="00A64966" w:rsidP="006F6E50">
      <w:pPr>
        <w:pStyle w:val="Bullet1"/>
        <w:rPr>
          <w:lang w:val="en-GB"/>
          <w:rPrChange w:id="5386" w:author="L-B" w:date="2018-10-18T03:40:00Z">
            <w:rPr/>
          </w:rPrChange>
        </w:rPr>
      </w:pPr>
      <m:oMath>
        <m:sSub>
          <m:sSubPr>
            <m:ctrlPr>
              <w:rPr>
                <w:rFonts w:ascii="Cambria Math" w:hAnsi="Cambria Math"/>
                <w:i/>
                <w:lang w:val="en-GB"/>
              </w:rPr>
            </m:ctrlPr>
          </m:sSubPr>
          <m:e>
            <m:r>
              <w:rPr>
                <w:rFonts w:ascii="Cambria Math" w:hAnsi="Cambria Math"/>
                <w:lang w:val="en-GB"/>
                <w:rPrChange w:id="5387" w:author="L-B" w:date="2018-10-18T03:40:00Z">
                  <w:rPr>
                    <w:rFonts w:ascii="Cambria Math" w:hAnsi="Cambria Math"/>
                  </w:rPr>
                </w:rPrChange>
              </w:rPr>
              <m:t>I</m:t>
            </m:r>
          </m:e>
          <m:sub>
            <m:r>
              <w:rPr>
                <w:rFonts w:ascii="Cambria Math" w:hAnsi="Cambria Math"/>
                <w:lang w:val="en-GB"/>
                <w:rPrChange w:id="5388" w:author="L-B" w:date="2018-10-18T03:40:00Z">
                  <w:rPr>
                    <w:rFonts w:ascii="Cambria Math" w:hAnsi="Cambria Math"/>
                  </w:rPr>
                </w:rPrChange>
              </w:rPr>
              <m:t>ph,dsg</m:t>
            </m:r>
          </m:sub>
        </m:sSub>
        <m:r>
          <w:rPr>
            <w:rFonts w:ascii="Cambria Math" w:hAnsi="Cambria Math"/>
            <w:lang w:val="en-GB"/>
            <w:rPrChange w:id="5389"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390" w:author="L-B" w:date="2018-10-18T03:40:00Z">
                  <w:rPr>
                    <w:rFonts w:ascii="Cambria Math" w:hAnsi="Cambria Math"/>
                  </w:rPr>
                </w:rPrChange>
              </w:rPr>
              <m:t>1</m:t>
            </m:r>
          </m:num>
          <m:den>
            <m:r>
              <w:rPr>
                <w:rFonts w:ascii="Cambria Math" w:hAnsi="Cambria Math"/>
                <w:lang w:val="en-GB"/>
                <w:rPrChange w:id="5391" w:author="L-B" w:date="2018-10-18T03:40:00Z">
                  <w:rPr>
                    <w:rFonts w:ascii="Cambria Math" w:hAnsi="Cambria Math"/>
                  </w:rPr>
                </w:rPrChange>
              </w:rPr>
              <m:t>scf</m:t>
            </m:r>
          </m:den>
        </m:f>
        <m:r>
          <w:rPr>
            <w:rFonts w:ascii="Cambria Math" w:hAnsi="Cambria Math"/>
            <w:lang w:val="en-GB"/>
            <w:rPrChange w:id="5392"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393"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394" w:author="L-B" w:date="2018-10-18T03:40:00Z">
                      <w:rPr>
                        <w:rFonts w:ascii="Cambria Math" w:hAnsi="Cambria Math"/>
                      </w:rPr>
                    </w:rPrChange>
                  </w:rPr>
                  <m:t>T</m:t>
                </m:r>
              </m:e>
              <m:sub>
                <m:r>
                  <w:rPr>
                    <w:rFonts w:ascii="Cambria Math" w:hAnsi="Cambria Math"/>
                    <w:lang w:val="en-GB"/>
                    <w:rPrChange w:id="5395"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396" w:author="L-B" w:date="2018-10-18T03:40:00Z">
                      <w:rPr>
                        <w:rFonts w:ascii="Cambria Math" w:hAnsi="Cambria Math"/>
                      </w:rPr>
                    </w:rPrChange>
                  </w:rPr>
                  <m:t>T</m:t>
                </m:r>
              </m:e>
              <m:sub>
                <m:r>
                  <w:rPr>
                    <w:rFonts w:ascii="Cambria Math" w:hAnsi="Cambria Math"/>
                    <w:lang w:val="en-GB"/>
                    <w:rPrChange w:id="5397" w:author="L-B" w:date="2018-10-18T03:40:00Z">
                      <w:rPr>
                        <w:rFonts w:ascii="Cambria Math" w:hAnsi="Cambria Math"/>
                      </w:rPr>
                    </w:rPrChange>
                  </w:rPr>
                  <m:t>min</m:t>
                </m:r>
              </m:sub>
            </m:sSub>
          </m:den>
        </m:f>
        <m:r>
          <w:rPr>
            <w:rFonts w:ascii="Cambria Math" w:hAnsi="Cambria Math"/>
            <w:lang w:val="en-GB"/>
            <w:rPrChange w:id="5398"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399" w:author="L-B" w:date="2018-10-18T03:40:00Z">
                  <w:rPr>
                    <w:rFonts w:ascii="Cambria Math" w:hAnsi="Cambria Math"/>
                  </w:rPr>
                </w:rPrChange>
              </w:rPr>
              <m:t>I</m:t>
            </m:r>
          </m:e>
          <m:sub>
            <m:r>
              <w:rPr>
                <w:rFonts w:ascii="Cambria Math" w:hAnsi="Cambria Math"/>
                <w:lang w:val="en-GB"/>
                <w:rPrChange w:id="5400" w:author="L-B" w:date="2018-10-18T03:40:00Z">
                  <w:rPr>
                    <w:rFonts w:ascii="Cambria Math" w:hAnsi="Cambria Math"/>
                  </w:rPr>
                </w:rPrChange>
              </w:rPr>
              <m:t>ins,dsg</m:t>
            </m:r>
          </m:sub>
        </m:sSub>
      </m:oMath>
    </w:p>
    <w:p w14:paraId="15B049F4" w14:textId="78C5FF57" w:rsidR="00E70B0E" w:rsidRPr="0088310C" w:rsidRDefault="00E70B0E" w:rsidP="00E70B0E">
      <w:pPr>
        <w:pStyle w:val="BodyText"/>
      </w:pPr>
      <w:r w:rsidRPr="0088310C">
        <w:t xml:space="preserve">with </w:t>
      </w:r>
      <m:oMath>
        <m:r>
          <w:rPr>
            <w:rFonts w:ascii="Cambria Math" w:hAnsi="Cambria Math"/>
            <w:rPrChange w:id="5401" w:author="L-B" w:date="2018-10-18T03:40:00Z">
              <w:rPr>
                <w:rFonts w:ascii="Cambria Math" w:hAnsi="Cambria Math"/>
              </w:rPr>
            </w:rPrChange>
          </w:rPr>
          <m:t>scf=0.75</m:t>
        </m:r>
      </m:oMath>
      <w:r w:rsidRPr="0088310C">
        <w:rPr>
          <w:rFonts w:eastAsiaTheme="minorEastAsia"/>
        </w:rPr>
        <w:t xml:space="preserve"> and </w:t>
      </w:r>
      <m:oMath>
        <m:r>
          <w:rPr>
            <w:rFonts w:ascii="Cambria Math" w:eastAsiaTheme="minorEastAsia" w:hAnsi="Cambria Math"/>
            <w:rPrChange w:id="5402" w:author="L-B" w:date="2018-10-18T03:40:00Z">
              <w:rPr>
                <w:rFonts w:ascii="Cambria Math" w:eastAsiaTheme="minorEastAsia" w:hAnsi="Cambria Math"/>
              </w:rPr>
            </w:rPrChange>
          </w:rPr>
          <m:t>a=0.2 s</m:t>
        </m:r>
      </m:oMath>
      <w:r w:rsidRPr="0088310C">
        <w:rPr>
          <w:rFonts w:eastAsiaTheme="minorEastAsia"/>
        </w:rPr>
        <w:t>.</w:t>
      </w:r>
    </w:p>
    <w:p w14:paraId="68CBFC7F" w14:textId="5EA2218E" w:rsidR="006F6E50" w:rsidRPr="0088310C" w:rsidRDefault="00E70B0E">
      <w:pPr>
        <w:pStyle w:val="Heading4"/>
        <w:rPr>
          <w:rPrChange w:id="5403" w:author="L-B" w:date="2018-10-18T03:40:00Z">
            <w:rPr/>
          </w:rPrChange>
        </w:rPr>
        <w:pPrChange w:id="5404" w:author="ceres PC" w:date="2018-10-17T10:29:00Z">
          <w:pPr>
            <w:pStyle w:val="Heading3"/>
          </w:pPr>
        </w:pPrChange>
      </w:pPr>
      <w:r w:rsidRPr="0088310C">
        <w:rPr>
          <w:rPrChange w:id="5405" w:author="L-B" w:date="2018-10-18T03:40:00Z">
            <w:rPr>
              <w:iCs/>
              <w:smallCaps w:val="0"/>
            </w:rPr>
          </w:rPrChange>
        </w:rPr>
        <w:t>Lights with arbitrary flash profile</w:t>
      </w:r>
    </w:p>
    <w:p w14:paraId="2E0BFAED" w14:textId="6A86F4DF" w:rsidR="00A257CD" w:rsidRPr="0088310C" w:rsidRDefault="00FD7F35" w:rsidP="00F92826">
      <w:pPr>
        <w:pStyle w:val="BodyText"/>
      </w:pPr>
      <w:r w:rsidRPr="0088310C">
        <w:t xml:space="preserve">Use </w:t>
      </w:r>
      <w:r w:rsidR="00A21E96" w:rsidRPr="0088310C">
        <w:t>the concept of effective intensity to estimate the photometric luminous intensity.</w:t>
      </w:r>
    </w:p>
    <w:p w14:paraId="7C82AA09" w14:textId="17D2B967" w:rsidR="00B751CF" w:rsidRPr="0088310C" w:rsidRDefault="00414DF5">
      <w:pPr>
        <w:pStyle w:val="Heading2"/>
        <w:rPr>
          <w:rPrChange w:id="5406" w:author="L-B" w:date="2018-10-18T03:40:00Z">
            <w:rPr/>
          </w:rPrChange>
        </w:rPr>
        <w:pPrChange w:id="5407" w:author="ceres PC" w:date="2018-10-17T10:29:00Z">
          <w:pPr>
            <w:pStyle w:val="Heading1"/>
          </w:pPr>
        </w:pPrChange>
      </w:pPr>
      <w:bookmarkStart w:id="5408" w:name="_Toc527537346"/>
      <w:r w:rsidRPr="0088310C">
        <w:rPr>
          <w:rPrChange w:id="5409" w:author="L-B" w:date="2018-10-18T03:40:00Z">
            <w:rPr/>
          </w:rPrChange>
        </w:rPr>
        <w:t xml:space="preserve">Examples </w:t>
      </w:r>
      <w:r w:rsidR="00D452AF" w:rsidRPr="0088310C">
        <w:rPr>
          <w:rPrChange w:id="5410" w:author="L-B" w:date="2018-10-18T03:40:00Z">
            <w:rPr/>
          </w:rPrChange>
        </w:rPr>
        <w:t>for intensity calculations</w:t>
      </w:r>
      <w:bookmarkEnd w:id="5408"/>
    </w:p>
    <w:p w14:paraId="7D2F6C17" w14:textId="77777777" w:rsidR="00A21E96" w:rsidRPr="0088310C" w:rsidRDefault="00A21E96" w:rsidP="00A21E96">
      <w:pPr>
        <w:pStyle w:val="Heading1separatationline"/>
      </w:pPr>
    </w:p>
    <w:p w14:paraId="1085C24D" w14:textId="594C81D9" w:rsidR="00BE385B" w:rsidRPr="0088310C" w:rsidRDefault="00BE385B">
      <w:pPr>
        <w:pStyle w:val="Heading3"/>
        <w:rPr>
          <w:rPrChange w:id="5411" w:author="L-B" w:date="2018-10-18T03:40:00Z">
            <w:rPr/>
          </w:rPrChange>
        </w:rPr>
        <w:pPrChange w:id="5412" w:author="ceres PC" w:date="2018-10-17T10:29:00Z">
          <w:pPr>
            <w:pStyle w:val="Heading2"/>
          </w:pPr>
        </w:pPrChange>
      </w:pPr>
      <w:bookmarkStart w:id="5413" w:name="_Toc527537347"/>
      <w:r w:rsidRPr="0088310C">
        <w:rPr>
          <w:rPrChange w:id="5414" w:author="L-B" w:date="2018-10-18T03:40:00Z">
            <w:rPr>
              <w:caps w:val="0"/>
              <w:smallCaps/>
            </w:rPr>
          </w:rPrChange>
        </w:rPr>
        <w:t>Example 1</w:t>
      </w:r>
      <w:bookmarkEnd w:id="5413"/>
    </w:p>
    <w:p w14:paraId="00E365A0" w14:textId="77777777" w:rsidR="00BE385B" w:rsidRPr="0088310C" w:rsidRDefault="00BE385B" w:rsidP="00BE385B">
      <w:pPr>
        <w:pStyle w:val="Heading2separationline"/>
      </w:pPr>
    </w:p>
    <w:p w14:paraId="2EBE4CFE" w14:textId="509024A4" w:rsidR="00BE385B" w:rsidRPr="0088310C" w:rsidRDefault="008A3D31" w:rsidP="00BE385B">
      <w:pPr>
        <w:pStyle w:val="BodyText"/>
        <w:rPr>
          <w:rFonts w:eastAsiaTheme="minorEastAsia"/>
        </w:rPr>
      </w:pPr>
      <w:r w:rsidRPr="0088310C">
        <w:t xml:space="preserve">A light with a maximum viewing distance of about </w:t>
      </w:r>
      <m:oMath>
        <m:sSub>
          <m:sSubPr>
            <m:ctrlPr>
              <w:rPr>
                <w:rFonts w:ascii="Cambria Math" w:hAnsi="Cambria Math"/>
                <w:i/>
              </w:rPr>
            </m:ctrlPr>
          </m:sSubPr>
          <m:e>
            <m:r>
              <w:rPr>
                <w:rFonts w:ascii="Cambria Math" w:hAnsi="Cambria Math"/>
                <w:rPrChange w:id="5415" w:author="L-B" w:date="2018-10-18T03:40:00Z">
                  <w:rPr>
                    <w:rFonts w:ascii="Cambria Math" w:hAnsi="Cambria Math"/>
                  </w:rPr>
                </w:rPrChange>
              </w:rPr>
              <m:t>D</m:t>
            </m:r>
          </m:e>
          <m:sub>
            <m:r>
              <w:rPr>
                <w:rFonts w:ascii="Cambria Math" w:hAnsi="Cambria Math"/>
                <w:rPrChange w:id="5416" w:author="L-B" w:date="2018-10-18T03:40:00Z">
                  <w:rPr>
                    <w:rFonts w:ascii="Cambria Math" w:hAnsi="Cambria Math"/>
                  </w:rPr>
                </w:rPrChange>
              </w:rPr>
              <m:t>max</m:t>
            </m:r>
          </m:sub>
        </m:sSub>
        <m:r>
          <w:rPr>
            <w:rFonts w:ascii="Cambria Math" w:hAnsi="Cambria Math"/>
            <w:rPrChange w:id="5417" w:author="L-B" w:date="2018-10-18T03:40:00Z">
              <w:rPr>
                <w:rFonts w:ascii="Cambria Math" w:hAnsi="Cambria Math"/>
              </w:rPr>
            </w:rPrChange>
          </w:rPr>
          <m:t>= 5 M</m:t>
        </m:r>
      </m:oMath>
      <w:r w:rsidRPr="0088310C">
        <w:t xml:space="preserve"> </w:t>
      </w:r>
      <w:proofErr w:type="gramStart"/>
      <w:r w:rsidRPr="0088310C">
        <w:t>has to</w:t>
      </w:r>
      <w:proofErr w:type="gramEnd"/>
      <w:r w:rsidRPr="0088310C">
        <w:t xml:space="preserve"> be designed. There is no background illumination </w:t>
      </w:r>
      <w:proofErr w:type="gramStart"/>
      <w:r w:rsidRPr="0088310C">
        <w:t>an the</w:t>
      </w:r>
      <w:proofErr w:type="gramEnd"/>
      <w:r w:rsidRPr="0088310C">
        <w:t xml:space="preserve"> minimum visibility is assumed to be </w:t>
      </w:r>
      <m:oMath>
        <m:sSub>
          <m:sSubPr>
            <m:ctrlPr>
              <w:rPr>
                <w:rFonts w:ascii="Cambria Math" w:hAnsi="Cambria Math"/>
                <w:i/>
              </w:rPr>
            </m:ctrlPr>
          </m:sSubPr>
          <m:e>
            <m:r>
              <w:rPr>
                <w:rFonts w:ascii="Cambria Math" w:hAnsi="Cambria Math"/>
                <w:rPrChange w:id="5418" w:author="L-B" w:date="2018-10-18T03:40:00Z">
                  <w:rPr>
                    <w:rFonts w:ascii="Cambria Math" w:hAnsi="Cambria Math"/>
                  </w:rPr>
                </w:rPrChange>
              </w:rPr>
              <m:t>V</m:t>
            </m:r>
          </m:e>
          <m:sub>
            <m:r>
              <w:rPr>
                <w:rFonts w:ascii="Cambria Math" w:hAnsi="Cambria Math"/>
                <w:rPrChange w:id="5419" w:author="L-B" w:date="2018-10-18T03:40:00Z">
                  <w:rPr>
                    <w:rFonts w:ascii="Cambria Math" w:hAnsi="Cambria Math"/>
                  </w:rPr>
                </w:rPrChange>
              </w:rPr>
              <m:t>min</m:t>
            </m:r>
          </m:sub>
        </m:sSub>
        <m:r>
          <w:rPr>
            <w:rFonts w:ascii="Cambria Math" w:hAnsi="Cambria Math"/>
            <w:rPrChange w:id="5420" w:author="L-B" w:date="2018-10-18T03:40:00Z">
              <w:rPr>
                <w:rFonts w:ascii="Cambria Math" w:hAnsi="Cambria Math"/>
              </w:rPr>
            </w:rPrChange>
          </w:rPr>
          <m:t>=3 M</m:t>
        </m:r>
      </m:oMath>
      <w:r w:rsidRPr="0088310C">
        <w:rPr>
          <w:rFonts w:eastAsiaTheme="minorEastAsia"/>
        </w:rPr>
        <w:t>. The flash character is Iso 3s.</w:t>
      </w:r>
    </w:p>
    <w:p w14:paraId="48F29342" w14:textId="5A00D40C" w:rsidR="008A3D31" w:rsidRPr="0088310C" w:rsidRDefault="008A3D31">
      <w:pPr>
        <w:pStyle w:val="Heading4"/>
        <w:rPr>
          <w:rPrChange w:id="5421" w:author="L-B" w:date="2018-10-18T03:40:00Z">
            <w:rPr/>
          </w:rPrChange>
        </w:rPr>
        <w:pPrChange w:id="5422" w:author="ceres PC" w:date="2018-10-17T10:29:00Z">
          <w:pPr>
            <w:pStyle w:val="Heading3"/>
          </w:pPr>
        </w:pPrChange>
      </w:pPr>
      <w:r w:rsidRPr="0088310C">
        <w:rPr>
          <w:rPrChange w:id="5423" w:author="L-B" w:date="2018-10-18T03:40:00Z">
            <w:rPr/>
          </w:rPrChange>
        </w:rPr>
        <w:lastRenderedPageBreak/>
        <w:t>STEP</w:t>
      </w:r>
      <w:r w:rsidRPr="0088310C">
        <w:rPr>
          <w:rFonts w:eastAsiaTheme="minorEastAsia"/>
          <w:rPrChange w:id="5424" w:author="L-B" w:date="2018-10-18T03:40:00Z">
            <w:rPr>
              <w:iCs/>
              <w:smallCaps w:val="0"/>
            </w:rPr>
          </w:rPrChange>
        </w:rPr>
        <w:t xml:space="preserve"> 1</w:t>
      </w:r>
    </w:p>
    <w:p w14:paraId="297CB227" w14:textId="2AEDA652" w:rsidR="008A3D31" w:rsidRPr="0088310C" w:rsidRDefault="008A3D31" w:rsidP="008A3D31">
      <w:pPr>
        <w:pStyle w:val="Bullet1"/>
        <w:rPr>
          <w:lang w:val="en-GB"/>
          <w:rPrChange w:id="5425" w:author="L-B" w:date="2018-10-18T03:40:00Z">
            <w:rPr/>
          </w:rPrChange>
        </w:rPr>
      </w:pPr>
      <w:r w:rsidRPr="0088310C">
        <w:rPr>
          <w:lang w:val="en-GB"/>
          <w:rPrChange w:id="5426" w:author="L-B" w:date="2018-10-18T03:40:00Z">
            <w:rPr/>
          </w:rPrChange>
        </w:rPr>
        <w:t xml:space="preserve">the flash character Iso 3s has </w:t>
      </w:r>
      <m:oMath>
        <m:sSub>
          <m:sSubPr>
            <m:ctrlPr>
              <w:rPr>
                <w:rFonts w:ascii="Cambria Math" w:hAnsi="Cambria Math"/>
                <w:i/>
                <w:color w:val="auto"/>
                <w:lang w:val="en-GB"/>
              </w:rPr>
            </m:ctrlPr>
          </m:sSubPr>
          <m:e>
            <m:r>
              <w:rPr>
                <w:rFonts w:ascii="Cambria Math" w:hAnsi="Cambria Math"/>
                <w:lang w:val="en-GB"/>
                <w:rPrChange w:id="5427" w:author="L-B" w:date="2018-10-18T03:40:00Z">
                  <w:rPr>
                    <w:rFonts w:ascii="Cambria Math" w:hAnsi="Cambria Math"/>
                  </w:rPr>
                </w:rPrChange>
              </w:rPr>
              <m:t>T</m:t>
            </m:r>
          </m:e>
          <m:sub>
            <m:r>
              <w:rPr>
                <w:rFonts w:ascii="Cambria Math" w:hAnsi="Cambria Math"/>
                <w:lang w:val="en-GB"/>
                <w:rPrChange w:id="5428" w:author="L-B" w:date="2018-10-18T03:40:00Z">
                  <w:rPr>
                    <w:rFonts w:ascii="Cambria Math" w:hAnsi="Cambria Math"/>
                  </w:rPr>
                </w:rPrChange>
              </w:rPr>
              <m:t>min</m:t>
            </m:r>
          </m:sub>
        </m:sSub>
        <m:r>
          <w:rPr>
            <w:rFonts w:ascii="Cambria Math" w:eastAsiaTheme="minorEastAsia" w:hAnsi="Cambria Math"/>
            <w:lang w:val="en-GB"/>
            <w:rPrChange w:id="5429" w:author="L-B" w:date="2018-10-18T03:40:00Z">
              <w:rPr>
                <w:rFonts w:ascii="Cambria Math" w:eastAsiaTheme="minorEastAsia" w:hAnsi="Cambria Math"/>
              </w:rPr>
            </w:rPrChange>
          </w:rPr>
          <m:t>=1.5 s</m:t>
        </m:r>
      </m:oMath>
      <w:r w:rsidRPr="0088310C">
        <w:rPr>
          <w:rFonts w:eastAsiaTheme="minorEastAsia"/>
          <w:lang w:val="en-GB"/>
          <w:rPrChange w:id="5430" w:author="L-B" w:date="2018-10-18T03:40:00Z">
            <w:rPr>
              <w:rFonts w:eastAsiaTheme="minorEastAsia"/>
            </w:rPr>
          </w:rPrChange>
        </w:rPr>
        <w:t xml:space="preserve"> and an eclipse of </w:t>
      </w:r>
      <m:oMath>
        <m:r>
          <w:rPr>
            <w:rFonts w:ascii="Cambria Math" w:eastAsiaTheme="minorEastAsia" w:hAnsi="Cambria Math"/>
            <w:lang w:val="en-GB"/>
            <w:rPrChange w:id="5431" w:author="L-B" w:date="2018-10-18T03:40:00Z">
              <w:rPr>
                <w:rFonts w:ascii="Cambria Math" w:eastAsiaTheme="minorEastAsia" w:hAnsi="Cambria Math"/>
              </w:rPr>
            </w:rPrChange>
          </w:rPr>
          <m:t>1.5 s</m:t>
        </m:r>
      </m:oMath>
    </w:p>
    <w:p w14:paraId="0398652A" w14:textId="31DC0792" w:rsidR="008A3D31" w:rsidRPr="0088310C" w:rsidRDefault="008A3D31" w:rsidP="008A3D31">
      <w:pPr>
        <w:pStyle w:val="Bullet1"/>
        <w:rPr>
          <w:lang w:val="en-GB"/>
          <w:rPrChange w:id="5432" w:author="L-B" w:date="2018-10-18T03:40:00Z">
            <w:rPr/>
          </w:rPrChange>
        </w:rPr>
      </w:pPr>
      <w:r w:rsidRPr="0088310C">
        <w:rPr>
          <w:lang w:val="en-GB"/>
          <w:rPrChange w:id="5433" w:author="L-B" w:date="2018-10-18T03:40:00Z">
            <w:rPr/>
          </w:rPrChange>
        </w:rPr>
        <w:t xml:space="preserve">the minimum distance is </w:t>
      </w:r>
      <m:oMath>
        <m:sSub>
          <m:sSubPr>
            <m:ctrlPr>
              <w:rPr>
                <w:rFonts w:ascii="Cambria Math" w:hAnsi="Cambria Math"/>
                <w:i/>
                <w:color w:val="auto"/>
                <w:lang w:val="en-GB"/>
              </w:rPr>
            </m:ctrlPr>
          </m:sSubPr>
          <m:e>
            <m:r>
              <w:rPr>
                <w:rFonts w:ascii="Cambria Math" w:hAnsi="Cambria Math"/>
                <w:lang w:val="en-GB"/>
                <w:rPrChange w:id="5434" w:author="L-B" w:date="2018-10-18T03:40:00Z">
                  <w:rPr>
                    <w:rFonts w:ascii="Cambria Math" w:hAnsi="Cambria Math"/>
                  </w:rPr>
                </w:rPrChange>
              </w:rPr>
              <m:t>D</m:t>
            </m:r>
          </m:e>
          <m:sub>
            <m:r>
              <w:rPr>
                <w:rFonts w:ascii="Cambria Math" w:hAnsi="Cambria Math"/>
                <w:lang w:val="en-GB"/>
                <w:rPrChange w:id="5435" w:author="L-B" w:date="2018-10-18T03:40:00Z">
                  <w:rPr>
                    <w:rFonts w:ascii="Cambria Math" w:hAnsi="Cambria Math"/>
                  </w:rPr>
                </w:rPrChange>
              </w:rPr>
              <m:t>min</m:t>
            </m:r>
          </m:sub>
        </m:sSub>
        <m:r>
          <w:rPr>
            <w:rFonts w:ascii="Cambria Math" w:hAnsi="Cambria Math"/>
            <w:color w:val="auto"/>
            <w:lang w:val="en-GB"/>
            <w:rPrChange w:id="5436" w:author="L-B" w:date="2018-10-18T03:40:00Z">
              <w:rPr>
                <w:rFonts w:ascii="Cambria Math" w:hAnsi="Cambria Math"/>
                <w:color w:val="auto"/>
                <w:lang w:val="en-GB"/>
              </w:rPr>
            </w:rPrChange>
          </w:rPr>
          <m:t>=1000 m</m:t>
        </m:r>
      </m:oMath>
      <w:r w:rsidRPr="0088310C">
        <w:rPr>
          <w:rFonts w:eastAsiaTheme="minorEastAsia"/>
          <w:lang w:val="en-GB"/>
          <w:rPrChange w:id="5437" w:author="L-B" w:date="2018-10-18T03:40:00Z">
            <w:rPr>
              <w:rFonts w:eastAsiaTheme="minorEastAsia"/>
            </w:rPr>
          </w:rPrChange>
        </w:rPr>
        <w:t>,</w:t>
      </w:r>
    </w:p>
    <w:p w14:paraId="29B6C54F" w14:textId="45AAFF23" w:rsidR="008A3D31" w:rsidRPr="0088310C" w:rsidRDefault="008A3D31" w:rsidP="008A3D31">
      <w:pPr>
        <w:pStyle w:val="Bullet1"/>
        <w:rPr>
          <w:lang w:val="en-GB"/>
          <w:rPrChange w:id="5438" w:author="L-B" w:date="2018-10-18T03:40:00Z">
            <w:rPr/>
          </w:rPrChange>
        </w:rPr>
      </w:pPr>
      <w:r w:rsidRPr="0088310C">
        <w:rPr>
          <w:lang w:val="en-GB"/>
          <w:rPrChange w:id="5439" w:author="L-B" w:date="2018-10-18T03:40:00Z">
            <w:rPr/>
          </w:rPrChange>
        </w:rPr>
        <w:t xml:space="preserve">the maximum distance is </w:t>
      </w:r>
      <m:oMath>
        <m:sSub>
          <m:sSubPr>
            <m:ctrlPr>
              <w:rPr>
                <w:rFonts w:ascii="Cambria Math" w:hAnsi="Cambria Math"/>
                <w:i/>
                <w:color w:val="auto"/>
                <w:lang w:val="en-GB"/>
              </w:rPr>
            </m:ctrlPr>
          </m:sSubPr>
          <m:e>
            <m:r>
              <w:rPr>
                <w:rFonts w:ascii="Cambria Math" w:hAnsi="Cambria Math"/>
                <w:lang w:val="en-GB"/>
                <w:rPrChange w:id="5440" w:author="L-B" w:date="2018-10-18T03:40:00Z">
                  <w:rPr>
                    <w:rFonts w:ascii="Cambria Math" w:hAnsi="Cambria Math"/>
                  </w:rPr>
                </w:rPrChange>
              </w:rPr>
              <m:t>D</m:t>
            </m:r>
          </m:e>
          <m:sub>
            <m:r>
              <w:rPr>
                <w:rFonts w:ascii="Cambria Math" w:hAnsi="Cambria Math"/>
                <w:lang w:val="en-GB"/>
                <w:rPrChange w:id="5441" w:author="L-B" w:date="2018-10-18T03:40:00Z">
                  <w:rPr>
                    <w:rFonts w:ascii="Cambria Math" w:hAnsi="Cambria Math"/>
                  </w:rPr>
                </w:rPrChange>
              </w:rPr>
              <m:t>max</m:t>
            </m:r>
          </m:sub>
        </m:sSub>
        <m:r>
          <w:rPr>
            <w:rFonts w:ascii="Cambria Math" w:hAnsi="Cambria Math"/>
            <w:color w:val="auto"/>
            <w:lang w:val="en-GB"/>
            <w:rPrChange w:id="5442" w:author="L-B" w:date="2018-10-18T03:40:00Z">
              <w:rPr>
                <w:rFonts w:ascii="Cambria Math" w:hAnsi="Cambria Math"/>
                <w:color w:val="auto"/>
                <w:lang w:val="en-GB"/>
              </w:rPr>
            </w:rPrChange>
          </w:rPr>
          <m:t>=5 M=9260 m</m:t>
        </m:r>
      </m:oMath>
      <w:r w:rsidRPr="0088310C">
        <w:rPr>
          <w:rFonts w:eastAsiaTheme="minorEastAsia"/>
          <w:lang w:val="en-GB"/>
          <w:rPrChange w:id="5443" w:author="L-B" w:date="2018-10-18T03:40:00Z">
            <w:rPr>
              <w:rFonts w:eastAsiaTheme="minorEastAsia"/>
            </w:rPr>
          </w:rPrChange>
        </w:rPr>
        <w:t>.</w:t>
      </w:r>
    </w:p>
    <w:p w14:paraId="04420BE7" w14:textId="77777777" w:rsidR="008A3D31" w:rsidRPr="0088310C" w:rsidRDefault="008A3D31">
      <w:pPr>
        <w:pStyle w:val="Heading4"/>
        <w:rPr>
          <w:rPrChange w:id="5444" w:author="L-B" w:date="2018-10-18T03:40:00Z">
            <w:rPr/>
          </w:rPrChange>
        </w:rPr>
        <w:pPrChange w:id="5445" w:author="ceres PC" w:date="2018-10-17T10:29:00Z">
          <w:pPr>
            <w:pStyle w:val="Heading3"/>
          </w:pPr>
        </w:pPrChange>
      </w:pPr>
      <w:r w:rsidRPr="0088310C">
        <w:rPr>
          <w:rPrChange w:id="5446" w:author="L-B" w:date="2018-10-18T03:40:00Z">
            <w:rPr>
              <w:iCs/>
              <w:smallCaps w:val="0"/>
            </w:rPr>
          </w:rPrChange>
        </w:rPr>
        <w:t>STEP 2</w:t>
      </w:r>
    </w:p>
    <w:p w14:paraId="74CF424E" w14:textId="7B381402" w:rsidR="008A3D31" w:rsidRPr="0088310C" w:rsidRDefault="008A3D31" w:rsidP="008A3D31">
      <w:pPr>
        <w:pStyle w:val="BodyText"/>
      </w:pPr>
      <w:r w:rsidRPr="0088310C">
        <w:t>As there is no background light the following values for the illuminance at the eye of the observer are chosen.</w:t>
      </w:r>
    </w:p>
    <w:p w14:paraId="4E2F9CAD" w14:textId="77777777" w:rsidR="008A3D31" w:rsidRPr="0088310C" w:rsidRDefault="008A3D31" w:rsidP="008A3D31">
      <w:pPr>
        <w:pStyle w:val="Bullet1"/>
        <w:rPr>
          <w:lang w:val="en-GB"/>
          <w:rPrChange w:id="5447" w:author="L-B" w:date="2018-10-18T03:40:00Z">
            <w:rPr/>
          </w:rPrChange>
        </w:rPr>
      </w:pPr>
      <w:r w:rsidRPr="0088310C">
        <w:rPr>
          <w:lang w:val="en-GB"/>
          <w:rPrChange w:id="5448" w:author="L-B" w:date="2018-10-18T03:40:00Z">
            <w:rPr/>
          </w:rPrChange>
        </w:rPr>
        <w:t xml:space="preserve">minimum illuminance </w:t>
      </w:r>
      <m:oMath>
        <m:sSub>
          <m:sSubPr>
            <m:ctrlPr>
              <w:rPr>
                <w:rFonts w:ascii="Cambria Math" w:hAnsi="Cambria Math"/>
                <w:i/>
                <w:lang w:val="en-GB"/>
              </w:rPr>
            </m:ctrlPr>
          </m:sSubPr>
          <m:e>
            <m:r>
              <w:rPr>
                <w:rFonts w:ascii="Cambria Math" w:hAnsi="Cambria Math"/>
                <w:lang w:val="en-GB"/>
                <w:rPrChange w:id="5449" w:author="L-B" w:date="2018-10-18T03:40:00Z">
                  <w:rPr>
                    <w:rFonts w:ascii="Cambria Math" w:hAnsi="Cambria Math"/>
                  </w:rPr>
                </w:rPrChange>
              </w:rPr>
              <m:t>E</m:t>
            </m:r>
          </m:e>
          <m:sub>
            <m:r>
              <w:rPr>
                <w:rFonts w:ascii="Cambria Math" w:hAnsi="Cambria Math"/>
                <w:lang w:val="en-GB"/>
                <w:rPrChange w:id="5450" w:author="L-B" w:date="2018-10-18T03:40:00Z">
                  <w:rPr>
                    <w:rFonts w:ascii="Cambria Math" w:hAnsi="Cambria Math"/>
                  </w:rPr>
                </w:rPrChange>
              </w:rPr>
              <m:t>min</m:t>
            </m:r>
          </m:sub>
        </m:sSub>
        <m:r>
          <w:rPr>
            <w:rFonts w:ascii="Cambria Math" w:hAnsi="Cambria Math"/>
            <w:lang w:val="en-GB"/>
            <w:rPrChange w:id="5451"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5452" w:author="L-B" w:date="2018-10-18T03:40:00Z">
                  <w:rPr>
                    <w:rFonts w:ascii="Cambria Math" w:hAnsi="Cambria Math"/>
                  </w:rPr>
                </w:rPrChange>
              </w:rPr>
              <m:t>10</m:t>
            </m:r>
          </m:e>
          <m:sup>
            <m:r>
              <w:rPr>
                <w:rFonts w:ascii="Cambria Math" w:hAnsi="Cambria Math"/>
                <w:lang w:val="en-GB"/>
                <w:rPrChange w:id="5453" w:author="L-B" w:date="2018-10-18T03:40:00Z">
                  <w:rPr>
                    <w:rFonts w:ascii="Cambria Math" w:hAnsi="Cambria Math"/>
                  </w:rPr>
                </w:rPrChange>
              </w:rPr>
              <m:t>-7</m:t>
            </m:r>
          </m:sup>
        </m:sSup>
        <m:r>
          <w:rPr>
            <w:rFonts w:ascii="Cambria Math" w:hAnsi="Cambria Math"/>
            <w:lang w:val="en-GB"/>
            <w:rPrChange w:id="5454" w:author="L-B" w:date="2018-10-18T03:40:00Z">
              <w:rPr>
                <w:rFonts w:ascii="Cambria Math" w:hAnsi="Cambria Math"/>
              </w:rPr>
            </w:rPrChange>
          </w:rPr>
          <m:t>lx</m:t>
        </m:r>
      </m:oMath>
    </w:p>
    <w:p w14:paraId="4F34139A" w14:textId="77777777" w:rsidR="008A3D31" w:rsidRPr="0088310C" w:rsidRDefault="008A3D31" w:rsidP="008A3D31">
      <w:pPr>
        <w:pStyle w:val="Bullet1"/>
        <w:rPr>
          <w:lang w:val="en-GB"/>
          <w:rPrChange w:id="5455" w:author="L-B" w:date="2018-10-18T03:40:00Z">
            <w:rPr/>
          </w:rPrChange>
        </w:rPr>
      </w:pPr>
      <w:r w:rsidRPr="0088310C">
        <w:rPr>
          <w:lang w:val="en-GB"/>
          <w:rPrChange w:id="5456" w:author="L-B" w:date="2018-10-18T03:40:00Z">
            <w:rPr/>
          </w:rPrChange>
        </w:rPr>
        <w:t xml:space="preserve">maximum illuminance </w:t>
      </w:r>
      <m:oMath>
        <m:sSub>
          <m:sSubPr>
            <m:ctrlPr>
              <w:rPr>
                <w:rFonts w:ascii="Cambria Math" w:hAnsi="Cambria Math"/>
                <w:lang w:val="en-GB"/>
              </w:rPr>
            </m:ctrlPr>
          </m:sSubPr>
          <m:e>
            <m:r>
              <m:rPr>
                <m:sty m:val="p"/>
              </m:rPr>
              <w:rPr>
                <w:rFonts w:ascii="Cambria Math" w:hAnsi="Cambria Math"/>
                <w:lang w:val="en-GB"/>
                <w:rPrChange w:id="5457" w:author="L-B" w:date="2018-10-18T03:40:00Z">
                  <w:rPr>
                    <w:rFonts w:ascii="Cambria Math" w:hAnsi="Cambria Math"/>
                  </w:rPr>
                </w:rPrChange>
              </w:rPr>
              <m:t>E</m:t>
            </m:r>
          </m:e>
          <m:sub>
            <m:r>
              <m:rPr>
                <m:sty m:val="p"/>
              </m:rPr>
              <w:rPr>
                <w:rFonts w:ascii="Cambria Math" w:hAnsi="Cambria Math"/>
                <w:lang w:val="en-GB"/>
                <w:rPrChange w:id="5458" w:author="L-B" w:date="2018-10-18T03:40:00Z">
                  <w:rPr>
                    <w:rFonts w:ascii="Cambria Math" w:hAnsi="Cambria Math"/>
                  </w:rPr>
                </w:rPrChange>
              </w:rPr>
              <m:t>max</m:t>
            </m:r>
          </m:sub>
        </m:sSub>
        <m:r>
          <m:rPr>
            <m:sty m:val="p"/>
          </m:rPr>
          <w:rPr>
            <w:rFonts w:ascii="Cambria Math" w:hAnsi="Cambria Math"/>
            <w:lang w:val="en-GB"/>
            <w:rPrChange w:id="5459" w:author="L-B" w:date="2018-10-18T03:40:00Z">
              <w:rPr>
                <w:rFonts w:ascii="Cambria Math" w:hAnsi="Cambria Math"/>
              </w:rPr>
            </w:rPrChange>
          </w:rPr>
          <m:t>=0,01 lx</m:t>
        </m:r>
      </m:oMath>
    </w:p>
    <w:p w14:paraId="663793CE" w14:textId="473FB296" w:rsidR="008A3D31" w:rsidRPr="0088310C" w:rsidRDefault="008A3D31" w:rsidP="008A3D31">
      <w:pPr>
        <w:pStyle w:val="Bullet1"/>
        <w:rPr>
          <w:lang w:val="en-GB"/>
          <w:rPrChange w:id="5460" w:author="L-B" w:date="2018-10-18T03:40:00Z">
            <w:rPr/>
          </w:rPrChange>
        </w:rPr>
      </w:pPr>
      <w:r w:rsidRPr="0088310C">
        <w:rPr>
          <w:lang w:val="en-GB"/>
          <w:rPrChange w:id="5461" w:author="L-B" w:date="2018-10-18T03:40:00Z">
            <w:rPr/>
          </w:rPrChange>
        </w:rPr>
        <w:t xml:space="preserve">minimum visibility </w:t>
      </w:r>
      <m:oMath>
        <m:sSub>
          <m:sSubPr>
            <m:ctrlPr>
              <w:rPr>
                <w:rFonts w:ascii="Cambria Math" w:hAnsi="Cambria Math"/>
                <w:lang w:val="en-GB"/>
              </w:rPr>
            </m:ctrlPr>
          </m:sSubPr>
          <m:e>
            <m:r>
              <m:rPr>
                <m:sty m:val="p"/>
              </m:rPr>
              <w:rPr>
                <w:rFonts w:ascii="Cambria Math" w:hAnsi="Cambria Math"/>
                <w:lang w:val="en-GB"/>
                <w:rPrChange w:id="5462" w:author="L-B" w:date="2018-10-18T03:40:00Z">
                  <w:rPr>
                    <w:rFonts w:ascii="Cambria Math" w:hAnsi="Cambria Math"/>
                  </w:rPr>
                </w:rPrChange>
              </w:rPr>
              <m:t>V</m:t>
            </m:r>
          </m:e>
          <m:sub>
            <m:r>
              <m:rPr>
                <m:sty m:val="p"/>
              </m:rPr>
              <w:rPr>
                <w:rFonts w:ascii="Cambria Math" w:hAnsi="Cambria Math"/>
                <w:lang w:val="en-GB"/>
                <w:rPrChange w:id="5463" w:author="L-B" w:date="2018-10-18T03:40:00Z">
                  <w:rPr>
                    <w:rFonts w:ascii="Cambria Math" w:hAnsi="Cambria Math"/>
                  </w:rPr>
                </w:rPrChange>
              </w:rPr>
              <m:t>min</m:t>
            </m:r>
          </m:sub>
        </m:sSub>
        <m:r>
          <m:rPr>
            <m:sty m:val="p"/>
          </m:rPr>
          <w:rPr>
            <w:rFonts w:ascii="Cambria Math" w:hAnsi="Cambria Math"/>
            <w:lang w:val="en-GB"/>
            <w:rPrChange w:id="5464" w:author="L-B" w:date="2018-10-18T03:40:00Z">
              <w:rPr>
                <w:rFonts w:ascii="Cambria Math" w:hAnsi="Cambria Math"/>
              </w:rPr>
            </w:rPrChange>
          </w:rPr>
          <m:t>=3 M=5556 m</m:t>
        </m:r>
      </m:oMath>
      <w:r w:rsidRPr="0088310C">
        <w:rPr>
          <w:lang w:val="en-GB"/>
          <w:rPrChange w:id="5465" w:author="L-B" w:date="2018-10-18T03:40:00Z">
            <w:rPr/>
          </w:rPrChange>
        </w:rPr>
        <w:t>.</w:t>
      </w:r>
    </w:p>
    <w:p w14:paraId="2ED8C704" w14:textId="77777777" w:rsidR="008A3D31" w:rsidRPr="0088310C" w:rsidRDefault="008A3D31">
      <w:pPr>
        <w:pStyle w:val="Heading4"/>
        <w:rPr>
          <w:rPrChange w:id="5466" w:author="L-B" w:date="2018-10-18T03:40:00Z">
            <w:rPr/>
          </w:rPrChange>
        </w:rPr>
        <w:pPrChange w:id="5467" w:author="ceres PC" w:date="2018-10-17T10:29:00Z">
          <w:pPr>
            <w:pStyle w:val="Heading3"/>
          </w:pPr>
        </w:pPrChange>
      </w:pPr>
      <w:r w:rsidRPr="0088310C">
        <w:rPr>
          <w:rPrChange w:id="5468" w:author="L-B" w:date="2018-10-18T03:40:00Z">
            <w:rPr>
              <w:iCs/>
              <w:smallCaps w:val="0"/>
            </w:rPr>
          </w:rPrChange>
        </w:rPr>
        <w:t>STEP 3</w:t>
      </w:r>
    </w:p>
    <w:p w14:paraId="4D57A45E" w14:textId="77777777" w:rsidR="008A3D31" w:rsidRPr="0088310C" w:rsidRDefault="008A3D31" w:rsidP="008A3D31">
      <w:pPr>
        <w:pStyle w:val="BodyText"/>
      </w:pPr>
      <w:r w:rsidRPr="0088310C">
        <w:t>Calculate the in-situ-intensity with Allard’s law.</w:t>
      </w:r>
    </w:p>
    <w:p w14:paraId="364981AA" w14:textId="77777777" w:rsidR="008A3D31" w:rsidRPr="0088310C" w:rsidRDefault="008A3D31" w:rsidP="008A3D31">
      <w:pPr>
        <w:pStyle w:val="Bullet1"/>
        <w:rPr>
          <w:lang w:val="en-GB"/>
          <w:rPrChange w:id="5469" w:author="L-B" w:date="2018-10-18T03:40:00Z">
            <w:rPr/>
          </w:rPrChange>
        </w:rPr>
      </w:pPr>
      <w:proofErr w:type="gramStart"/>
      <w:r w:rsidRPr="0088310C">
        <w:rPr>
          <w:rFonts w:eastAsiaTheme="minorEastAsia"/>
          <w:lang w:val="en-GB"/>
          <w:rPrChange w:id="5470" w:author="L-B" w:date="2018-10-18T03:40:00Z">
            <w:rPr>
              <w:rFonts w:eastAsiaTheme="minorEastAsia"/>
            </w:rPr>
          </w:rPrChange>
        </w:rPr>
        <w:t>minimum :</w:t>
      </w:r>
      <w:proofErr w:type="gramEnd"/>
      <w:r w:rsidRPr="0088310C">
        <w:rPr>
          <w:rFonts w:eastAsiaTheme="minorEastAsia"/>
          <w:lang w:val="en-GB"/>
          <w:rPrChange w:id="5471" w:author="L-B" w:date="2018-10-18T03:40:00Z">
            <w:rPr>
              <w:rFonts w:eastAsiaTheme="minorEastAsia"/>
            </w:rPr>
          </w:rPrChange>
        </w:rPr>
        <w:tab/>
      </w:r>
    </w:p>
    <w:p w14:paraId="3D003697" w14:textId="29E825A0" w:rsidR="008A3D31" w:rsidRPr="0088310C" w:rsidRDefault="00A64966" w:rsidP="008A3D31">
      <w:pPr>
        <w:pStyle w:val="Bullet1"/>
        <w:numPr>
          <w:ilvl w:val="0"/>
          <w:numId w:val="0"/>
        </w:numPr>
        <w:ind w:left="425"/>
        <w:rPr>
          <w:rFonts w:eastAsiaTheme="minorEastAsia"/>
          <w:lang w:val="en-GB"/>
          <w:rPrChange w:id="5472"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473" w:author="L-B" w:date="2018-10-18T03:40:00Z">
                    <w:rPr>
                      <w:rFonts w:ascii="Cambria Math" w:hAnsi="Cambria Math"/>
                    </w:rPr>
                  </w:rPrChange>
                </w:rPr>
                <m:t>I</m:t>
              </m:r>
            </m:e>
            <m:sub>
              <m:r>
                <w:rPr>
                  <w:rFonts w:ascii="Cambria Math" w:hAnsi="Cambria Math"/>
                  <w:lang w:val="en-GB"/>
                  <w:rPrChange w:id="5474" w:author="L-B" w:date="2018-10-18T03:40:00Z">
                    <w:rPr>
                      <w:rFonts w:ascii="Cambria Math" w:hAnsi="Cambria Math"/>
                    </w:rPr>
                  </w:rPrChange>
                </w:rPr>
                <m:t>ins,min</m:t>
              </m:r>
            </m:sub>
          </m:sSub>
          <m:r>
            <w:rPr>
              <w:rFonts w:ascii="Cambria Math" w:hAnsi="Cambria Math"/>
              <w:lang w:val="en-GB"/>
              <w:rPrChange w:id="5475"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5476" w:author="L-B" w:date="2018-10-18T03:40:00Z">
                        <w:rPr>
                          <w:rFonts w:ascii="Cambria Math" w:hAnsi="Cambria Math"/>
                        </w:rPr>
                      </w:rPrChange>
                    </w:rPr>
                    <m:t>D</m:t>
                  </m:r>
                </m:e>
                <m:sub>
                  <m:r>
                    <w:rPr>
                      <w:rFonts w:ascii="Cambria Math" w:hAnsi="Cambria Math"/>
                      <w:lang w:val="en-GB"/>
                      <w:rPrChange w:id="5477" w:author="L-B" w:date="2018-10-18T03:40:00Z">
                        <w:rPr>
                          <w:rFonts w:ascii="Cambria Math" w:hAnsi="Cambria Math"/>
                        </w:rPr>
                      </w:rPrChange>
                    </w:rPr>
                    <m:t>max</m:t>
                  </m:r>
                </m:sub>
              </m:sSub>
            </m:e>
            <m:sup>
              <m:r>
                <w:rPr>
                  <w:rFonts w:ascii="Cambria Math" w:hAnsi="Cambria Math"/>
                  <w:lang w:val="en-GB"/>
                  <w:rPrChange w:id="5478" w:author="L-B" w:date="2018-10-18T03:40:00Z">
                    <w:rPr>
                      <w:rFonts w:ascii="Cambria Math" w:hAnsi="Cambria Math"/>
                    </w:rPr>
                  </w:rPrChange>
                </w:rPr>
                <m:t>2</m:t>
              </m:r>
            </m:sup>
          </m:sSup>
          <m:r>
            <w:rPr>
              <w:rFonts w:ascii="Cambria Math" w:hAnsi="Cambria Math"/>
              <w:lang w:val="en-GB"/>
              <w:rPrChange w:id="5479"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480" w:author="L-B" w:date="2018-10-18T03:40:00Z">
                    <w:rPr>
                      <w:rFonts w:ascii="Cambria Math" w:hAnsi="Cambria Math"/>
                    </w:rPr>
                  </w:rPrChange>
                </w:rPr>
                <m:t>E</m:t>
              </m:r>
            </m:e>
            <m:sub>
              <m:r>
                <w:rPr>
                  <w:rFonts w:ascii="Cambria Math" w:hAnsi="Cambria Math"/>
                  <w:lang w:val="en-GB"/>
                  <w:rPrChange w:id="5481" w:author="L-B" w:date="2018-10-18T03:40:00Z">
                    <w:rPr>
                      <w:rFonts w:ascii="Cambria Math" w:hAnsi="Cambria Math"/>
                    </w:rPr>
                  </w:rPrChange>
                </w:rPr>
                <m:t>min</m:t>
              </m:r>
            </m:sub>
          </m:sSub>
          <m:r>
            <w:rPr>
              <w:rFonts w:ascii="Cambria Math" w:hAnsi="Cambria Math"/>
              <w:lang w:val="en-GB"/>
              <w:rPrChange w:id="5482"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483" w:author="L-B" w:date="2018-10-18T03:40:00Z">
                    <w:rPr>
                      <w:rFonts w:ascii="Cambria Math" w:hAnsi="Cambria Math"/>
                    </w:rPr>
                  </w:rPrChange>
                </w:rPr>
                <m:t>0.05</m:t>
              </m:r>
            </m:e>
            <m:sup>
              <m:r>
                <w:rPr>
                  <w:rFonts w:ascii="Cambria Math" w:hAnsi="Cambria Math"/>
                  <w:lang w:val="en-GB"/>
                  <w:rPrChange w:id="5484"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5485" w:author="L-B" w:date="2018-10-18T03:40:00Z">
                            <w:rPr>
                              <w:rFonts w:ascii="Cambria Math" w:hAnsi="Cambria Math"/>
                            </w:rPr>
                          </w:rPrChange>
                        </w:rPr>
                        <m:t>D</m:t>
                      </m:r>
                    </m:e>
                    <m:sub>
                      <m:r>
                        <w:rPr>
                          <w:rFonts w:ascii="Cambria Math" w:hAnsi="Cambria Math"/>
                          <w:lang w:val="en-GB"/>
                          <w:rPrChange w:id="5486" w:author="L-B" w:date="2018-10-18T03:40:00Z">
                            <w:rPr>
                              <w:rFonts w:ascii="Cambria Math" w:hAnsi="Cambria Math"/>
                            </w:rPr>
                          </w:rPrChange>
                        </w:rPr>
                        <m:t>max</m:t>
                      </m:r>
                    </m:sub>
                  </m:sSub>
                </m:num>
                <m:den>
                  <m:sSub>
                    <m:sSubPr>
                      <m:ctrlPr>
                        <w:rPr>
                          <w:rFonts w:ascii="Cambria Math" w:hAnsi="Cambria Math"/>
                          <w:i/>
                          <w:lang w:val="en-GB"/>
                        </w:rPr>
                      </m:ctrlPr>
                    </m:sSubPr>
                    <m:e>
                      <m:r>
                        <w:rPr>
                          <w:rFonts w:ascii="Cambria Math" w:hAnsi="Cambria Math"/>
                          <w:lang w:val="en-GB"/>
                          <w:rPrChange w:id="5487" w:author="L-B" w:date="2018-10-18T03:40:00Z">
                            <w:rPr>
                              <w:rFonts w:ascii="Cambria Math" w:hAnsi="Cambria Math"/>
                            </w:rPr>
                          </w:rPrChange>
                        </w:rPr>
                        <m:t>V</m:t>
                      </m:r>
                    </m:e>
                    <m:sub>
                      <m:r>
                        <w:rPr>
                          <w:rFonts w:ascii="Cambria Math" w:hAnsi="Cambria Math"/>
                          <w:lang w:val="en-GB"/>
                          <w:rPrChange w:id="5488" w:author="L-B" w:date="2018-10-18T03:40:00Z">
                            <w:rPr>
                              <w:rFonts w:ascii="Cambria Math" w:hAnsi="Cambria Math"/>
                            </w:rPr>
                          </w:rPrChange>
                        </w:rPr>
                        <m:t>min</m:t>
                      </m:r>
                    </m:sub>
                  </m:sSub>
                </m:den>
              </m:f>
            </m:sup>
          </m:sSup>
          <m:r>
            <m:rPr>
              <m:sty m:val="p"/>
            </m:rPr>
            <w:rPr>
              <w:rFonts w:ascii="Cambria Math" w:hAnsi="Cambria Math"/>
              <w:lang w:val="en-GB"/>
              <w:rPrChange w:id="5489" w:author="L-B" w:date="2018-10-18T03:40:00Z">
                <w:rPr>
                  <w:rFonts w:ascii="Cambria Math" w:hAnsi="Cambria Math"/>
                </w:rPr>
              </w:rPrChange>
            </w:rPr>
            <w:br/>
          </m:r>
        </m:oMath>
        <m:oMath>
          <m:sSub>
            <m:sSubPr>
              <m:ctrlPr>
                <w:rPr>
                  <w:rFonts w:ascii="Cambria Math" w:hAnsi="Cambria Math"/>
                  <w:i/>
                  <w:lang w:val="en-GB"/>
                </w:rPr>
              </m:ctrlPr>
            </m:sSubPr>
            <m:e>
              <m:r>
                <w:rPr>
                  <w:rFonts w:ascii="Cambria Math" w:hAnsi="Cambria Math"/>
                  <w:lang w:val="en-GB"/>
                  <w:rPrChange w:id="5490" w:author="L-B" w:date="2018-10-18T03:40:00Z">
                    <w:rPr>
                      <w:rFonts w:ascii="Cambria Math" w:hAnsi="Cambria Math"/>
                    </w:rPr>
                  </w:rPrChange>
                </w:rPr>
                <m:t>I</m:t>
              </m:r>
            </m:e>
            <m:sub>
              <m:r>
                <w:rPr>
                  <w:rFonts w:ascii="Cambria Math" w:hAnsi="Cambria Math"/>
                  <w:lang w:val="en-GB"/>
                  <w:rPrChange w:id="5491" w:author="L-B" w:date="2018-10-18T03:40:00Z">
                    <w:rPr>
                      <w:rFonts w:ascii="Cambria Math" w:hAnsi="Cambria Math"/>
                    </w:rPr>
                  </w:rPrChange>
                </w:rPr>
                <m:t>ins,min</m:t>
              </m:r>
            </m:sub>
          </m:sSub>
          <m:r>
            <w:rPr>
              <w:rFonts w:ascii="Cambria Math" w:hAnsi="Cambria Math"/>
              <w:lang w:val="en-GB"/>
              <w:rPrChange w:id="5492"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493" w:author="L-B" w:date="2018-10-18T03:40:00Z">
                    <w:rPr>
                      <w:rFonts w:ascii="Cambria Math" w:hAnsi="Cambria Math"/>
                    </w:rPr>
                  </w:rPrChange>
                </w:rPr>
                <m:t>9260</m:t>
              </m:r>
            </m:e>
            <m:sup>
              <m:r>
                <w:rPr>
                  <w:rFonts w:ascii="Cambria Math" w:hAnsi="Cambria Math"/>
                  <w:lang w:val="en-GB"/>
                  <w:rPrChange w:id="5494"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5495" w:author="L-B" w:date="2018-10-18T03:40:00Z">
                    <w:rPr>
                      <w:rFonts w:ascii="Cambria Math" w:hAnsi="Cambria Math"/>
                    </w:rPr>
                  </w:rPrChange>
                </w:rPr>
                <m:t>m</m:t>
              </m:r>
            </m:e>
            <m:sup>
              <m:r>
                <w:rPr>
                  <w:rFonts w:ascii="Cambria Math" w:hAnsi="Cambria Math"/>
                  <w:lang w:val="en-GB"/>
                  <w:rPrChange w:id="5496" w:author="L-B" w:date="2018-10-18T03:40:00Z">
                    <w:rPr>
                      <w:rFonts w:ascii="Cambria Math" w:hAnsi="Cambria Math"/>
                    </w:rPr>
                  </w:rPrChange>
                </w:rPr>
                <m:t>2</m:t>
              </m:r>
            </m:sup>
          </m:sSup>
          <m:r>
            <w:rPr>
              <w:rFonts w:ascii="Cambria Math" w:hAnsi="Cambria Math"/>
              <w:lang w:val="en-GB"/>
              <w:rPrChange w:id="5497"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5498" w:author="L-B" w:date="2018-10-18T03:40:00Z">
                    <w:rPr>
                      <w:rFonts w:ascii="Cambria Math" w:hAnsi="Cambria Math"/>
                    </w:rPr>
                  </w:rPrChange>
                </w:rPr>
                <m:t>10</m:t>
              </m:r>
            </m:e>
            <m:sup>
              <m:r>
                <w:rPr>
                  <w:rFonts w:ascii="Cambria Math" w:hAnsi="Cambria Math"/>
                  <w:lang w:val="en-GB"/>
                  <w:rPrChange w:id="5499" w:author="L-B" w:date="2018-10-18T03:40:00Z">
                    <w:rPr>
                      <w:rFonts w:ascii="Cambria Math" w:hAnsi="Cambria Math"/>
                    </w:rPr>
                  </w:rPrChange>
                </w:rPr>
                <m:t>-7</m:t>
              </m:r>
            </m:sup>
          </m:sSup>
          <m:r>
            <w:rPr>
              <w:rFonts w:ascii="Cambria Math" w:hAnsi="Cambria Math"/>
              <w:lang w:val="en-GB"/>
              <w:rPrChange w:id="5500" w:author="L-B" w:date="2018-10-18T03:40:00Z">
                <w:rPr>
                  <w:rFonts w:ascii="Cambria Math" w:hAnsi="Cambria Math"/>
                </w:rPr>
              </w:rPrChange>
            </w:rPr>
            <m:t>lx*</m:t>
          </m:r>
          <m:sSup>
            <m:sSupPr>
              <m:ctrlPr>
                <w:rPr>
                  <w:rFonts w:ascii="Cambria Math" w:hAnsi="Cambria Math"/>
                  <w:i/>
                  <w:lang w:val="en-GB"/>
                </w:rPr>
              </m:ctrlPr>
            </m:sSupPr>
            <m:e>
              <m:r>
                <w:rPr>
                  <w:rFonts w:ascii="Cambria Math" w:hAnsi="Cambria Math"/>
                  <w:lang w:val="en-GB"/>
                  <w:rPrChange w:id="5501" w:author="L-B" w:date="2018-10-18T03:40:00Z">
                    <w:rPr>
                      <w:rFonts w:ascii="Cambria Math" w:hAnsi="Cambria Math"/>
                    </w:rPr>
                  </w:rPrChange>
                </w:rPr>
                <m:t>0.05</m:t>
              </m:r>
            </m:e>
            <m:sup>
              <m:r>
                <w:rPr>
                  <w:rFonts w:ascii="Cambria Math" w:hAnsi="Cambria Math"/>
                  <w:lang w:val="en-GB"/>
                  <w:rPrChange w:id="5502"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503" w:author="L-B" w:date="2018-10-18T03:40:00Z">
                        <w:rPr>
                          <w:rFonts w:ascii="Cambria Math" w:hAnsi="Cambria Math"/>
                        </w:rPr>
                      </w:rPrChange>
                    </w:rPr>
                    <m:t>9260</m:t>
                  </m:r>
                </m:num>
                <m:den>
                  <m:r>
                    <w:rPr>
                      <w:rFonts w:ascii="Cambria Math" w:hAnsi="Cambria Math"/>
                      <w:lang w:val="en-GB"/>
                      <w:rPrChange w:id="5504" w:author="L-B" w:date="2018-10-18T03:40:00Z">
                        <w:rPr>
                          <w:rFonts w:ascii="Cambria Math" w:hAnsi="Cambria Math"/>
                        </w:rPr>
                      </w:rPrChange>
                    </w:rPr>
                    <m:t>5556</m:t>
                  </m:r>
                </m:den>
              </m:f>
            </m:sup>
          </m:sSup>
        </m:oMath>
      </m:oMathPara>
    </w:p>
    <w:p w14:paraId="4C3B24E8" w14:textId="4F3945ED" w:rsidR="008A3D31" w:rsidRPr="0088310C" w:rsidRDefault="00A64966" w:rsidP="008A3D31">
      <w:pPr>
        <w:pStyle w:val="Bullet1"/>
        <w:numPr>
          <w:ilvl w:val="0"/>
          <w:numId w:val="0"/>
        </w:numPr>
        <w:ind w:left="425"/>
        <w:rPr>
          <w:lang w:val="en-GB"/>
          <w:rPrChange w:id="5505" w:author="L-B" w:date="2018-10-18T03:40:00Z">
            <w:rPr/>
          </w:rPrChange>
        </w:rPr>
      </w:pPr>
      <m:oMathPara>
        <m:oMath>
          <m:sSub>
            <m:sSubPr>
              <m:ctrlPr>
                <w:rPr>
                  <w:rFonts w:ascii="Cambria Math" w:hAnsi="Cambria Math"/>
                  <w:i/>
                  <w:lang w:val="en-GB"/>
                </w:rPr>
              </m:ctrlPr>
            </m:sSubPr>
            <m:e>
              <m:r>
                <w:rPr>
                  <w:rFonts w:ascii="Cambria Math" w:hAnsi="Cambria Math"/>
                  <w:lang w:val="en-GB"/>
                  <w:rPrChange w:id="5506" w:author="L-B" w:date="2018-10-18T03:40:00Z">
                    <w:rPr>
                      <w:rFonts w:ascii="Cambria Math" w:hAnsi="Cambria Math"/>
                    </w:rPr>
                  </w:rPrChange>
                </w:rPr>
                <m:t>I</m:t>
              </m:r>
            </m:e>
            <m:sub>
              <m:r>
                <w:rPr>
                  <w:rFonts w:ascii="Cambria Math" w:hAnsi="Cambria Math"/>
                  <w:lang w:val="en-GB"/>
                  <w:rPrChange w:id="5507" w:author="L-B" w:date="2018-10-18T03:40:00Z">
                    <w:rPr>
                      <w:rFonts w:ascii="Cambria Math" w:hAnsi="Cambria Math"/>
                    </w:rPr>
                  </w:rPrChange>
                </w:rPr>
                <m:t>ins,min</m:t>
              </m:r>
            </m:sub>
          </m:sSub>
          <m:r>
            <w:rPr>
              <w:rFonts w:ascii="Cambria Math" w:hAnsi="Cambria Math"/>
              <w:lang w:val="en-GB"/>
              <w:rPrChange w:id="5508" w:author="L-B" w:date="2018-10-18T03:40:00Z">
                <w:rPr>
                  <w:rFonts w:ascii="Cambria Math" w:hAnsi="Cambria Math"/>
                </w:rPr>
              </w:rPrChange>
            </w:rPr>
            <m:t>=2527 cd</m:t>
          </m:r>
        </m:oMath>
      </m:oMathPara>
    </w:p>
    <w:p w14:paraId="1403C142" w14:textId="77777777" w:rsidR="008A3D31" w:rsidRPr="0088310C" w:rsidRDefault="008A3D31" w:rsidP="008A3D31">
      <w:pPr>
        <w:pStyle w:val="Bullet1"/>
        <w:rPr>
          <w:lang w:val="en-GB"/>
          <w:rPrChange w:id="5509" w:author="L-B" w:date="2018-10-18T03:40:00Z">
            <w:rPr/>
          </w:rPrChange>
        </w:rPr>
      </w:pPr>
      <w:proofErr w:type="gramStart"/>
      <w:r w:rsidRPr="0088310C">
        <w:rPr>
          <w:rFonts w:eastAsiaTheme="minorEastAsia"/>
          <w:lang w:val="en-GB"/>
          <w:rPrChange w:id="5510" w:author="L-B" w:date="2018-10-18T03:40:00Z">
            <w:rPr>
              <w:rFonts w:eastAsiaTheme="minorEastAsia"/>
            </w:rPr>
          </w:rPrChange>
        </w:rPr>
        <w:t>maximum :</w:t>
      </w:r>
      <w:proofErr w:type="gramEnd"/>
      <w:r w:rsidRPr="0088310C">
        <w:rPr>
          <w:rFonts w:eastAsiaTheme="minorEastAsia"/>
          <w:lang w:val="en-GB"/>
          <w:rPrChange w:id="5511" w:author="L-B" w:date="2018-10-18T03:40:00Z">
            <w:rPr>
              <w:rFonts w:eastAsiaTheme="minorEastAsia"/>
            </w:rPr>
          </w:rPrChange>
        </w:rPr>
        <w:tab/>
      </w:r>
    </w:p>
    <w:p w14:paraId="6F19C6CF" w14:textId="77777777" w:rsidR="008A3D31" w:rsidRPr="0088310C" w:rsidRDefault="00A64966" w:rsidP="008A3D31">
      <w:pPr>
        <w:pStyle w:val="Bullet1"/>
        <w:numPr>
          <w:ilvl w:val="0"/>
          <w:numId w:val="0"/>
        </w:numPr>
        <w:ind w:left="425"/>
        <w:rPr>
          <w:rFonts w:ascii="Cambria Math" w:eastAsiaTheme="minorEastAsia" w:hAnsi="Cambria Math"/>
          <w:lang w:val="en-GB"/>
          <w:rPrChange w:id="5512" w:author="L-B" w:date="2018-10-18T03:40:00Z">
            <w:rPr>
              <w:rFonts w:ascii="Cambria Math" w:eastAsiaTheme="minorEastAsia" w:hAnsi="Cambria Math"/>
            </w:rPr>
          </w:rPrChange>
        </w:rPr>
      </w:pPr>
      <m:oMathPara>
        <m:oMath>
          <m:sSub>
            <m:sSubPr>
              <m:ctrlPr>
                <w:rPr>
                  <w:rFonts w:ascii="Cambria Math" w:hAnsi="Cambria Math"/>
                  <w:i/>
                  <w:lang w:val="en-GB"/>
                </w:rPr>
              </m:ctrlPr>
            </m:sSubPr>
            <m:e>
              <m:r>
                <w:rPr>
                  <w:rFonts w:ascii="Cambria Math" w:hAnsi="Cambria Math"/>
                  <w:lang w:val="en-GB"/>
                  <w:rPrChange w:id="5513" w:author="L-B" w:date="2018-10-18T03:40:00Z">
                    <w:rPr>
                      <w:rFonts w:ascii="Cambria Math" w:hAnsi="Cambria Math"/>
                    </w:rPr>
                  </w:rPrChange>
                </w:rPr>
                <m:t>I</m:t>
              </m:r>
            </m:e>
            <m:sub>
              <m:r>
                <w:rPr>
                  <w:rFonts w:ascii="Cambria Math" w:hAnsi="Cambria Math"/>
                  <w:lang w:val="en-GB"/>
                  <w:rPrChange w:id="5514" w:author="L-B" w:date="2018-10-18T03:40:00Z">
                    <w:rPr>
                      <w:rFonts w:ascii="Cambria Math" w:hAnsi="Cambria Math"/>
                    </w:rPr>
                  </w:rPrChange>
                </w:rPr>
                <m:t>ins,max</m:t>
              </m:r>
            </m:sub>
          </m:sSub>
          <m:r>
            <w:rPr>
              <w:rFonts w:ascii="Cambria Math" w:hAnsi="Cambria Math"/>
              <w:lang w:val="en-GB"/>
              <w:rPrChange w:id="5515"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5516" w:author="L-B" w:date="2018-10-18T03:40:00Z">
                        <w:rPr>
                          <w:rFonts w:ascii="Cambria Math" w:hAnsi="Cambria Math"/>
                        </w:rPr>
                      </w:rPrChange>
                    </w:rPr>
                    <m:t>D</m:t>
                  </m:r>
                </m:e>
                <m:sub>
                  <m:r>
                    <w:rPr>
                      <w:rFonts w:ascii="Cambria Math" w:hAnsi="Cambria Math"/>
                      <w:lang w:val="en-GB"/>
                      <w:rPrChange w:id="5517" w:author="L-B" w:date="2018-10-18T03:40:00Z">
                        <w:rPr>
                          <w:rFonts w:ascii="Cambria Math" w:hAnsi="Cambria Math"/>
                        </w:rPr>
                      </w:rPrChange>
                    </w:rPr>
                    <m:t>min</m:t>
                  </m:r>
                </m:sub>
              </m:sSub>
            </m:e>
            <m:sup>
              <m:r>
                <w:rPr>
                  <w:rFonts w:ascii="Cambria Math" w:hAnsi="Cambria Math"/>
                  <w:lang w:val="en-GB"/>
                  <w:rPrChange w:id="5518" w:author="L-B" w:date="2018-10-18T03:40:00Z">
                    <w:rPr>
                      <w:rFonts w:ascii="Cambria Math" w:hAnsi="Cambria Math"/>
                    </w:rPr>
                  </w:rPrChange>
                </w:rPr>
                <m:t>2</m:t>
              </m:r>
            </m:sup>
          </m:sSup>
          <m:r>
            <w:rPr>
              <w:rFonts w:ascii="Cambria Math" w:hAnsi="Cambria Math"/>
              <w:lang w:val="en-GB"/>
              <w:rPrChange w:id="5519"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520" w:author="L-B" w:date="2018-10-18T03:40:00Z">
                    <w:rPr>
                      <w:rFonts w:ascii="Cambria Math" w:hAnsi="Cambria Math"/>
                    </w:rPr>
                  </w:rPrChange>
                </w:rPr>
                <m:t>E</m:t>
              </m:r>
            </m:e>
            <m:sub>
              <m:r>
                <w:rPr>
                  <w:rFonts w:ascii="Cambria Math" w:hAnsi="Cambria Math"/>
                  <w:lang w:val="en-GB"/>
                  <w:rPrChange w:id="5521" w:author="L-B" w:date="2018-10-18T03:40:00Z">
                    <w:rPr>
                      <w:rFonts w:ascii="Cambria Math" w:hAnsi="Cambria Math"/>
                    </w:rPr>
                  </w:rPrChange>
                </w:rPr>
                <m:t>max</m:t>
              </m:r>
            </m:sub>
          </m:sSub>
          <m:r>
            <w:rPr>
              <w:rFonts w:ascii="Cambria Math" w:hAnsi="Cambria Math"/>
              <w:lang w:val="en-GB"/>
              <w:rPrChange w:id="5522"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523" w:author="L-B" w:date="2018-10-18T03:40:00Z">
                    <w:rPr>
                      <w:rFonts w:ascii="Cambria Math" w:hAnsi="Cambria Math"/>
                    </w:rPr>
                  </w:rPrChange>
                </w:rPr>
                <m:t>0.05</m:t>
              </m:r>
            </m:e>
            <m:sup>
              <m:r>
                <w:rPr>
                  <w:rFonts w:ascii="Cambria Math" w:hAnsi="Cambria Math"/>
                  <w:lang w:val="en-GB"/>
                  <w:rPrChange w:id="5524"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5525" w:author="L-B" w:date="2018-10-18T03:40:00Z">
                            <w:rPr>
                              <w:rFonts w:ascii="Cambria Math" w:hAnsi="Cambria Math"/>
                            </w:rPr>
                          </w:rPrChange>
                        </w:rPr>
                        <m:t>D</m:t>
                      </m:r>
                    </m:e>
                    <m:sub>
                      <m:r>
                        <w:rPr>
                          <w:rFonts w:ascii="Cambria Math" w:hAnsi="Cambria Math"/>
                          <w:lang w:val="en-GB"/>
                          <w:rPrChange w:id="5526"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527" w:author="L-B" w:date="2018-10-18T03:40:00Z">
                            <w:rPr>
                              <w:rFonts w:ascii="Cambria Math" w:hAnsi="Cambria Math"/>
                            </w:rPr>
                          </w:rPrChange>
                        </w:rPr>
                        <m:t>V</m:t>
                      </m:r>
                    </m:e>
                    <m:sub>
                      <m:r>
                        <w:rPr>
                          <w:rFonts w:ascii="Cambria Math" w:hAnsi="Cambria Math"/>
                          <w:lang w:val="en-GB"/>
                          <w:rPrChange w:id="5528" w:author="L-B" w:date="2018-10-18T03:40:00Z">
                            <w:rPr>
                              <w:rFonts w:ascii="Cambria Math" w:hAnsi="Cambria Math"/>
                            </w:rPr>
                          </w:rPrChange>
                        </w:rPr>
                        <m:t>max</m:t>
                      </m:r>
                    </m:sub>
                  </m:sSub>
                </m:den>
              </m:f>
            </m:sup>
          </m:sSup>
        </m:oMath>
      </m:oMathPara>
    </w:p>
    <w:p w14:paraId="4AECD821" w14:textId="480DAB8A" w:rsidR="008A3D31" w:rsidRPr="0088310C" w:rsidRDefault="00A64966" w:rsidP="008A3D31">
      <w:pPr>
        <w:pStyle w:val="Bullet1"/>
        <w:numPr>
          <w:ilvl w:val="0"/>
          <w:numId w:val="0"/>
        </w:numPr>
        <w:ind w:left="425"/>
        <w:rPr>
          <w:rFonts w:eastAsiaTheme="minorEastAsia"/>
          <w:lang w:val="en-GB"/>
          <w:rPrChange w:id="5529"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530" w:author="L-B" w:date="2018-10-18T03:40:00Z">
                    <w:rPr>
                      <w:rFonts w:ascii="Cambria Math" w:hAnsi="Cambria Math"/>
                    </w:rPr>
                  </w:rPrChange>
                </w:rPr>
                <m:t>I</m:t>
              </m:r>
            </m:e>
            <m:sub>
              <m:r>
                <w:rPr>
                  <w:rFonts w:ascii="Cambria Math" w:hAnsi="Cambria Math"/>
                  <w:lang w:val="en-GB"/>
                  <w:rPrChange w:id="5531" w:author="L-B" w:date="2018-10-18T03:40:00Z">
                    <w:rPr>
                      <w:rFonts w:ascii="Cambria Math" w:hAnsi="Cambria Math"/>
                    </w:rPr>
                  </w:rPrChange>
                </w:rPr>
                <m:t>ins,max</m:t>
              </m:r>
            </m:sub>
          </m:sSub>
          <m:r>
            <w:rPr>
              <w:rFonts w:ascii="Cambria Math" w:hAnsi="Cambria Math"/>
              <w:lang w:val="en-GB"/>
              <w:rPrChange w:id="5532"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533" w:author="L-B" w:date="2018-10-18T03:40:00Z">
                    <w:rPr>
                      <w:rFonts w:ascii="Cambria Math" w:hAnsi="Cambria Math"/>
                    </w:rPr>
                  </w:rPrChange>
                </w:rPr>
                <m:t>1000</m:t>
              </m:r>
            </m:e>
            <m:sup>
              <m:r>
                <w:rPr>
                  <w:rFonts w:ascii="Cambria Math" w:hAnsi="Cambria Math"/>
                  <w:lang w:val="en-GB"/>
                  <w:rPrChange w:id="5534"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5535" w:author="L-B" w:date="2018-10-18T03:40:00Z">
                    <w:rPr>
                      <w:rFonts w:ascii="Cambria Math" w:hAnsi="Cambria Math"/>
                    </w:rPr>
                  </w:rPrChange>
                </w:rPr>
                <m:t>m</m:t>
              </m:r>
            </m:e>
            <m:sup>
              <m:r>
                <w:rPr>
                  <w:rFonts w:ascii="Cambria Math" w:hAnsi="Cambria Math"/>
                  <w:lang w:val="en-GB"/>
                  <w:rPrChange w:id="5536" w:author="L-B" w:date="2018-10-18T03:40:00Z">
                    <w:rPr>
                      <w:rFonts w:ascii="Cambria Math" w:hAnsi="Cambria Math"/>
                    </w:rPr>
                  </w:rPrChange>
                </w:rPr>
                <m:t>2</m:t>
              </m:r>
            </m:sup>
          </m:sSup>
          <m:r>
            <w:rPr>
              <w:rFonts w:ascii="Cambria Math" w:hAnsi="Cambria Math"/>
              <w:lang w:val="en-GB"/>
              <w:rPrChange w:id="5537" w:author="L-B" w:date="2018-10-18T03:40:00Z">
                <w:rPr>
                  <w:rFonts w:ascii="Cambria Math" w:hAnsi="Cambria Math"/>
                </w:rPr>
              </w:rPrChange>
            </w:rPr>
            <m:t>*0,01lx*</m:t>
          </m:r>
          <m:sSup>
            <m:sSupPr>
              <m:ctrlPr>
                <w:rPr>
                  <w:rFonts w:ascii="Cambria Math" w:hAnsi="Cambria Math"/>
                  <w:i/>
                  <w:lang w:val="en-GB"/>
                </w:rPr>
              </m:ctrlPr>
            </m:sSupPr>
            <m:e>
              <m:r>
                <w:rPr>
                  <w:rFonts w:ascii="Cambria Math" w:hAnsi="Cambria Math"/>
                  <w:lang w:val="en-GB"/>
                  <w:rPrChange w:id="5538" w:author="L-B" w:date="2018-10-18T03:40:00Z">
                    <w:rPr>
                      <w:rFonts w:ascii="Cambria Math" w:hAnsi="Cambria Math"/>
                    </w:rPr>
                  </w:rPrChange>
                </w:rPr>
                <m:t>0.05</m:t>
              </m:r>
            </m:e>
            <m:sup>
              <m:r>
                <w:rPr>
                  <w:rFonts w:ascii="Cambria Math" w:hAnsi="Cambria Math"/>
                  <w:lang w:val="en-GB"/>
                  <w:rPrChange w:id="5539"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540" w:author="L-B" w:date="2018-10-18T03:40:00Z">
                        <w:rPr>
                          <w:rFonts w:ascii="Cambria Math" w:hAnsi="Cambria Math"/>
                        </w:rPr>
                      </w:rPrChange>
                    </w:rPr>
                    <m:t>1000</m:t>
                  </m:r>
                </m:num>
                <m:den>
                  <m:r>
                    <w:rPr>
                      <w:rFonts w:ascii="Cambria Math" w:hAnsi="Cambria Math"/>
                      <w:lang w:val="en-GB"/>
                      <w:rPrChange w:id="5541" w:author="L-B" w:date="2018-10-18T03:40:00Z">
                        <w:rPr>
                          <w:rFonts w:ascii="Cambria Math" w:hAnsi="Cambria Math"/>
                        </w:rPr>
                      </w:rPrChange>
                    </w:rPr>
                    <m:t>37040</m:t>
                  </m:r>
                </m:den>
              </m:f>
            </m:sup>
          </m:sSup>
        </m:oMath>
      </m:oMathPara>
    </w:p>
    <w:p w14:paraId="7B2C373C" w14:textId="6B796C06" w:rsidR="008A3D31" w:rsidRPr="0088310C" w:rsidRDefault="00A64966" w:rsidP="008A3D31">
      <w:pPr>
        <w:pStyle w:val="Bullet1"/>
        <w:numPr>
          <w:ilvl w:val="0"/>
          <w:numId w:val="0"/>
        </w:numPr>
        <w:ind w:left="425"/>
        <w:rPr>
          <w:rFonts w:ascii="Cambria Math" w:hAnsi="Cambria Math"/>
          <w:lang w:val="en-GB"/>
          <w:rPrChange w:id="5542" w:author="L-B" w:date="2018-10-18T03:40:00Z">
            <w:rPr>
              <w:rFonts w:ascii="Cambria Math" w:hAnsi="Cambria Math"/>
            </w:rPr>
          </w:rPrChange>
        </w:rPr>
      </w:pPr>
      <m:oMathPara>
        <m:oMath>
          <m:sSub>
            <m:sSubPr>
              <m:ctrlPr>
                <w:rPr>
                  <w:rFonts w:ascii="Cambria Math" w:hAnsi="Cambria Math"/>
                  <w:i/>
                  <w:lang w:val="en-GB"/>
                </w:rPr>
              </m:ctrlPr>
            </m:sSubPr>
            <m:e>
              <m:r>
                <w:rPr>
                  <w:rFonts w:ascii="Cambria Math" w:hAnsi="Cambria Math"/>
                  <w:lang w:val="en-GB"/>
                  <w:rPrChange w:id="5543" w:author="L-B" w:date="2018-10-18T03:40:00Z">
                    <w:rPr>
                      <w:rFonts w:ascii="Cambria Math" w:hAnsi="Cambria Math"/>
                    </w:rPr>
                  </w:rPrChange>
                </w:rPr>
                <m:t>I</m:t>
              </m:r>
            </m:e>
            <m:sub>
              <m:r>
                <w:rPr>
                  <w:rFonts w:ascii="Cambria Math" w:hAnsi="Cambria Math"/>
                  <w:lang w:val="en-GB"/>
                  <w:rPrChange w:id="5544" w:author="L-B" w:date="2018-10-18T03:40:00Z">
                    <w:rPr>
                      <w:rFonts w:ascii="Cambria Math" w:hAnsi="Cambria Math"/>
                    </w:rPr>
                  </w:rPrChange>
                </w:rPr>
                <m:t>ins,max</m:t>
              </m:r>
            </m:sub>
          </m:sSub>
          <m:r>
            <w:rPr>
              <w:rFonts w:ascii="Cambria Math" w:hAnsi="Cambria Math"/>
              <w:lang w:val="en-GB"/>
              <w:rPrChange w:id="5545" w:author="L-B" w:date="2018-10-18T03:40:00Z">
                <w:rPr>
                  <w:rFonts w:ascii="Cambria Math" w:hAnsi="Cambria Math"/>
                </w:rPr>
              </w:rPrChange>
            </w:rPr>
            <m:t>=10842 cd</m:t>
          </m:r>
        </m:oMath>
      </m:oMathPara>
    </w:p>
    <w:p w14:paraId="6A500369" w14:textId="77777777" w:rsidR="008A3D31" w:rsidRPr="0088310C" w:rsidRDefault="008A3D31" w:rsidP="008A3D31">
      <w:pPr>
        <w:pStyle w:val="Bullet1"/>
        <w:rPr>
          <w:rFonts w:ascii="Cambria Math" w:eastAsiaTheme="minorEastAsia" w:hAnsi="Cambria Math"/>
          <w:i/>
          <w:lang w:val="en-GB"/>
          <w:rPrChange w:id="5546" w:author="L-B" w:date="2018-10-18T03:40:00Z">
            <w:rPr>
              <w:rFonts w:ascii="Cambria Math" w:eastAsiaTheme="minorEastAsia" w:hAnsi="Cambria Math"/>
              <w:i/>
            </w:rPr>
          </w:rPrChange>
        </w:rPr>
      </w:pPr>
      <w:proofErr w:type="gramStart"/>
      <w:r w:rsidRPr="0088310C">
        <w:rPr>
          <w:rFonts w:eastAsiaTheme="minorEastAsia"/>
          <w:lang w:val="en-GB"/>
          <w:rPrChange w:id="5547" w:author="L-B" w:date="2018-10-18T03:40:00Z">
            <w:rPr>
              <w:rFonts w:eastAsiaTheme="minorEastAsia"/>
            </w:rPr>
          </w:rPrChange>
        </w:rPr>
        <w:t>design :</w:t>
      </w:r>
      <w:proofErr w:type="gramEnd"/>
      <w:r w:rsidRPr="0088310C">
        <w:rPr>
          <w:rFonts w:eastAsiaTheme="minorEastAsia"/>
          <w:lang w:val="en-GB"/>
          <w:rPrChange w:id="5548" w:author="L-B" w:date="2018-10-18T03:40:00Z">
            <w:rPr>
              <w:rFonts w:eastAsiaTheme="minorEastAsia"/>
            </w:rPr>
          </w:rPrChange>
        </w:rPr>
        <w:tab/>
      </w:r>
    </w:p>
    <w:p w14:paraId="7D2E3720" w14:textId="345B288B" w:rsidR="008A3D31" w:rsidRPr="0088310C" w:rsidRDefault="00A64966" w:rsidP="008A3D31">
      <w:pPr>
        <w:pStyle w:val="Bullet1"/>
        <w:numPr>
          <w:ilvl w:val="0"/>
          <w:numId w:val="0"/>
        </w:numPr>
        <w:ind w:left="425" w:hanging="425"/>
        <w:rPr>
          <w:rFonts w:eastAsiaTheme="minorEastAsia"/>
          <w:lang w:val="en-GB"/>
          <w:rPrChange w:id="5549"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550" w:author="L-B" w:date="2018-10-18T03:40:00Z">
                    <w:rPr>
                      <w:rFonts w:ascii="Cambria Math" w:hAnsi="Cambria Math"/>
                    </w:rPr>
                  </w:rPrChange>
                </w:rPr>
                <m:t>I</m:t>
              </m:r>
            </m:e>
            <m:sub>
              <m:r>
                <w:rPr>
                  <w:rFonts w:ascii="Cambria Math" w:hAnsi="Cambria Math"/>
                  <w:lang w:val="en-GB"/>
                  <w:rPrChange w:id="5551" w:author="L-B" w:date="2018-10-18T03:40:00Z">
                    <w:rPr>
                      <w:rFonts w:ascii="Cambria Math" w:hAnsi="Cambria Math"/>
                    </w:rPr>
                  </w:rPrChange>
                </w:rPr>
                <m:t>ins,dsg</m:t>
              </m:r>
            </m:sub>
          </m:sSub>
          <m:r>
            <w:rPr>
              <w:rFonts w:ascii="Cambria Math" w:hAnsi="Cambria Math"/>
              <w:lang w:val="en-GB"/>
              <w:rPrChange w:id="5552" w:author="L-B" w:date="2018-10-18T03:40:00Z">
                <w:rPr>
                  <w:rFonts w:ascii="Cambria Math" w:hAnsi="Cambria Math"/>
                </w:rPr>
              </w:rPrChange>
            </w:rPr>
            <m:t>=</m:t>
          </m:r>
          <m:r>
            <w:del w:id="5553" w:author="ceres PC" w:date="2018-10-15T11:56:00Z">
              <w:rPr>
                <w:rFonts w:ascii="Cambria Math" w:hAnsi="Cambria Math"/>
                <w:lang w:val="en-GB"/>
                <w:rPrChange w:id="5554" w:author="L-B" w:date="2018-10-18T03:40:00Z">
                  <w:rPr>
                    <w:rFonts w:ascii="Cambria Math" w:hAnsi="Cambria Math"/>
                  </w:rPr>
                </w:rPrChange>
              </w:rPr>
              <m:t>1.5</m:t>
            </w:del>
          </m:r>
          <m:r>
            <w:ins w:id="5555" w:author="ceres PC" w:date="2018-10-15T11:56:00Z">
              <w:rPr>
                <w:rFonts w:ascii="Cambria Math" w:hAnsi="Cambria Math"/>
                <w:lang w:val="en-GB"/>
                <w:rPrChange w:id="5556" w:author="L-B" w:date="2018-10-18T03:40:00Z">
                  <w:rPr>
                    <w:rFonts w:ascii="Cambria Math" w:hAnsi="Cambria Math"/>
                  </w:rPr>
                </w:rPrChange>
              </w:rPr>
              <m:t>1.2</m:t>
            </w:ins>
          </m:r>
          <m:r>
            <w:rPr>
              <w:rFonts w:ascii="Cambria Math" w:hAnsi="Cambria Math"/>
              <w:lang w:val="en-GB"/>
              <w:rPrChange w:id="5557"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558" w:author="L-B" w:date="2018-10-18T03:40:00Z">
                    <w:rPr>
                      <w:rFonts w:ascii="Cambria Math" w:hAnsi="Cambria Math"/>
                    </w:rPr>
                  </w:rPrChange>
                </w:rPr>
                <m:t>I</m:t>
              </m:r>
            </m:e>
            <m:sub>
              <m:r>
                <w:rPr>
                  <w:rFonts w:ascii="Cambria Math" w:hAnsi="Cambria Math"/>
                  <w:lang w:val="en-GB"/>
                  <w:rPrChange w:id="5559" w:author="L-B" w:date="2018-10-18T03:40:00Z">
                    <w:rPr>
                      <w:rFonts w:ascii="Cambria Math" w:hAnsi="Cambria Math"/>
                    </w:rPr>
                  </w:rPrChange>
                </w:rPr>
                <m:t>ins,min</m:t>
              </m:r>
            </m:sub>
          </m:sSub>
          <m:r>
            <w:rPr>
              <w:rFonts w:ascii="Cambria Math" w:eastAsiaTheme="minorEastAsia" w:hAnsi="Cambria Math"/>
              <w:lang w:val="en-GB"/>
              <w:rPrChange w:id="5560" w:author="L-B" w:date="2018-10-18T03:40:00Z">
                <w:rPr>
                  <w:rFonts w:ascii="Cambria Math" w:eastAsiaTheme="minorEastAsia" w:hAnsi="Cambria Math"/>
                </w:rPr>
              </w:rPrChange>
            </w:rPr>
            <m:t>=3</m:t>
          </m:r>
          <m:r>
            <w:del w:id="5561" w:author="ceres PC" w:date="2018-10-15T11:59:00Z">
              <w:rPr>
                <w:rFonts w:ascii="Cambria Math" w:eastAsiaTheme="minorEastAsia" w:hAnsi="Cambria Math"/>
                <w:lang w:val="en-GB"/>
                <w:rPrChange w:id="5562" w:author="L-B" w:date="2018-10-18T03:40:00Z">
                  <w:rPr>
                    <w:rFonts w:ascii="Cambria Math" w:eastAsiaTheme="minorEastAsia" w:hAnsi="Cambria Math"/>
                  </w:rPr>
                </w:rPrChange>
              </w:rPr>
              <m:t>791</m:t>
            </w:del>
          </m:r>
          <m:r>
            <w:ins w:id="5563" w:author="ceres PC" w:date="2018-10-15T11:59:00Z">
              <w:rPr>
                <w:rFonts w:ascii="Cambria Math" w:eastAsiaTheme="minorEastAsia" w:hAnsi="Cambria Math"/>
                <w:lang w:val="en-GB"/>
                <w:rPrChange w:id="5564" w:author="L-B" w:date="2018-10-18T03:40:00Z">
                  <w:rPr>
                    <w:rFonts w:ascii="Cambria Math" w:eastAsiaTheme="minorEastAsia" w:hAnsi="Cambria Math"/>
                  </w:rPr>
                </w:rPrChange>
              </w:rPr>
              <m:t>032</m:t>
            </w:ins>
          </m:r>
          <m:r>
            <w:rPr>
              <w:rFonts w:ascii="Cambria Math" w:eastAsiaTheme="minorEastAsia" w:hAnsi="Cambria Math"/>
              <w:lang w:val="en-GB"/>
              <w:rPrChange w:id="5565" w:author="L-B" w:date="2018-10-18T03:40:00Z">
                <w:rPr>
                  <w:rFonts w:ascii="Cambria Math" w:eastAsiaTheme="minorEastAsia" w:hAnsi="Cambria Math"/>
                </w:rPr>
              </w:rPrChange>
            </w:rPr>
            <m:t xml:space="preserve"> cd</m:t>
          </m:r>
        </m:oMath>
      </m:oMathPara>
    </w:p>
    <w:p w14:paraId="7E26DF55" w14:textId="2891B589" w:rsidR="00B07669" w:rsidRPr="0088310C" w:rsidRDefault="00B07669">
      <w:pPr>
        <w:pStyle w:val="Heading4"/>
        <w:rPr>
          <w:rPrChange w:id="5566" w:author="L-B" w:date="2018-10-18T03:40:00Z">
            <w:rPr/>
          </w:rPrChange>
        </w:rPr>
        <w:pPrChange w:id="5567" w:author="ceres PC" w:date="2018-10-17T10:29:00Z">
          <w:pPr>
            <w:pStyle w:val="Heading3"/>
          </w:pPr>
        </w:pPrChange>
      </w:pPr>
      <w:r w:rsidRPr="0088310C">
        <w:rPr>
          <w:rPrChange w:id="5568" w:author="L-B" w:date="2018-10-18T03:40:00Z">
            <w:rPr>
              <w:iCs/>
              <w:smallCaps w:val="0"/>
            </w:rPr>
          </w:rPrChange>
        </w:rPr>
        <w:t>Step 4</w:t>
      </w:r>
    </w:p>
    <w:p w14:paraId="19EDF711" w14:textId="136DA559" w:rsidR="00B07669" w:rsidRPr="0088310C" w:rsidRDefault="00B07669" w:rsidP="00B07669">
      <w:pPr>
        <w:pStyle w:val="BodyText"/>
      </w:pPr>
      <w:r w:rsidRPr="0088310C">
        <w:t>At the fairway no rival lights were to be considered and therefore the intensity is not adjusted.</w:t>
      </w:r>
    </w:p>
    <w:p w14:paraId="3452AB41" w14:textId="3FF0CC3C" w:rsidR="00B07669" w:rsidRPr="0088310C" w:rsidRDefault="00B07669">
      <w:pPr>
        <w:pStyle w:val="Heading4"/>
        <w:rPr>
          <w:rPrChange w:id="5569" w:author="L-B" w:date="2018-10-18T03:40:00Z">
            <w:rPr/>
          </w:rPrChange>
        </w:rPr>
        <w:pPrChange w:id="5570" w:author="ceres PC" w:date="2018-10-17T10:29:00Z">
          <w:pPr>
            <w:pStyle w:val="Heading3"/>
          </w:pPr>
        </w:pPrChange>
      </w:pPr>
      <w:r w:rsidRPr="0088310C">
        <w:rPr>
          <w:rPrChange w:id="5571" w:author="L-B" w:date="2018-10-18T03:40:00Z">
            <w:rPr>
              <w:iCs/>
              <w:smallCaps w:val="0"/>
            </w:rPr>
          </w:rPrChange>
        </w:rPr>
        <w:t>Step 5</w:t>
      </w:r>
    </w:p>
    <w:p w14:paraId="4BD84B8E" w14:textId="77777777" w:rsidR="00B07669" w:rsidRPr="0088310C" w:rsidRDefault="00B07669" w:rsidP="00B07669">
      <w:pPr>
        <w:pStyle w:val="BodyText"/>
      </w:pPr>
      <w:r w:rsidRPr="0088310C">
        <w:t>Photometric luminous intensity:</w:t>
      </w:r>
    </w:p>
    <w:p w14:paraId="3BD6E206" w14:textId="6ED9DEF4" w:rsidR="00B07669" w:rsidRPr="0088310C" w:rsidRDefault="00B07669" w:rsidP="00B07669">
      <w:pPr>
        <w:pStyle w:val="BodyText"/>
        <w:rPr>
          <w:rFonts w:eastAsiaTheme="minorEastAsia"/>
        </w:rPr>
      </w:pPr>
      <w:r w:rsidRPr="0088310C">
        <w:t xml:space="preserve">With </w:t>
      </w:r>
      <m:oMath>
        <m:r>
          <w:rPr>
            <w:rFonts w:ascii="Cambria Math" w:hAnsi="Cambria Math"/>
            <w:rPrChange w:id="5572" w:author="L-B" w:date="2018-10-18T03:40:00Z">
              <w:rPr>
                <w:rFonts w:ascii="Cambria Math" w:hAnsi="Cambria Math"/>
              </w:rPr>
            </w:rPrChange>
          </w:rPr>
          <m:t>scf=0.75</m:t>
        </m:r>
      </m:oMath>
      <w:r w:rsidRPr="0088310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Change w:id="5573" w:author="L-B" w:date="2018-10-18T03:40:00Z">
                  <w:rPr>
                    <w:rFonts w:ascii="Cambria Math" w:eastAsiaTheme="minorEastAsia" w:hAnsi="Cambria Math"/>
                  </w:rPr>
                </w:rPrChange>
              </w:rPr>
              <m:t>T</m:t>
            </m:r>
          </m:e>
          <m:sub>
            <m:r>
              <w:rPr>
                <w:rFonts w:ascii="Cambria Math" w:eastAsiaTheme="minorEastAsia" w:hAnsi="Cambria Math"/>
                <w:rPrChange w:id="5574" w:author="L-B" w:date="2018-10-18T03:40:00Z">
                  <w:rPr>
                    <w:rFonts w:ascii="Cambria Math" w:eastAsiaTheme="minorEastAsia" w:hAnsi="Cambria Math"/>
                  </w:rPr>
                </w:rPrChange>
              </w:rPr>
              <m:t>min</m:t>
            </m:r>
          </m:sub>
        </m:sSub>
        <m:r>
          <w:rPr>
            <w:rFonts w:ascii="Cambria Math" w:eastAsiaTheme="minorEastAsia" w:hAnsi="Cambria Math"/>
            <w:rPrChange w:id="5575" w:author="L-B" w:date="2018-10-18T03:40:00Z">
              <w:rPr>
                <w:rFonts w:ascii="Cambria Math" w:eastAsiaTheme="minorEastAsia" w:hAnsi="Cambria Math"/>
              </w:rPr>
            </w:rPrChange>
          </w:rPr>
          <m:t>=1.5 s</m:t>
        </m:r>
      </m:oMath>
      <w:r w:rsidRPr="0088310C">
        <w:rPr>
          <w:rFonts w:eastAsiaTheme="minorEastAsia"/>
        </w:rPr>
        <w:t xml:space="preserve"> the photometric values are:</w:t>
      </w:r>
    </w:p>
    <w:p w14:paraId="3DA9DBF8" w14:textId="77777777" w:rsidR="00B07669" w:rsidRPr="0088310C" w:rsidRDefault="00B07669" w:rsidP="00B07669">
      <w:pPr>
        <w:pStyle w:val="Bullet1"/>
        <w:rPr>
          <w:rFonts w:asciiTheme="majorHAnsi" w:eastAsiaTheme="majorEastAsia" w:hAnsiTheme="majorHAnsi" w:cstheme="majorBidi"/>
          <w:lang w:val="en-GB"/>
          <w:rPrChange w:id="5576" w:author="L-B" w:date="2018-10-18T03:40:00Z">
            <w:rPr>
              <w:rFonts w:asciiTheme="majorHAnsi" w:eastAsiaTheme="majorEastAsia" w:hAnsiTheme="majorHAnsi" w:cstheme="majorBidi"/>
            </w:rPr>
          </w:rPrChange>
        </w:rPr>
      </w:pPr>
      <w:proofErr w:type="gramStart"/>
      <w:r w:rsidRPr="0088310C">
        <w:rPr>
          <w:rFonts w:eastAsiaTheme="minorEastAsia"/>
          <w:lang w:val="en-GB"/>
          <w:rPrChange w:id="5577" w:author="L-B" w:date="2018-10-18T03:40:00Z">
            <w:rPr>
              <w:rFonts w:eastAsiaTheme="minorEastAsia"/>
            </w:rPr>
          </w:rPrChange>
        </w:rPr>
        <w:t>minimum :</w:t>
      </w:r>
      <w:proofErr w:type="gramEnd"/>
    </w:p>
    <w:p w14:paraId="38688020" w14:textId="2BF1AFA9" w:rsidR="00B07669" w:rsidRPr="0088310C" w:rsidRDefault="00A64966" w:rsidP="00B07669">
      <w:pPr>
        <w:pStyle w:val="Bullet1"/>
        <w:numPr>
          <w:ilvl w:val="0"/>
          <w:numId w:val="0"/>
        </w:numPr>
        <w:ind w:left="425" w:firstLine="425"/>
        <w:rPr>
          <w:rFonts w:asciiTheme="majorHAnsi" w:eastAsiaTheme="majorEastAsia" w:hAnsiTheme="majorHAnsi" w:cstheme="majorBidi"/>
          <w:lang w:val="en-GB"/>
          <w:rPrChange w:id="5578" w:author="L-B" w:date="2018-10-18T03:40:00Z">
            <w:rPr>
              <w:rFonts w:asciiTheme="majorHAnsi" w:eastAsiaTheme="majorEastAsia" w:hAnsiTheme="majorHAnsi" w:cstheme="majorBidi"/>
            </w:rPr>
          </w:rPrChange>
        </w:rPr>
      </w:pPr>
      <m:oMathPara>
        <m:oMath>
          <m:sSub>
            <m:sSubPr>
              <m:ctrlPr>
                <w:rPr>
                  <w:rFonts w:ascii="Cambria Math" w:hAnsi="Cambria Math"/>
                  <w:i/>
                  <w:lang w:val="en-GB"/>
                </w:rPr>
              </m:ctrlPr>
            </m:sSubPr>
            <m:e>
              <m:r>
                <w:rPr>
                  <w:rFonts w:ascii="Cambria Math" w:hAnsi="Cambria Math"/>
                  <w:lang w:val="en-GB"/>
                  <w:rPrChange w:id="5579" w:author="L-B" w:date="2018-10-18T03:40:00Z">
                    <w:rPr>
                      <w:rFonts w:ascii="Cambria Math" w:hAnsi="Cambria Math"/>
                    </w:rPr>
                  </w:rPrChange>
                </w:rPr>
                <m:t>I</m:t>
              </m:r>
            </m:e>
            <m:sub>
              <m:r>
                <w:rPr>
                  <w:rFonts w:ascii="Cambria Math" w:hAnsi="Cambria Math"/>
                  <w:lang w:val="en-GB"/>
                  <w:rPrChange w:id="5580" w:author="L-B" w:date="2018-10-18T03:40:00Z">
                    <w:rPr>
                      <w:rFonts w:ascii="Cambria Math" w:hAnsi="Cambria Math"/>
                    </w:rPr>
                  </w:rPrChange>
                </w:rPr>
                <m:t>ph,min</m:t>
              </m:r>
            </m:sub>
          </m:sSub>
          <m:r>
            <w:rPr>
              <w:rFonts w:ascii="Cambria Math" w:hAnsi="Cambria Math"/>
              <w:lang w:val="en-GB"/>
              <w:rPrChange w:id="5581"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582" w:author="L-B" w:date="2018-10-18T03:40:00Z">
                    <w:rPr>
                      <w:rFonts w:ascii="Cambria Math" w:hAnsi="Cambria Math"/>
                    </w:rPr>
                  </w:rPrChange>
                </w:rPr>
                <m:t>1</m:t>
              </m:r>
            </m:num>
            <m:den>
              <m:r>
                <w:rPr>
                  <w:rFonts w:ascii="Cambria Math" w:hAnsi="Cambria Math"/>
                  <w:lang w:val="en-GB"/>
                  <w:rPrChange w:id="5583" w:author="L-B" w:date="2018-10-18T03:40:00Z">
                    <w:rPr>
                      <w:rFonts w:ascii="Cambria Math" w:hAnsi="Cambria Math"/>
                    </w:rPr>
                  </w:rPrChange>
                </w:rPr>
                <m:t>scf</m:t>
              </m:r>
            </m:den>
          </m:f>
          <m:r>
            <w:rPr>
              <w:rFonts w:ascii="Cambria Math" w:hAnsi="Cambria Math"/>
              <w:lang w:val="en-GB"/>
              <w:rPrChange w:id="5584"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585"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586" w:author="L-B" w:date="2018-10-18T03:40:00Z">
                        <w:rPr>
                          <w:rFonts w:ascii="Cambria Math" w:hAnsi="Cambria Math"/>
                        </w:rPr>
                      </w:rPrChange>
                    </w:rPr>
                    <m:t>T</m:t>
                  </m:r>
                </m:e>
                <m:sub>
                  <m:r>
                    <w:rPr>
                      <w:rFonts w:ascii="Cambria Math" w:hAnsi="Cambria Math"/>
                      <w:lang w:val="en-GB"/>
                      <w:rPrChange w:id="5587"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588" w:author="L-B" w:date="2018-10-18T03:40:00Z">
                        <w:rPr>
                          <w:rFonts w:ascii="Cambria Math" w:hAnsi="Cambria Math"/>
                        </w:rPr>
                      </w:rPrChange>
                    </w:rPr>
                    <m:t>T</m:t>
                  </m:r>
                </m:e>
                <m:sub>
                  <m:r>
                    <w:rPr>
                      <w:rFonts w:ascii="Cambria Math" w:hAnsi="Cambria Math"/>
                      <w:lang w:val="en-GB"/>
                      <w:rPrChange w:id="5589" w:author="L-B" w:date="2018-10-18T03:40:00Z">
                        <w:rPr>
                          <w:rFonts w:ascii="Cambria Math" w:hAnsi="Cambria Math"/>
                        </w:rPr>
                      </w:rPrChange>
                    </w:rPr>
                    <m:t>min</m:t>
                  </m:r>
                </m:sub>
              </m:sSub>
            </m:den>
          </m:f>
          <m:r>
            <w:rPr>
              <w:rFonts w:ascii="Cambria Math" w:hAnsi="Cambria Math"/>
              <w:lang w:val="en-GB"/>
              <w:rPrChange w:id="5590"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591" w:author="L-B" w:date="2018-10-18T03:40:00Z">
                    <w:rPr>
                      <w:rFonts w:ascii="Cambria Math" w:hAnsi="Cambria Math"/>
                    </w:rPr>
                  </w:rPrChange>
                </w:rPr>
                <m:t>I</m:t>
              </m:r>
            </m:e>
            <m:sub>
              <m:r>
                <w:rPr>
                  <w:rFonts w:ascii="Cambria Math" w:hAnsi="Cambria Math"/>
                  <w:lang w:val="en-GB"/>
                  <w:rPrChange w:id="5592" w:author="L-B" w:date="2018-10-18T03:40:00Z">
                    <w:rPr>
                      <w:rFonts w:ascii="Cambria Math" w:hAnsi="Cambria Math"/>
                    </w:rPr>
                  </w:rPrChange>
                </w:rPr>
                <m:t>ins,min</m:t>
              </m:r>
            </m:sub>
          </m:sSub>
          <m:r>
            <w:rPr>
              <w:rFonts w:ascii="Cambria Math" w:eastAsiaTheme="majorEastAsia" w:hAnsi="Cambria Math" w:cstheme="majorBidi"/>
              <w:lang w:val="en-GB"/>
              <w:rPrChange w:id="5593"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5594" w:author="L-B" w:date="2018-10-18T03:40:00Z">
                    <w:rPr>
                      <w:rFonts w:ascii="Cambria Math" w:eastAsiaTheme="majorEastAsia" w:hAnsi="Cambria Math" w:cstheme="majorBidi"/>
                    </w:rPr>
                  </w:rPrChange>
                </w:rPr>
                <m:t>1</m:t>
              </m:r>
            </m:num>
            <m:den>
              <m:r>
                <w:rPr>
                  <w:rFonts w:ascii="Cambria Math" w:eastAsiaTheme="majorEastAsia" w:hAnsi="Cambria Math" w:cstheme="majorBidi"/>
                  <w:lang w:val="en-GB"/>
                  <w:rPrChange w:id="5595" w:author="L-B" w:date="2018-10-18T03:40:00Z">
                    <w:rPr>
                      <w:rFonts w:ascii="Cambria Math" w:eastAsiaTheme="majorEastAsia" w:hAnsi="Cambria Math" w:cstheme="majorBidi"/>
                    </w:rPr>
                  </w:rPrChange>
                </w:rPr>
                <m:t>0.75</m:t>
              </m:r>
            </m:den>
          </m:f>
          <m:r>
            <w:rPr>
              <w:rFonts w:ascii="Cambria Math" w:eastAsiaTheme="majorEastAsia" w:hAnsi="Cambria Math" w:cstheme="majorBidi"/>
              <w:lang w:val="en-GB"/>
              <w:rPrChange w:id="5596"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5597" w:author="L-B" w:date="2018-10-18T03:40:00Z">
                    <w:rPr>
                      <w:rFonts w:ascii="Cambria Math" w:eastAsiaTheme="majorEastAsia" w:hAnsi="Cambria Math" w:cstheme="majorBidi"/>
                    </w:rPr>
                  </w:rPrChange>
                </w:rPr>
                <m:t>0.2 s+1.5 s</m:t>
              </m:r>
            </m:num>
            <m:den>
              <m:r>
                <w:rPr>
                  <w:rFonts w:ascii="Cambria Math" w:eastAsiaTheme="majorEastAsia" w:hAnsi="Cambria Math" w:cstheme="majorBidi"/>
                  <w:lang w:val="en-GB"/>
                  <w:rPrChange w:id="5598" w:author="L-B" w:date="2018-10-18T03:40:00Z">
                    <w:rPr>
                      <w:rFonts w:ascii="Cambria Math" w:eastAsiaTheme="majorEastAsia" w:hAnsi="Cambria Math" w:cstheme="majorBidi"/>
                    </w:rPr>
                  </w:rPrChange>
                </w:rPr>
                <m:t>1.5 s</m:t>
              </m:r>
            </m:den>
          </m:f>
          <m:r>
            <w:rPr>
              <w:rFonts w:ascii="Cambria Math" w:eastAsiaTheme="majorEastAsia" w:hAnsi="Cambria Math" w:cstheme="majorBidi"/>
              <w:lang w:val="en-GB"/>
              <w:rPrChange w:id="5599" w:author="L-B" w:date="2018-10-18T03:40:00Z">
                <w:rPr>
                  <w:rFonts w:ascii="Cambria Math" w:eastAsiaTheme="majorEastAsia" w:hAnsi="Cambria Math" w:cstheme="majorBidi"/>
                </w:rPr>
              </w:rPrChange>
            </w:rPr>
            <m:t>*2527 cd=3819 cd</m:t>
          </m:r>
        </m:oMath>
      </m:oMathPara>
    </w:p>
    <w:p w14:paraId="1C082CF6" w14:textId="77777777" w:rsidR="00B07669" w:rsidRPr="0088310C" w:rsidRDefault="00B07669" w:rsidP="00B07669">
      <w:pPr>
        <w:pStyle w:val="Bullet1"/>
        <w:rPr>
          <w:lang w:val="en-GB"/>
          <w:rPrChange w:id="5600" w:author="L-B" w:date="2018-10-18T03:40:00Z">
            <w:rPr/>
          </w:rPrChange>
        </w:rPr>
      </w:pPr>
      <w:proofErr w:type="gramStart"/>
      <w:r w:rsidRPr="0088310C">
        <w:rPr>
          <w:rFonts w:asciiTheme="majorHAnsi" w:eastAsiaTheme="majorEastAsia" w:hAnsiTheme="majorHAnsi" w:cstheme="majorBidi"/>
          <w:lang w:val="en-GB"/>
          <w:rPrChange w:id="5601" w:author="L-B" w:date="2018-10-18T03:40:00Z">
            <w:rPr>
              <w:rFonts w:asciiTheme="majorHAnsi" w:eastAsiaTheme="majorEastAsia" w:hAnsiTheme="majorHAnsi" w:cstheme="majorBidi"/>
            </w:rPr>
          </w:rPrChange>
        </w:rPr>
        <w:t>maximum :</w:t>
      </w:r>
      <w:proofErr w:type="gramEnd"/>
    </w:p>
    <w:p w14:paraId="00B18AF9" w14:textId="3BBE34E5" w:rsidR="00B07669" w:rsidRPr="0088310C" w:rsidRDefault="00A64966" w:rsidP="00B07669">
      <w:pPr>
        <w:pStyle w:val="Bullet1"/>
        <w:numPr>
          <w:ilvl w:val="0"/>
          <w:numId w:val="0"/>
        </w:numPr>
        <w:ind w:left="425"/>
        <w:rPr>
          <w:lang w:val="en-GB"/>
          <w:rPrChange w:id="5602" w:author="L-B" w:date="2018-10-18T03:40:00Z">
            <w:rPr/>
          </w:rPrChange>
        </w:rPr>
      </w:pPr>
      <m:oMathPara>
        <m:oMath>
          <m:sSub>
            <m:sSubPr>
              <m:ctrlPr>
                <w:rPr>
                  <w:rFonts w:ascii="Cambria Math" w:hAnsi="Cambria Math"/>
                  <w:i/>
                  <w:lang w:val="en-GB"/>
                </w:rPr>
              </m:ctrlPr>
            </m:sSubPr>
            <m:e>
              <m:r>
                <w:rPr>
                  <w:rFonts w:ascii="Cambria Math" w:hAnsi="Cambria Math"/>
                  <w:lang w:val="en-GB"/>
                  <w:rPrChange w:id="5603" w:author="L-B" w:date="2018-10-18T03:40:00Z">
                    <w:rPr>
                      <w:rFonts w:ascii="Cambria Math" w:hAnsi="Cambria Math"/>
                    </w:rPr>
                  </w:rPrChange>
                </w:rPr>
                <m:t>I</m:t>
              </m:r>
            </m:e>
            <m:sub>
              <m:r>
                <w:rPr>
                  <w:rFonts w:ascii="Cambria Math" w:hAnsi="Cambria Math"/>
                  <w:lang w:val="en-GB"/>
                  <w:rPrChange w:id="5604" w:author="L-B" w:date="2018-10-18T03:40:00Z">
                    <w:rPr>
                      <w:rFonts w:ascii="Cambria Math" w:hAnsi="Cambria Math"/>
                    </w:rPr>
                  </w:rPrChange>
                </w:rPr>
                <m:t>ph,max</m:t>
              </m:r>
            </m:sub>
          </m:sSub>
          <m:r>
            <w:rPr>
              <w:rFonts w:ascii="Cambria Math" w:hAnsi="Cambria Math"/>
              <w:lang w:val="en-GB"/>
              <w:rPrChange w:id="5605" w:author="L-B" w:date="2018-10-18T03:40:00Z">
                <w:rPr>
                  <w:rFonts w:ascii="Cambria Math" w:hAnsi="Cambria Math"/>
                </w:rPr>
              </w:rPrChange>
            </w:rPr>
            <m:t>=</m:t>
          </m:r>
          <m:sSub>
            <m:sSubPr>
              <m:ctrlPr>
                <w:rPr>
                  <w:rFonts w:ascii="Cambria Math" w:hAnsi="Cambria Math"/>
                  <w:i/>
                  <w:lang w:val="en-GB"/>
                </w:rPr>
              </m:ctrlPr>
            </m:sSubPr>
            <m:e>
              <m:f>
                <m:fPr>
                  <m:ctrlPr>
                    <w:rPr>
                      <w:rFonts w:ascii="Cambria Math" w:hAnsi="Cambria Math"/>
                      <w:i/>
                      <w:lang w:val="en-GB"/>
                    </w:rPr>
                  </m:ctrlPr>
                </m:fPr>
                <m:num>
                  <m:r>
                    <w:rPr>
                      <w:rFonts w:ascii="Cambria Math" w:hAnsi="Cambria Math"/>
                      <w:lang w:val="en-GB"/>
                      <w:rPrChange w:id="5606"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607" w:author="L-B" w:date="2018-10-18T03:40:00Z">
                            <w:rPr>
                              <w:rFonts w:ascii="Cambria Math" w:hAnsi="Cambria Math"/>
                            </w:rPr>
                          </w:rPrChange>
                        </w:rPr>
                        <m:t>T</m:t>
                      </m:r>
                    </m:e>
                    <m:sub>
                      <m:r>
                        <w:rPr>
                          <w:rFonts w:ascii="Cambria Math" w:hAnsi="Cambria Math"/>
                          <w:lang w:val="en-GB"/>
                          <w:rPrChange w:id="5608"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609" w:author="L-B" w:date="2018-10-18T03:40:00Z">
                            <w:rPr>
                              <w:rFonts w:ascii="Cambria Math" w:hAnsi="Cambria Math"/>
                            </w:rPr>
                          </w:rPrChange>
                        </w:rPr>
                        <m:t>T</m:t>
                      </m:r>
                    </m:e>
                    <m:sub>
                      <m:r>
                        <w:rPr>
                          <w:rFonts w:ascii="Cambria Math" w:hAnsi="Cambria Math"/>
                          <w:lang w:val="en-GB"/>
                          <w:rPrChange w:id="5610" w:author="L-B" w:date="2018-10-18T03:40:00Z">
                            <w:rPr>
                              <w:rFonts w:ascii="Cambria Math" w:hAnsi="Cambria Math"/>
                            </w:rPr>
                          </w:rPrChange>
                        </w:rPr>
                        <m:t>min</m:t>
                      </m:r>
                    </m:sub>
                  </m:sSub>
                </m:den>
              </m:f>
              <m:r>
                <w:rPr>
                  <w:rFonts w:ascii="Cambria Math" w:hAnsi="Cambria Math"/>
                  <w:lang w:val="en-GB"/>
                  <w:rPrChange w:id="5611" w:author="L-B" w:date="2018-10-18T03:40:00Z">
                    <w:rPr>
                      <w:rFonts w:ascii="Cambria Math" w:hAnsi="Cambria Math"/>
                    </w:rPr>
                  </w:rPrChange>
                </w:rPr>
                <m:t>*I</m:t>
              </m:r>
            </m:e>
            <m:sub>
              <m:r>
                <w:rPr>
                  <w:rFonts w:ascii="Cambria Math" w:hAnsi="Cambria Math"/>
                  <w:lang w:val="en-GB"/>
                  <w:rPrChange w:id="5612" w:author="L-B" w:date="2018-10-18T03:40:00Z">
                    <w:rPr>
                      <w:rFonts w:ascii="Cambria Math" w:hAnsi="Cambria Math"/>
                    </w:rPr>
                  </w:rPrChange>
                </w:rPr>
                <m:t>ins,max</m:t>
              </m:r>
            </m:sub>
          </m:sSub>
          <m:r>
            <w:rPr>
              <w:rFonts w:ascii="Cambria Math" w:eastAsiaTheme="minorEastAsia" w:hAnsi="Cambria Math"/>
              <w:lang w:val="en-GB"/>
              <w:rPrChange w:id="5613" w:author="L-B" w:date="2018-10-18T03:40:00Z">
                <w:rPr>
                  <w:rFonts w:ascii="Cambria Math" w:eastAsiaTheme="minorEastAsia" w:hAnsi="Cambria Math"/>
                </w:rPr>
              </w:rPrChange>
            </w:rPr>
            <m:t>=</m:t>
          </m:r>
          <m:f>
            <m:fPr>
              <m:ctrlPr>
                <w:rPr>
                  <w:rFonts w:ascii="Cambria Math" w:eastAsiaTheme="minorEastAsia" w:hAnsi="Cambria Math"/>
                  <w:i/>
                  <w:lang w:val="en-GB"/>
                </w:rPr>
              </m:ctrlPr>
            </m:fPr>
            <m:num>
              <m:r>
                <w:rPr>
                  <w:rFonts w:ascii="Cambria Math" w:eastAsiaTheme="minorEastAsia" w:hAnsi="Cambria Math"/>
                  <w:lang w:val="en-GB"/>
                  <w:rPrChange w:id="5614" w:author="L-B" w:date="2018-10-18T03:40:00Z">
                    <w:rPr>
                      <w:rFonts w:ascii="Cambria Math" w:eastAsiaTheme="minorEastAsia" w:hAnsi="Cambria Math"/>
                    </w:rPr>
                  </w:rPrChange>
                </w:rPr>
                <m:t>0.2 s+1.5 s</m:t>
              </m:r>
            </m:num>
            <m:den>
              <m:r>
                <w:rPr>
                  <w:rFonts w:ascii="Cambria Math" w:eastAsiaTheme="minorEastAsia" w:hAnsi="Cambria Math"/>
                  <w:lang w:val="en-GB"/>
                  <w:rPrChange w:id="5615" w:author="L-B" w:date="2018-10-18T03:40:00Z">
                    <w:rPr>
                      <w:rFonts w:ascii="Cambria Math" w:eastAsiaTheme="minorEastAsia" w:hAnsi="Cambria Math"/>
                    </w:rPr>
                  </w:rPrChange>
                </w:rPr>
                <m:t>1.5 s</m:t>
              </m:r>
            </m:den>
          </m:f>
          <m:r>
            <w:rPr>
              <w:rFonts w:ascii="Cambria Math" w:eastAsiaTheme="minorEastAsia" w:hAnsi="Cambria Math"/>
              <w:lang w:val="en-GB"/>
              <w:rPrChange w:id="5616" w:author="L-B" w:date="2018-10-18T03:40:00Z">
                <w:rPr>
                  <w:rFonts w:ascii="Cambria Math" w:eastAsiaTheme="minorEastAsia" w:hAnsi="Cambria Math"/>
                </w:rPr>
              </w:rPrChange>
            </w:rPr>
            <m:t>*10842 cd=12288 cd</m:t>
          </m:r>
        </m:oMath>
      </m:oMathPara>
    </w:p>
    <w:p w14:paraId="362D2F60" w14:textId="77777777" w:rsidR="00B07669" w:rsidRPr="0088310C" w:rsidRDefault="00B07669" w:rsidP="00B07669">
      <w:pPr>
        <w:pStyle w:val="Bullet1"/>
        <w:rPr>
          <w:rFonts w:eastAsiaTheme="minorEastAsia"/>
          <w:lang w:val="en-GB"/>
          <w:rPrChange w:id="5617" w:author="L-B" w:date="2018-10-18T03:40:00Z">
            <w:rPr>
              <w:rFonts w:eastAsiaTheme="minorEastAsia"/>
            </w:rPr>
          </w:rPrChange>
        </w:rPr>
      </w:pPr>
      <w:r w:rsidRPr="0088310C">
        <w:rPr>
          <w:rFonts w:asciiTheme="majorHAnsi" w:eastAsiaTheme="majorEastAsia" w:hAnsiTheme="majorHAnsi" w:cstheme="majorBidi"/>
          <w:lang w:val="en-GB"/>
          <w:rPrChange w:id="5618" w:author="L-B" w:date="2018-10-18T03:40:00Z">
            <w:rPr>
              <w:rFonts w:asciiTheme="majorHAnsi" w:eastAsiaTheme="majorEastAsia" w:hAnsiTheme="majorHAnsi" w:cstheme="majorBidi"/>
            </w:rPr>
          </w:rPrChange>
        </w:rPr>
        <w:t>design:</w:t>
      </w:r>
    </w:p>
    <w:p w14:paraId="536E0CE0" w14:textId="6445D722" w:rsidR="00B07669" w:rsidRPr="0088310C" w:rsidRDefault="00A64966" w:rsidP="00FB1767">
      <w:pPr>
        <w:pStyle w:val="BodyText"/>
        <w:ind w:left="425"/>
      </w:pPr>
      <m:oMathPara>
        <m:oMath>
          <m:sSub>
            <m:sSubPr>
              <m:ctrlPr>
                <w:rPr>
                  <w:rFonts w:ascii="Cambria Math" w:hAnsi="Cambria Math"/>
                  <w:i/>
                  <w:highlight w:val="yellow"/>
                </w:rPr>
              </m:ctrlPr>
            </m:sSubPr>
            <m:e>
              <m:r>
                <w:rPr>
                  <w:rFonts w:ascii="Cambria Math" w:hAnsi="Cambria Math"/>
                  <w:highlight w:val="yellow"/>
                  <w:rPrChange w:id="5619" w:author="L-B" w:date="2018-10-18T03:40:00Z">
                    <w:rPr>
                      <w:rFonts w:ascii="Cambria Math" w:hAnsi="Cambria Math"/>
                    </w:rPr>
                  </w:rPrChange>
                </w:rPr>
                <m:t>I</m:t>
              </m:r>
            </m:e>
            <m:sub>
              <m:r>
                <w:rPr>
                  <w:rFonts w:ascii="Cambria Math" w:hAnsi="Cambria Math"/>
                  <w:highlight w:val="yellow"/>
                  <w:rPrChange w:id="5620" w:author="L-B" w:date="2018-10-18T03:40:00Z">
                    <w:rPr>
                      <w:rFonts w:ascii="Cambria Math" w:hAnsi="Cambria Math"/>
                    </w:rPr>
                  </w:rPrChange>
                </w:rPr>
                <m:t>ph,dsg</m:t>
              </m:r>
            </m:sub>
          </m:sSub>
          <m:r>
            <w:rPr>
              <w:rFonts w:ascii="Cambria Math" w:hAnsi="Cambria Math"/>
              <w:highlight w:val="yellow"/>
              <w:rPrChange w:id="5621" w:author="L-B" w:date="2018-10-18T03:40:00Z">
                <w:rPr>
                  <w:rFonts w:ascii="Cambria Math" w:hAnsi="Cambria Math"/>
                </w:rPr>
              </w:rPrChange>
            </w:rPr>
            <m:t>=</m:t>
          </m:r>
          <m:f>
            <m:fPr>
              <m:ctrlPr>
                <w:rPr>
                  <w:rFonts w:ascii="Cambria Math" w:hAnsi="Cambria Math"/>
                  <w:i/>
                  <w:highlight w:val="yellow"/>
                </w:rPr>
              </m:ctrlPr>
            </m:fPr>
            <m:num>
              <m:r>
                <w:rPr>
                  <w:rFonts w:ascii="Cambria Math" w:hAnsi="Cambria Math"/>
                  <w:highlight w:val="yellow"/>
                  <w:rPrChange w:id="5622" w:author="L-B" w:date="2018-10-18T03:40:00Z">
                    <w:rPr>
                      <w:rFonts w:ascii="Cambria Math" w:hAnsi="Cambria Math"/>
                    </w:rPr>
                  </w:rPrChange>
                </w:rPr>
                <m:t>1</m:t>
              </m:r>
            </m:num>
            <m:den>
              <m:r>
                <w:rPr>
                  <w:rFonts w:ascii="Cambria Math" w:hAnsi="Cambria Math"/>
                  <w:highlight w:val="yellow"/>
                  <w:rPrChange w:id="5623" w:author="L-B" w:date="2018-10-18T03:40:00Z">
                    <w:rPr>
                      <w:rFonts w:ascii="Cambria Math" w:hAnsi="Cambria Math"/>
                    </w:rPr>
                  </w:rPrChange>
                </w:rPr>
                <m:t>scf</m:t>
              </m:r>
            </m:den>
          </m:f>
          <m:r>
            <w:rPr>
              <w:rFonts w:ascii="Cambria Math" w:hAnsi="Cambria Math"/>
              <w:highlight w:val="yellow"/>
              <w:rPrChange w:id="5624" w:author="L-B" w:date="2018-10-18T03:40:00Z">
                <w:rPr>
                  <w:rFonts w:ascii="Cambria Math" w:hAnsi="Cambria Math"/>
                </w:rPr>
              </w:rPrChange>
            </w:rPr>
            <m:t>*</m:t>
          </m:r>
          <m:f>
            <m:fPr>
              <m:ctrlPr>
                <w:rPr>
                  <w:rFonts w:ascii="Cambria Math" w:hAnsi="Cambria Math"/>
                  <w:i/>
                  <w:highlight w:val="yellow"/>
                </w:rPr>
              </m:ctrlPr>
            </m:fPr>
            <m:num>
              <m:r>
                <w:rPr>
                  <w:rFonts w:ascii="Cambria Math" w:hAnsi="Cambria Math"/>
                  <w:highlight w:val="yellow"/>
                  <w:rPrChange w:id="5625" w:author="L-B" w:date="2018-10-18T03:40:00Z">
                    <w:rPr>
                      <w:rFonts w:ascii="Cambria Math" w:hAnsi="Cambria Math"/>
                    </w:rPr>
                  </w:rPrChange>
                </w:rPr>
                <m:t>a+</m:t>
              </m:r>
              <m:sSub>
                <m:sSubPr>
                  <m:ctrlPr>
                    <w:rPr>
                      <w:rFonts w:ascii="Cambria Math" w:hAnsi="Cambria Math"/>
                      <w:i/>
                      <w:highlight w:val="yellow"/>
                    </w:rPr>
                  </m:ctrlPr>
                </m:sSubPr>
                <m:e>
                  <m:r>
                    <w:rPr>
                      <w:rFonts w:ascii="Cambria Math" w:hAnsi="Cambria Math"/>
                      <w:highlight w:val="yellow"/>
                      <w:rPrChange w:id="5626" w:author="L-B" w:date="2018-10-18T03:40:00Z">
                        <w:rPr>
                          <w:rFonts w:ascii="Cambria Math" w:hAnsi="Cambria Math"/>
                        </w:rPr>
                      </w:rPrChange>
                    </w:rPr>
                    <m:t>T</m:t>
                  </m:r>
                </m:e>
                <m:sub>
                  <m:r>
                    <w:rPr>
                      <w:rFonts w:ascii="Cambria Math" w:hAnsi="Cambria Math"/>
                      <w:highlight w:val="yellow"/>
                      <w:rPrChange w:id="5627" w:author="L-B" w:date="2018-10-18T03:40:00Z">
                        <w:rPr>
                          <w:rFonts w:ascii="Cambria Math" w:hAnsi="Cambria Math"/>
                        </w:rPr>
                      </w:rPrChange>
                    </w:rPr>
                    <m:t>min</m:t>
                  </m:r>
                </m:sub>
              </m:sSub>
            </m:num>
            <m:den>
              <m:sSub>
                <m:sSubPr>
                  <m:ctrlPr>
                    <w:rPr>
                      <w:rFonts w:ascii="Cambria Math" w:hAnsi="Cambria Math"/>
                      <w:i/>
                      <w:highlight w:val="yellow"/>
                    </w:rPr>
                  </m:ctrlPr>
                </m:sSubPr>
                <m:e>
                  <m:r>
                    <w:rPr>
                      <w:rFonts w:ascii="Cambria Math" w:hAnsi="Cambria Math"/>
                      <w:highlight w:val="yellow"/>
                      <w:rPrChange w:id="5628" w:author="L-B" w:date="2018-10-18T03:40:00Z">
                        <w:rPr>
                          <w:rFonts w:ascii="Cambria Math" w:hAnsi="Cambria Math"/>
                        </w:rPr>
                      </w:rPrChange>
                    </w:rPr>
                    <m:t>T</m:t>
                  </m:r>
                </m:e>
                <m:sub>
                  <m:r>
                    <w:rPr>
                      <w:rFonts w:ascii="Cambria Math" w:hAnsi="Cambria Math"/>
                      <w:highlight w:val="yellow"/>
                      <w:rPrChange w:id="5629" w:author="L-B" w:date="2018-10-18T03:40:00Z">
                        <w:rPr>
                          <w:rFonts w:ascii="Cambria Math" w:hAnsi="Cambria Math"/>
                        </w:rPr>
                      </w:rPrChange>
                    </w:rPr>
                    <m:t>min</m:t>
                  </m:r>
                </m:sub>
              </m:sSub>
            </m:den>
          </m:f>
          <m:r>
            <w:rPr>
              <w:rFonts w:ascii="Cambria Math" w:hAnsi="Cambria Math"/>
              <w:highlight w:val="yellow"/>
              <w:rPrChange w:id="5630" w:author="L-B" w:date="2018-10-18T03:40:00Z">
                <w:rPr>
                  <w:rFonts w:ascii="Cambria Math" w:hAnsi="Cambria Math"/>
                </w:rPr>
              </w:rPrChange>
            </w:rPr>
            <m:t>*</m:t>
          </m:r>
          <m:sSub>
            <m:sSubPr>
              <m:ctrlPr>
                <w:rPr>
                  <w:rFonts w:ascii="Cambria Math" w:hAnsi="Cambria Math"/>
                  <w:i/>
                  <w:highlight w:val="yellow"/>
                </w:rPr>
              </m:ctrlPr>
            </m:sSubPr>
            <m:e>
              <m:r>
                <w:rPr>
                  <w:rFonts w:ascii="Cambria Math" w:hAnsi="Cambria Math"/>
                  <w:highlight w:val="yellow"/>
                  <w:rPrChange w:id="5631" w:author="L-B" w:date="2018-10-18T03:40:00Z">
                    <w:rPr>
                      <w:rFonts w:ascii="Cambria Math" w:hAnsi="Cambria Math"/>
                    </w:rPr>
                  </w:rPrChange>
                </w:rPr>
                <m:t>I</m:t>
              </m:r>
            </m:e>
            <m:sub>
              <m:r>
                <w:rPr>
                  <w:rFonts w:ascii="Cambria Math" w:hAnsi="Cambria Math"/>
                  <w:highlight w:val="yellow"/>
                  <w:rPrChange w:id="5632" w:author="L-B" w:date="2018-10-18T03:40:00Z">
                    <w:rPr>
                      <w:rFonts w:ascii="Cambria Math" w:hAnsi="Cambria Math"/>
                    </w:rPr>
                  </w:rPrChange>
                </w:rPr>
                <m:t>ins,dsg</m:t>
              </m:r>
            </m:sub>
          </m:sSub>
          <m:r>
            <w:rPr>
              <w:rFonts w:ascii="Cambria Math" w:eastAsiaTheme="minorEastAsia" w:hAnsi="Cambria Math"/>
              <w:highlight w:val="yellow"/>
              <w:rPrChange w:id="5633" w:author="L-B" w:date="2018-10-18T03:40:00Z">
                <w:rPr>
                  <w:rFonts w:ascii="Cambria Math" w:eastAsiaTheme="minorEastAsia" w:hAnsi="Cambria Math"/>
                </w:rPr>
              </w:rPrChange>
            </w:rPr>
            <m:t>=</m:t>
          </m:r>
          <m:f>
            <m:fPr>
              <m:ctrlPr>
                <w:rPr>
                  <w:rFonts w:ascii="Cambria Math" w:eastAsiaTheme="majorEastAsia" w:hAnsi="Cambria Math" w:cstheme="majorBidi"/>
                  <w:i/>
                  <w:color w:val="000000" w:themeColor="text1"/>
                  <w:highlight w:val="yellow"/>
                </w:rPr>
              </m:ctrlPr>
            </m:fPr>
            <m:num>
              <m:r>
                <w:rPr>
                  <w:rFonts w:ascii="Cambria Math" w:eastAsiaTheme="majorEastAsia" w:hAnsi="Cambria Math" w:cstheme="majorBidi"/>
                  <w:highlight w:val="yellow"/>
                  <w:rPrChange w:id="5634" w:author="L-B" w:date="2018-10-18T03:40:00Z">
                    <w:rPr>
                      <w:rFonts w:ascii="Cambria Math" w:eastAsiaTheme="majorEastAsia" w:hAnsi="Cambria Math" w:cstheme="majorBidi"/>
                    </w:rPr>
                  </w:rPrChange>
                </w:rPr>
                <m:t>1</m:t>
              </m:r>
            </m:num>
            <m:den>
              <m:r>
                <w:rPr>
                  <w:rFonts w:ascii="Cambria Math" w:eastAsiaTheme="majorEastAsia" w:hAnsi="Cambria Math" w:cstheme="majorBidi"/>
                  <w:highlight w:val="yellow"/>
                  <w:rPrChange w:id="5635" w:author="L-B" w:date="2018-10-18T03:40:00Z">
                    <w:rPr>
                      <w:rFonts w:ascii="Cambria Math" w:eastAsiaTheme="majorEastAsia" w:hAnsi="Cambria Math" w:cstheme="majorBidi"/>
                    </w:rPr>
                  </w:rPrChange>
                </w:rPr>
                <m:t>0.75</m:t>
              </m:r>
            </m:den>
          </m:f>
          <m:r>
            <w:rPr>
              <w:rFonts w:ascii="Cambria Math" w:eastAsiaTheme="majorEastAsia" w:hAnsi="Cambria Math" w:cstheme="majorBidi"/>
              <w:highlight w:val="yellow"/>
              <w:rPrChange w:id="5636" w:author="L-B" w:date="2018-10-18T03:40:00Z">
                <w:rPr>
                  <w:rFonts w:ascii="Cambria Math" w:eastAsiaTheme="majorEastAsia" w:hAnsi="Cambria Math" w:cstheme="majorBidi"/>
                </w:rPr>
              </w:rPrChange>
            </w:rPr>
            <m:t>*</m:t>
          </m:r>
          <m:f>
            <m:fPr>
              <m:ctrlPr>
                <w:rPr>
                  <w:rFonts w:ascii="Cambria Math" w:eastAsiaTheme="majorEastAsia" w:hAnsi="Cambria Math" w:cstheme="majorBidi"/>
                  <w:i/>
                  <w:color w:val="000000" w:themeColor="text1"/>
                  <w:highlight w:val="yellow"/>
                </w:rPr>
              </m:ctrlPr>
            </m:fPr>
            <m:num>
              <m:r>
                <w:rPr>
                  <w:rFonts w:ascii="Cambria Math" w:eastAsiaTheme="majorEastAsia" w:hAnsi="Cambria Math" w:cstheme="majorBidi"/>
                  <w:highlight w:val="yellow"/>
                  <w:rPrChange w:id="5637" w:author="L-B" w:date="2018-10-18T03:40:00Z">
                    <w:rPr>
                      <w:rFonts w:ascii="Cambria Math" w:eastAsiaTheme="majorEastAsia" w:hAnsi="Cambria Math" w:cstheme="majorBidi"/>
                    </w:rPr>
                  </w:rPrChange>
                </w:rPr>
                <m:t>0.2 s+1.5 s</m:t>
              </m:r>
            </m:num>
            <m:den>
              <m:r>
                <w:rPr>
                  <w:rFonts w:ascii="Cambria Math" w:eastAsiaTheme="majorEastAsia" w:hAnsi="Cambria Math" w:cstheme="majorBidi"/>
                  <w:highlight w:val="yellow"/>
                  <w:rPrChange w:id="5638" w:author="L-B" w:date="2018-10-18T03:40:00Z">
                    <w:rPr>
                      <w:rFonts w:ascii="Cambria Math" w:eastAsiaTheme="majorEastAsia" w:hAnsi="Cambria Math" w:cstheme="majorBidi"/>
                    </w:rPr>
                  </w:rPrChange>
                </w:rPr>
                <m:t>1.5 s</m:t>
              </m:r>
            </m:den>
          </m:f>
          <m:r>
            <w:rPr>
              <w:rFonts w:ascii="Cambria Math" w:eastAsiaTheme="majorEastAsia" w:hAnsi="Cambria Math" w:cstheme="majorBidi"/>
              <w:highlight w:val="yellow"/>
              <w:rPrChange w:id="5639" w:author="L-B" w:date="2018-10-18T03:40:00Z">
                <w:rPr>
                  <w:rFonts w:ascii="Cambria Math" w:eastAsiaTheme="majorEastAsia" w:hAnsi="Cambria Math" w:cstheme="majorBidi"/>
                </w:rPr>
              </w:rPrChange>
            </w:rPr>
            <m:t>*</m:t>
          </m:r>
          <m:r>
            <w:del w:id="5640" w:author="ceres PC" w:date="2018-10-15T12:00:00Z">
              <w:rPr>
                <w:rFonts w:ascii="Cambria Math" w:eastAsiaTheme="majorEastAsia" w:hAnsi="Cambria Math" w:cstheme="majorBidi"/>
                <w:highlight w:val="yellow"/>
                <w:rPrChange w:id="5641" w:author="L-B" w:date="2018-10-18T03:40:00Z">
                  <w:rPr>
                    <w:rFonts w:ascii="Cambria Math" w:eastAsiaTheme="majorEastAsia" w:hAnsi="Cambria Math" w:cstheme="majorBidi"/>
                  </w:rPr>
                </w:rPrChange>
              </w:rPr>
              <m:t>7,5</m:t>
            </w:del>
          </m:r>
          <m:r>
            <w:ins w:id="5642" w:author="ceres PC" w:date="2018-10-15T12:00:00Z">
              <w:rPr>
                <w:rFonts w:ascii="Cambria Math" w:eastAsiaTheme="majorEastAsia" w:hAnsi="Cambria Math" w:cstheme="majorBidi"/>
                <w:highlight w:val="yellow"/>
                <w:rPrChange w:id="5643" w:author="L-B" w:date="2018-10-18T03:40:00Z">
                  <w:rPr>
                    <w:rFonts w:ascii="Cambria Math" w:eastAsiaTheme="majorEastAsia" w:hAnsi="Cambria Math" w:cstheme="majorBidi"/>
                  </w:rPr>
                </w:rPrChange>
              </w:rPr>
              <m:t>3032</m:t>
            </w:ins>
          </m:r>
          <m:r>
            <w:rPr>
              <w:rFonts w:ascii="Cambria Math" w:eastAsiaTheme="majorEastAsia" w:hAnsi="Cambria Math" w:cstheme="majorBidi"/>
              <w:highlight w:val="yellow"/>
              <w:rPrChange w:id="5644" w:author="L-B" w:date="2018-10-18T03:40:00Z">
                <w:rPr>
                  <w:rFonts w:ascii="Cambria Math" w:eastAsiaTheme="majorEastAsia" w:hAnsi="Cambria Math" w:cstheme="majorBidi"/>
                </w:rPr>
              </w:rPrChange>
            </w:rPr>
            <m:t xml:space="preserve"> cd=</m:t>
          </m:r>
          <m:r>
            <w:del w:id="5645" w:author="ceres PC" w:date="2018-10-15T12:01:00Z">
              <w:rPr>
                <w:rFonts w:ascii="Cambria Math" w:eastAsiaTheme="majorEastAsia" w:hAnsi="Cambria Math" w:cstheme="majorBidi"/>
                <w:highlight w:val="yellow"/>
                <w:rPrChange w:id="5646" w:author="L-B" w:date="2018-10-18T03:40:00Z">
                  <w:rPr>
                    <w:rFonts w:ascii="Cambria Math" w:eastAsiaTheme="majorEastAsia" w:hAnsi="Cambria Math" w:cstheme="majorBidi"/>
                  </w:rPr>
                </w:rPrChange>
              </w:rPr>
              <m:t>5729</m:t>
            </w:del>
          </m:r>
          <m:r>
            <w:ins w:id="5647" w:author="ceres PC" w:date="2018-10-15T12:01:00Z">
              <w:rPr>
                <w:rFonts w:ascii="Cambria Math" w:eastAsiaTheme="majorEastAsia" w:hAnsi="Cambria Math" w:cstheme="majorBidi"/>
                <w:highlight w:val="yellow"/>
                <w:rPrChange w:id="5648" w:author="L-B" w:date="2018-10-18T03:40:00Z">
                  <w:rPr>
                    <w:rFonts w:ascii="Cambria Math" w:eastAsiaTheme="majorEastAsia" w:hAnsi="Cambria Math" w:cstheme="majorBidi"/>
                  </w:rPr>
                </w:rPrChange>
              </w:rPr>
              <m:t>4582</m:t>
            </w:ins>
          </m:r>
          <m:r>
            <w:rPr>
              <w:rFonts w:ascii="Cambria Math" w:eastAsiaTheme="majorEastAsia" w:hAnsi="Cambria Math" w:cstheme="majorBidi"/>
              <w:highlight w:val="yellow"/>
              <w:rPrChange w:id="5649" w:author="L-B" w:date="2018-10-18T03:40:00Z">
                <w:rPr>
                  <w:rFonts w:ascii="Cambria Math" w:eastAsiaTheme="majorEastAsia" w:hAnsi="Cambria Math" w:cstheme="majorBidi"/>
                </w:rPr>
              </w:rPrChange>
            </w:rPr>
            <m:t xml:space="preserve"> cd</m:t>
          </m:r>
        </m:oMath>
      </m:oMathPara>
    </w:p>
    <w:p w14:paraId="00B47464" w14:textId="77777777" w:rsidR="00FB1767" w:rsidRPr="0088310C" w:rsidRDefault="00FB1767">
      <w:pPr>
        <w:pStyle w:val="Heading4"/>
        <w:rPr>
          <w:rPrChange w:id="5650" w:author="L-B" w:date="2018-10-18T03:40:00Z">
            <w:rPr/>
          </w:rPrChange>
        </w:rPr>
        <w:pPrChange w:id="5651" w:author="ceres PC" w:date="2018-10-17T10:29:00Z">
          <w:pPr>
            <w:pStyle w:val="Heading3"/>
          </w:pPr>
        </w:pPrChange>
      </w:pPr>
      <w:r w:rsidRPr="0088310C">
        <w:rPr>
          <w:rPrChange w:id="5652" w:author="L-B" w:date="2018-10-18T03:40:00Z">
            <w:rPr>
              <w:iCs/>
              <w:smallCaps w:val="0"/>
            </w:rPr>
          </w:rPrChange>
        </w:rPr>
        <w:lastRenderedPageBreak/>
        <w:t>Result</w:t>
      </w:r>
    </w:p>
    <w:p w14:paraId="7AD3C0A0" w14:textId="4E8BAAB1" w:rsidR="00B07669" w:rsidRPr="0088310C" w:rsidRDefault="00FB1767" w:rsidP="00FB1767">
      <w:pPr>
        <w:pStyle w:val="BodyText"/>
      </w:pPr>
      <w:r w:rsidRPr="0088310C">
        <w:t xml:space="preserve">The lantern should have a photometric luminous intensity of approx. </w:t>
      </w:r>
      <m:oMath>
        <m:r>
          <m:rPr>
            <m:sty m:val="p"/>
          </m:rPr>
          <w:rPr>
            <w:rFonts w:ascii="Cambria Math" w:hAnsi="Cambria Math"/>
            <w:rPrChange w:id="5653" w:author="L-B" w:date="2018-10-18T03:40:00Z">
              <w:rPr>
                <w:rFonts w:ascii="Cambria Math" w:hAnsi="Cambria Math"/>
              </w:rPr>
            </w:rPrChange>
          </w:rPr>
          <m:t xml:space="preserve">5729 </m:t>
        </m:r>
        <m:r>
          <w:rPr>
            <w:rFonts w:ascii="Cambria Math" w:hAnsi="Cambria Math"/>
            <w:rPrChange w:id="5654" w:author="L-B" w:date="2018-10-18T03:40:00Z">
              <w:rPr>
                <w:rFonts w:ascii="Cambria Math" w:hAnsi="Cambria Math"/>
              </w:rPr>
            </w:rPrChange>
          </w:rPr>
          <m:t>cd</m:t>
        </m:r>
      </m:oMath>
      <w:r w:rsidRPr="0088310C">
        <w:t xml:space="preserve">. The required minimum intensity is </w:t>
      </w:r>
      <m:oMath>
        <m:r>
          <w:rPr>
            <w:rFonts w:ascii="Cambria Math" w:hAnsi="Cambria Math"/>
            <w:rPrChange w:id="5655" w:author="L-B" w:date="2018-10-18T03:40:00Z">
              <w:rPr>
                <w:rFonts w:ascii="Cambria Math" w:hAnsi="Cambria Math"/>
              </w:rPr>
            </w:rPrChange>
          </w:rPr>
          <m:t>3819 cd</m:t>
        </m:r>
      </m:oMath>
      <w:r w:rsidRPr="0088310C">
        <w:t>.</w:t>
      </w:r>
    </w:p>
    <w:p w14:paraId="6008F1A7" w14:textId="1122D8CA" w:rsidR="00414DF5" w:rsidRPr="0088310C" w:rsidRDefault="00414DF5">
      <w:pPr>
        <w:pStyle w:val="Heading3"/>
        <w:rPr>
          <w:rPrChange w:id="5656" w:author="L-B" w:date="2018-10-18T03:40:00Z">
            <w:rPr/>
          </w:rPrChange>
        </w:rPr>
        <w:pPrChange w:id="5657" w:author="ceres PC" w:date="2018-10-17T10:30:00Z">
          <w:pPr>
            <w:pStyle w:val="Heading2"/>
          </w:pPr>
        </w:pPrChange>
      </w:pPr>
      <w:bookmarkStart w:id="5658" w:name="_Toc527537348"/>
      <w:r w:rsidRPr="0088310C">
        <w:rPr>
          <w:rPrChange w:id="5659" w:author="L-B" w:date="2018-10-18T03:40:00Z">
            <w:rPr>
              <w:caps w:val="0"/>
              <w:smallCaps/>
            </w:rPr>
          </w:rPrChange>
        </w:rPr>
        <w:t xml:space="preserve">Example </w:t>
      </w:r>
      <w:r w:rsidR="00BE385B" w:rsidRPr="0088310C">
        <w:rPr>
          <w:rPrChange w:id="5660" w:author="L-B" w:date="2018-10-18T03:40:00Z">
            <w:rPr>
              <w:caps w:val="0"/>
              <w:smallCaps/>
            </w:rPr>
          </w:rPrChange>
        </w:rPr>
        <w:t>2</w:t>
      </w:r>
      <w:bookmarkEnd w:id="5658"/>
    </w:p>
    <w:p w14:paraId="28936E34" w14:textId="77777777" w:rsidR="000A1ADD" w:rsidRPr="0088310C" w:rsidRDefault="000A1ADD" w:rsidP="000A1ADD">
      <w:pPr>
        <w:pStyle w:val="Heading2separationline"/>
      </w:pPr>
    </w:p>
    <w:p w14:paraId="3218B8DA" w14:textId="5B4C5B5A" w:rsidR="000A1ADD" w:rsidRPr="0088310C" w:rsidRDefault="000A1ADD" w:rsidP="000A1ADD">
      <w:pPr>
        <w:pStyle w:val="BodyText"/>
      </w:pPr>
      <w:r w:rsidRPr="0088310C">
        <w:t>A lantern for a small light buoy should be defined by its luminous intensity. The fairway is used by small vessels only and the required viewing distance is about 1 M. There is no background illumination.</w:t>
      </w:r>
      <w:r w:rsidR="00162D4E" w:rsidRPr="0088310C">
        <w:t xml:space="preserve"> The flash charac</w:t>
      </w:r>
      <w:r w:rsidR="00506CD1" w:rsidRPr="0088310C">
        <w:t>ter is Fl 4s and fast switching LED should be used.</w:t>
      </w:r>
    </w:p>
    <w:p w14:paraId="3AF77B90" w14:textId="6FCEDAA6" w:rsidR="000A1ADD" w:rsidRPr="0088310C" w:rsidRDefault="000A1ADD">
      <w:pPr>
        <w:pStyle w:val="Heading4"/>
        <w:rPr>
          <w:rPrChange w:id="5661" w:author="L-B" w:date="2018-10-18T03:40:00Z">
            <w:rPr/>
          </w:rPrChange>
        </w:rPr>
        <w:pPrChange w:id="5662" w:author="ceres PC" w:date="2018-10-17T10:30:00Z">
          <w:pPr>
            <w:pStyle w:val="Heading3"/>
          </w:pPr>
        </w:pPrChange>
      </w:pPr>
      <w:r w:rsidRPr="0088310C">
        <w:rPr>
          <w:rPrChange w:id="5663" w:author="L-B" w:date="2018-10-18T03:40:00Z">
            <w:rPr>
              <w:iCs/>
              <w:smallCaps w:val="0"/>
            </w:rPr>
          </w:rPrChange>
        </w:rPr>
        <w:t>STEP 1</w:t>
      </w:r>
    </w:p>
    <w:p w14:paraId="696C0A86" w14:textId="741F95EB" w:rsidR="00162D4E" w:rsidRPr="0088310C" w:rsidRDefault="00162D4E" w:rsidP="00162D4E">
      <w:pPr>
        <w:pStyle w:val="Bullet1"/>
        <w:rPr>
          <w:lang w:val="en-GB"/>
          <w:rPrChange w:id="5664" w:author="L-B" w:date="2018-10-18T03:40:00Z">
            <w:rPr/>
          </w:rPrChange>
        </w:rPr>
      </w:pPr>
      <w:r w:rsidRPr="0088310C">
        <w:rPr>
          <w:lang w:val="en-GB"/>
          <w:rPrChange w:id="5665" w:author="L-B" w:date="2018-10-18T03:40:00Z">
            <w:rPr/>
          </w:rPrChange>
        </w:rPr>
        <w:t xml:space="preserve">the flash character Fl 4s will be </w:t>
      </w:r>
      <w:r w:rsidR="000B189E" w:rsidRPr="0088310C">
        <w:rPr>
          <w:lang w:val="en-GB"/>
          <w:rPrChange w:id="5666" w:author="L-B" w:date="2018-10-18T03:40:00Z">
            <w:rPr/>
          </w:rPrChange>
        </w:rPr>
        <w:t xml:space="preserve">realized with </w:t>
      </w:r>
      <m:oMath>
        <m:sSub>
          <m:sSubPr>
            <m:ctrlPr>
              <w:rPr>
                <w:rFonts w:ascii="Cambria Math" w:hAnsi="Cambria Math"/>
                <w:i/>
                <w:color w:val="auto"/>
                <w:lang w:val="en-GB"/>
              </w:rPr>
            </m:ctrlPr>
          </m:sSubPr>
          <m:e>
            <m:r>
              <w:rPr>
                <w:rFonts w:ascii="Cambria Math" w:hAnsi="Cambria Math"/>
                <w:lang w:val="en-GB"/>
                <w:rPrChange w:id="5667" w:author="L-B" w:date="2018-10-18T03:40:00Z">
                  <w:rPr>
                    <w:rFonts w:ascii="Cambria Math" w:hAnsi="Cambria Math"/>
                  </w:rPr>
                </w:rPrChange>
              </w:rPr>
              <m:t>T</m:t>
            </m:r>
          </m:e>
          <m:sub>
            <m:r>
              <w:rPr>
                <w:rFonts w:ascii="Cambria Math" w:hAnsi="Cambria Math"/>
                <w:lang w:val="en-GB"/>
                <w:rPrChange w:id="5668" w:author="L-B" w:date="2018-10-18T03:40:00Z">
                  <w:rPr>
                    <w:rFonts w:ascii="Cambria Math" w:hAnsi="Cambria Math"/>
                  </w:rPr>
                </w:rPrChange>
              </w:rPr>
              <m:t>min</m:t>
            </m:r>
          </m:sub>
        </m:sSub>
        <m:r>
          <w:rPr>
            <w:rFonts w:ascii="Cambria Math" w:eastAsiaTheme="minorEastAsia" w:hAnsi="Cambria Math"/>
            <w:lang w:val="en-GB"/>
            <w:rPrChange w:id="5669" w:author="L-B" w:date="2018-10-18T03:40:00Z">
              <w:rPr>
                <w:rFonts w:ascii="Cambria Math" w:eastAsiaTheme="minorEastAsia" w:hAnsi="Cambria Math"/>
              </w:rPr>
            </w:rPrChange>
          </w:rPr>
          <m:t>=1 s</m:t>
        </m:r>
      </m:oMath>
      <w:r w:rsidR="000B189E" w:rsidRPr="0088310C">
        <w:rPr>
          <w:rFonts w:eastAsiaTheme="minorEastAsia"/>
          <w:lang w:val="en-GB"/>
          <w:rPrChange w:id="5670" w:author="L-B" w:date="2018-10-18T03:40:00Z">
            <w:rPr>
              <w:rFonts w:eastAsiaTheme="minorEastAsia"/>
            </w:rPr>
          </w:rPrChange>
        </w:rPr>
        <w:t xml:space="preserve"> and an eclipse of </w:t>
      </w:r>
      <m:oMath>
        <m:r>
          <w:rPr>
            <w:rFonts w:ascii="Cambria Math" w:eastAsiaTheme="minorEastAsia" w:hAnsi="Cambria Math"/>
            <w:lang w:val="en-GB"/>
            <w:rPrChange w:id="5671" w:author="L-B" w:date="2018-10-18T03:40:00Z">
              <w:rPr>
                <w:rFonts w:ascii="Cambria Math" w:eastAsiaTheme="minorEastAsia" w:hAnsi="Cambria Math"/>
              </w:rPr>
            </w:rPrChange>
          </w:rPr>
          <m:t>3 s</m:t>
        </m:r>
      </m:oMath>
    </w:p>
    <w:p w14:paraId="27699605" w14:textId="63357DE1" w:rsidR="00162D4E" w:rsidRPr="0088310C" w:rsidRDefault="00162D4E" w:rsidP="00162D4E">
      <w:pPr>
        <w:pStyle w:val="Bullet1"/>
        <w:rPr>
          <w:lang w:val="en-GB"/>
          <w:rPrChange w:id="5672" w:author="L-B" w:date="2018-10-18T03:40:00Z">
            <w:rPr/>
          </w:rPrChange>
        </w:rPr>
      </w:pPr>
      <w:r w:rsidRPr="0088310C">
        <w:rPr>
          <w:lang w:val="en-GB"/>
          <w:rPrChange w:id="5673" w:author="L-B" w:date="2018-10-18T03:40:00Z">
            <w:rPr/>
          </w:rPrChange>
        </w:rPr>
        <w:t>the minimum distance</w:t>
      </w:r>
      <w:r w:rsidR="000B189E" w:rsidRPr="0088310C">
        <w:rPr>
          <w:lang w:val="en-GB"/>
          <w:rPrChange w:id="5674" w:author="L-B" w:date="2018-10-18T03:40:00Z">
            <w:rPr/>
          </w:rPrChange>
        </w:rPr>
        <w:t xml:space="preserve"> is</w:t>
      </w:r>
      <w:r w:rsidRPr="0088310C">
        <w:rPr>
          <w:lang w:val="en-GB"/>
          <w:rPrChange w:id="5675" w:author="L-B" w:date="2018-10-18T03:40:00Z">
            <w:rPr/>
          </w:rPrChange>
        </w:rPr>
        <w:t xml:space="preserve"> </w:t>
      </w:r>
      <m:oMath>
        <m:sSub>
          <m:sSubPr>
            <m:ctrlPr>
              <w:rPr>
                <w:rFonts w:ascii="Cambria Math" w:hAnsi="Cambria Math"/>
                <w:i/>
                <w:color w:val="auto"/>
                <w:lang w:val="en-GB"/>
              </w:rPr>
            </m:ctrlPr>
          </m:sSubPr>
          <m:e>
            <m:r>
              <w:rPr>
                <w:rFonts w:ascii="Cambria Math" w:hAnsi="Cambria Math"/>
                <w:lang w:val="en-GB"/>
                <w:rPrChange w:id="5676" w:author="L-B" w:date="2018-10-18T03:40:00Z">
                  <w:rPr>
                    <w:rFonts w:ascii="Cambria Math" w:hAnsi="Cambria Math"/>
                  </w:rPr>
                </w:rPrChange>
              </w:rPr>
              <m:t>D</m:t>
            </m:r>
          </m:e>
          <m:sub>
            <m:r>
              <w:rPr>
                <w:rFonts w:ascii="Cambria Math" w:hAnsi="Cambria Math"/>
                <w:lang w:val="en-GB"/>
                <w:rPrChange w:id="5677" w:author="L-B" w:date="2018-10-18T03:40:00Z">
                  <w:rPr>
                    <w:rFonts w:ascii="Cambria Math" w:hAnsi="Cambria Math"/>
                  </w:rPr>
                </w:rPrChange>
              </w:rPr>
              <m:t>min</m:t>
            </m:r>
          </m:sub>
        </m:sSub>
        <m:r>
          <w:rPr>
            <w:rFonts w:ascii="Cambria Math" w:hAnsi="Cambria Math"/>
            <w:color w:val="auto"/>
            <w:lang w:val="en-GB"/>
            <w:rPrChange w:id="5678" w:author="L-B" w:date="2018-10-18T03:40:00Z">
              <w:rPr>
                <w:rFonts w:ascii="Cambria Math" w:hAnsi="Cambria Math"/>
                <w:color w:val="auto"/>
                <w:lang w:val="en-GB"/>
              </w:rPr>
            </w:rPrChange>
          </w:rPr>
          <m:t>=200 m</m:t>
        </m:r>
      </m:oMath>
      <w:r w:rsidRPr="0088310C">
        <w:rPr>
          <w:rFonts w:eastAsiaTheme="minorEastAsia"/>
          <w:lang w:val="en-GB"/>
          <w:rPrChange w:id="5679" w:author="L-B" w:date="2018-10-18T03:40:00Z">
            <w:rPr>
              <w:rFonts w:eastAsiaTheme="minorEastAsia"/>
            </w:rPr>
          </w:rPrChange>
        </w:rPr>
        <w:t>,</w:t>
      </w:r>
    </w:p>
    <w:p w14:paraId="43164914" w14:textId="50A85E54" w:rsidR="00A21E96" w:rsidRPr="0088310C" w:rsidRDefault="00162D4E" w:rsidP="00A21E96">
      <w:pPr>
        <w:pStyle w:val="Bullet1"/>
        <w:rPr>
          <w:lang w:val="en-GB"/>
          <w:rPrChange w:id="5680" w:author="L-B" w:date="2018-10-18T03:40:00Z">
            <w:rPr/>
          </w:rPrChange>
        </w:rPr>
      </w:pPr>
      <w:r w:rsidRPr="0088310C">
        <w:rPr>
          <w:lang w:val="en-GB"/>
          <w:rPrChange w:id="5681" w:author="L-B" w:date="2018-10-18T03:40:00Z">
            <w:rPr/>
          </w:rPrChange>
        </w:rPr>
        <w:t>the maximum distance</w:t>
      </w:r>
      <w:r w:rsidR="008A3D31" w:rsidRPr="0088310C">
        <w:rPr>
          <w:lang w:val="en-GB"/>
          <w:rPrChange w:id="5682" w:author="L-B" w:date="2018-10-18T03:40:00Z">
            <w:rPr/>
          </w:rPrChange>
        </w:rPr>
        <w:t xml:space="preserve"> is </w:t>
      </w:r>
      <m:oMath>
        <m:sSub>
          <m:sSubPr>
            <m:ctrlPr>
              <w:rPr>
                <w:rFonts w:ascii="Cambria Math" w:hAnsi="Cambria Math"/>
                <w:i/>
                <w:color w:val="auto"/>
                <w:lang w:val="en-GB"/>
              </w:rPr>
            </m:ctrlPr>
          </m:sSubPr>
          <m:e>
            <m:r>
              <w:rPr>
                <w:rFonts w:ascii="Cambria Math" w:hAnsi="Cambria Math"/>
                <w:lang w:val="en-GB"/>
                <w:rPrChange w:id="5683" w:author="L-B" w:date="2018-10-18T03:40:00Z">
                  <w:rPr>
                    <w:rFonts w:ascii="Cambria Math" w:hAnsi="Cambria Math"/>
                  </w:rPr>
                </w:rPrChange>
              </w:rPr>
              <m:t>D</m:t>
            </m:r>
          </m:e>
          <m:sub>
            <m:r>
              <w:rPr>
                <w:rFonts w:ascii="Cambria Math" w:hAnsi="Cambria Math"/>
                <w:lang w:val="en-GB"/>
                <w:rPrChange w:id="5684" w:author="L-B" w:date="2018-10-18T03:40:00Z">
                  <w:rPr>
                    <w:rFonts w:ascii="Cambria Math" w:hAnsi="Cambria Math"/>
                  </w:rPr>
                </w:rPrChange>
              </w:rPr>
              <m:t>max</m:t>
            </m:r>
          </m:sub>
        </m:sSub>
        <m:r>
          <w:rPr>
            <w:rFonts w:ascii="Cambria Math" w:hAnsi="Cambria Math"/>
            <w:color w:val="auto"/>
            <w:lang w:val="en-GB"/>
            <w:rPrChange w:id="5685" w:author="L-B" w:date="2018-10-18T03:40:00Z">
              <w:rPr>
                <w:rFonts w:ascii="Cambria Math" w:hAnsi="Cambria Math"/>
                <w:color w:val="auto"/>
                <w:lang w:val="en-GB"/>
              </w:rPr>
            </w:rPrChange>
          </w:rPr>
          <m:t>=1M=1852 m</m:t>
        </m:r>
      </m:oMath>
      <w:r w:rsidR="000B189E" w:rsidRPr="0088310C">
        <w:rPr>
          <w:rFonts w:eastAsiaTheme="minorEastAsia"/>
          <w:lang w:val="en-GB"/>
          <w:rPrChange w:id="5686" w:author="L-B" w:date="2018-10-18T03:40:00Z">
            <w:rPr>
              <w:rFonts w:eastAsiaTheme="minorEastAsia"/>
            </w:rPr>
          </w:rPrChange>
        </w:rPr>
        <w:t>.</w:t>
      </w:r>
    </w:p>
    <w:p w14:paraId="629E3EEC" w14:textId="019521C6" w:rsidR="000B189E" w:rsidRPr="0088310C" w:rsidRDefault="000B189E">
      <w:pPr>
        <w:pStyle w:val="Heading4"/>
        <w:rPr>
          <w:rPrChange w:id="5687" w:author="L-B" w:date="2018-10-18T03:40:00Z">
            <w:rPr/>
          </w:rPrChange>
        </w:rPr>
        <w:pPrChange w:id="5688" w:author="ceres PC" w:date="2018-10-17T10:30:00Z">
          <w:pPr>
            <w:pStyle w:val="Heading3"/>
          </w:pPr>
        </w:pPrChange>
      </w:pPr>
      <w:r w:rsidRPr="0088310C">
        <w:rPr>
          <w:rPrChange w:id="5689" w:author="L-B" w:date="2018-10-18T03:40:00Z">
            <w:rPr/>
          </w:rPrChange>
        </w:rPr>
        <w:t>STEP</w:t>
      </w:r>
      <w:r w:rsidRPr="0088310C">
        <w:rPr>
          <w:rPrChange w:id="5690" w:author="L-B" w:date="2018-10-18T03:40:00Z">
            <w:rPr>
              <w:iCs/>
              <w:smallCaps w:val="0"/>
            </w:rPr>
          </w:rPrChange>
        </w:rPr>
        <w:t xml:space="preserve"> 2</w:t>
      </w:r>
    </w:p>
    <w:p w14:paraId="46447383" w14:textId="692027C5" w:rsidR="000F7E32" w:rsidRPr="0088310C" w:rsidRDefault="000F7E32" w:rsidP="00BD0C36">
      <w:pPr>
        <w:pStyle w:val="BodyText"/>
      </w:pPr>
      <w:r w:rsidRPr="0088310C">
        <w:t>As there is no background light the following values for the illuminance at the eye of the observer are chosen.</w:t>
      </w:r>
    </w:p>
    <w:p w14:paraId="2A9FBB34" w14:textId="53121D25" w:rsidR="000F7E32" w:rsidRPr="0088310C" w:rsidRDefault="000F7E32" w:rsidP="000F7E32">
      <w:pPr>
        <w:pStyle w:val="Bullet1"/>
        <w:rPr>
          <w:lang w:val="en-GB"/>
          <w:rPrChange w:id="5691" w:author="L-B" w:date="2018-10-18T03:40:00Z">
            <w:rPr/>
          </w:rPrChange>
        </w:rPr>
      </w:pPr>
      <w:r w:rsidRPr="0088310C">
        <w:rPr>
          <w:lang w:val="en-GB"/>
          <w:rPrChange w:id="5692" w:author="L-B" w:date="2018-10-18T03:40:00Z">
            <w:rPr/>
          </w:rPrChange>
        </w:rPr>
        <w:t xml:space="preserve">minimum illuminance </w:t>
      </w:r>
      <m:oMath>
        <m:sSub>
          <m:sSubPr>
            <m:ctrlPr>
              <w:rPr>
                <w:rFonts w:ascii="Cambria Math" w:hAnsi="Cambria Math"/>
                <w:i/>
                <w:lang w:val="en-GB"/>
              </w:rPr>
            </m:ctrlPr>
          </m:sSubPr>
          <m:e>
            <m:r>
              <w:rPr>
                <w:rFonts w:ascii="Cambria Math" w:hAnsi="Cambria Math"/>
                <w:lang w:val="en-GB"/>
                <w:rPrChange w:id="5693" w:author="L-B" w:date="2018-10-18T03:40:00Z">
                  <w:rPr>
                    <w:rFonts w:ascii="Cambria Math" w:hAnsi="Cambria Math"/>
                  </w:rPr>
                </w:rPrChange>
              </w:rPr>
              <m:t>E</m:t>
            </m:r>
          </m:e>
          <m:sub>
            <m:r>
              <w:rPr>
                <w:rFonts w:ascii="Cambria Math" w:hAnsi="Cambria Math"/>
                <w:lang w:val="en-GB"/>
                <w:rPrChange w:id="5694" w:author="L-B" w:date="2018-10-18T03:40:00Z">
                  <w:rPr>
                    <w:rFonts w:ascii="Cambria Math" w:hAnsi="Cambria Math"/>
                  </w:rPr>
                </w:rPrChange>
              </w:rPr>
              <m:t>min</m:t>
            </m:r>
          </m:sub>
        </m:sSub>
        <m:r>
          <w:rPr>
            <w:rFonts w:ascii="Cambria Math" w:hAnsi="Cambria Math"/>
            <w:lang w:val="en-GB"/>
            <w:rPrChange w:id="5695"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5696" w:author="L-B" w:date="2018-10-18T03:40:00Z">
                  <w:rPr>
                    <w:rFonts w:ascii="Cambria Math" w:hAnsi="Cambria Math"/>
                  </w:rPr>
                </w:rPrChange>
              </w:rPr>
              <m:t>10</m:t>
            </m:r>
          </m:e>
          <m:sup>
            <m:r>
              <w:rPr>
                <w:rFonts w:ascii="Cambria Math" w:hAnsi="Cambria Math"/>
                <w:lang w:val="en-GB"/>
                <w:rPrChange w:id="5697" w:author="L-B" w:date="2018-10-18T03:40:00Z">
                  <w:rPr>
                    <w:rFonts w:ascii="Cambria Math" w:hAnsi="Cambria Math"/>
                  </w:rPr>
                </w:rPrChange>
              </w:rPr>
              <m:t>-7</m:t>
            </m:r>
          </m:sup>
        </m:sSup>
        <m:r>
          <w:rPr>
            <w:rFonts w:ascii="Cambria Math" w:hAnsi="Cambria Math"/>
            <w:lang w:val="en-GB"/>
            <w:rPrChange w:id="5698" w:author="L-B" w:date="2018-10-18T03:40:00Z">
              <w:rPr>
                <w:rFonts w:ascii="Cambria Math" w:hAnsi="Cambria Math"/>
              </w:rPr>
            </w:rPrChange>
          </w:rPr>
          <m:t>lx</m:t>
        </m:r>
      </m:oMath>
    </w:p>
    <w:p w14:paraId="4D3F5649" w14:textId="4D00431B" w:rsidR="000F7E32" w:rsidRPr="0088310C" w:rsidRDefault="000F7E32" w:rsidP="00FF3356">
      <w:pPr>
        <w:pStyle w:val="Bullet1"/>
        <w:rPr>
          <w:lang w:val="en-GB"/>
          <w:rPrChange w:id="5699" w:author="L-B" w:date="2018-10-18T03:40:00Z">
            <w:rPr/>
          </w:rPrChange>
        </w:rPr>
      </w:pPr>
      <w:r w:rsidRPr="0088310C">
        <w:rPr>
          <w:lang w:val="en-GB"/>
          <w:rPrChange w:id="5700" w:author="L-B" w:date="2018-10-18T03:40:00Z">
            <w:rPr/>
          </w:rPrChange>
        </w:rPr>
        <w:t xml:space="preserve">maximum illuminance </w:t>
      </w:r>
      <m:oMath>
        <m:sSub>
          <m:sSubPr>
            <m:ctrlPr>
              <w:rPr>
                <w:rFonts w:ascii="Cambria Math" w:hAnsi="Cambria Math"/>
                <w:i/>
                <w:lang w:val="en-GB"/>
              </w:rPr>
            </m:ctrlPr>
          </m:sSubPr>
          <m:e>
            <m:r>
              <w:rPr>
                <w:rFonts w:ascii="Cambria Math" w:hAnsi="Cambria Math"/>
                <w:lang w:val="en-GB"/>
                <w:rPrChange w:id="5701" w:author="L-B" w:date="2018-10-18T03:40:00Z">
                  <w:rPr>
                    <w:rFonts w:ascii="Cambria Math" w:hAnsi="Cambria Math"/>
                  </w:rPr>
                </w:rPrChange>
              </w:rPr>
              <m:t>E</m:t>
            </m:r>
          </m:e>
          <m:sub>
            <m:r>
              <w:rPr>
                <w:rFonts w:ascii="Cambria Math" w:hAnsi="Cambria Math"/>
                <w:lang w:val="en-GB"/>
                <w:rPrChange w:id="5702" w:author="L-B" w:date="2018-10-18T03:40:00Z">
                  <w:rPr>
                    <w:rFonts w:ascii="Cambria Math" w:hAnsi="Cambria Math"/>
                  </w:rPr>
                </w:rPrChange>
              </w:rPr>
              <m:t>max</m:t>
            </m:r>
          </m:sub>
        </m:sSub>
        <m:r>
          <w:rPr>
            <w:rFonts w:ascii="Cambria Math" w:hAnsi="Cambria Math"/>
            <w:lang w:val="en-GB"/>
            <w:rPrChange w:id="5703" w:author="L-B" w:date="2018-10-18T03:40:00Z">
              <w:rPr>
                <w:rFonts w:ascii="Cambria Math" w:hAnsi="Cambria Math"/>
              </w:rPr>
            </w:rPrChange>
          </w:rPr>
          <m:t>=0,01 lx</m:t>
        </m:r>
      </m:oMath>
    </w:p>
    <w:p w14:paraId="590B674B" w14:textId="6D007310" w:rsidR="000819EA" w:rsidRPr="0088310C" w:rsidRDefault="00FF3356" w:rsidP="00BD0C36">
      <w:pPr>
        <w:pStyle w:val="Bullet1"/>
        <w:numPr>
          <w:ilvl w:val="0"/>
          <w:numId w:val="0"/>
        </w:numPr>
        <w:rPr>
          <w:rFonts w:eastAsiaTheme="minorEastAsia"/>
          <w:lang w:val="en-GB"/>
          <w:rPrChange w:id="5704" w:author="L-B" w:date="2018-10-18T03:40:00Z">
            <w:rPr>
              <w:rFonts w:eastAsiaTheme="minorEastAsia"/>
            </w:rPr>
          </w:rPrChange>
        </w:rPr>
      </w:pPr>
      <w:r w:rsidRPr="0088310C">
        <w:rPr>
          <w:lang w:val="en-GB"/>
          <w:rPrChange w:id="5705" w:author="L-B" w:date="2018-10-18T03:40:00Z">
            <w:rPr/>
          </w:rPrChange>
        </w:rPr>
        <w:t xml:space="preserve">As the fairway is of minor importance the minimum visibility </w:t>
      </w:r>
      <m:oMath>
        <m:sSub>
          <m:sSubPr>
            <m:ctrlPr>
              <w:rPr>
                <w:rFonts w:ascii="Cambria Math" w:hAnsi="Cambria Math"/>
                <w:i/>
                <w:lang w:val="en-GB"/>
              </w:rPr>
            </m:ctrlPr>
          </m:sSubPr>
          <m:e>
            <m:r>
              <w:rPr>
                <w:rFonts w:ascii="Cambria Math" w:hAnsi="Cambria Math"/>
                <w:lang w:val="en-GB"/>
                <w:rPrChange w:id="5706" w:author="L-B" w:date="2018-10-18T03:40:00Z">
                  <w:rPr>
                    <w:rFonts w:ascii="Cambria Math" w:hAnsi="Cambria Math"/>
                  </w:rPr>
                </w:rPrChange>
              </w:rPr>
              <m:t>V</m:t>
            </m:r>
          </m:e>
          <m:sub>
            <m:r>
              <w:rPr>
                <w:rFonts w:ascii="Cambria Math" w:hAnsi="Cambria Math"/>
                <w:lang w:val="en-GB"/>
                <w:rPrChange w:id="5707" w:author="L-B" w:date="2018-10-18T03:40:00Z">
                  <w:rPr>
                    <w:rFonts w:ascii="Cambria Math" w:hAnsi="Cambria Math"/>
                  </w:rPr>
                </w:rPrChange>
              </w:rPr>
              <m:t>min</m:t>
            </m:r>
          </m:sub>
        </m:sSub>
      </m:oMath>
      <w:r w:rsidR="00BD0C36" w:rsidRPr="0088310C">
        <w:rPr>
          <w:lang w:val="en-GB"/>
          <w:rPrChange w:id="5708" w:author="L-B" w:date="2018-10-18T03:40:00Z">
            <w:rPr/>
          </w:rPrChange>
        </w:rPr>
        <w:t xml:space="preserve"> for calculation is set to </w:t>
      </w:r>
    </w:p>
    <w:p w14:paraId="2A25A76F" w14:textId="2450E480" w:rsidR="000B189E" w:rsidRPr="0088310C" w:rsidRDefault="00A64966" w:rsidP="000819EA">
      <w:pPr>
        <w:pStyle w:val="Bullet1"/>
        <w:rPr>
          <w:lang w:val="en-GB"/>
          <w:rPrChange w:id="5709" w:author="L-B" w:date="2018-10-18T03:40:00Z">
            <w:rPr/>
          </w:rPrChange>
        </w:rPr>
      </w:pPr>
      <m:oMath>
        <m:sSub>
          <m:sSubPr>
            <m:ctrlPr>
              <w:rPr>
                <w:rFonts w:ascii="Cambria Math" w:hAnsi="Cambria Math"/>
                <w:i/>
                <w:lang w:val="en-GB"/>
              </w:rPr>
            </m:ctrlPr>
          </m:sSubPr>
          <m:e>
            <m:r>
              <w:rPr>
                <w:rFonts w:ascii="Cambria Math" w:hAnsi="Cambria Math"/>
                <w:lang w:val="en-GB"/>
                <w:rPrChange w:id="5710" w:author="L-B" w:date="2018-10-18T03:40:00Z">
                  <w:rPr>
                    <w:rFonts w:ascii="Cambria Math" w:hAnsi="Cambria Math"/>
                  </w:rPr>
                </w:rPrChange>
              </w:rPr>
              <m:t>V</m:t>
            </m:r>
          </m:e>
          <m:sub>
            <m:r>
              <w:rPr>
                <w:rFonts w:ascii="Cambria Math" w:hAnsi="Cambria Math"/>
                <w:lang w:val="en-GB"/>
                <w:rPrChange w:id="5711" w:author="L-B" w:date="2018-10-18T03:40:00Z">
                  <w:rPr>
                    <w:rFonts w:ascii="Cambria Math" w:hAnsi="Cambria Math"/>
                  </w:rPr>
                </w:rPrChange>
              </w:rPr>
              <m:t>min</m:t>
            </m:r>
          </m:sub>
        </m:sSub>
        <m:r>
          <w:rPr>
            <w:rFonts w:ascii="Cambria Math" w:hAnsi="Cambria Math"/>
            <w:lang w:val="en-GB"/>
            <w:rPrChange w:id="5712" w:author="L-B" w:date="2018-10-18T03:40:00Z">
              <w:rPr>
                <w:rFonts w:ascii="Cambria Math" w:hAnsi="Cambria Math"/>
              </w:rPr>
            </w:rPrChange>
          </w:rPr>
          <m:t>=5 M=9260 m</m:t>
        </m:r>
      </m:oMath>
      <w:r w:rsidR="00421E04" w:rsidRPr="0088310C">
        <w:rPr>
          <w:rFonts w:eastAsiaTheme="minorEastAsia"/>
          <w:lang w:val="en-GB"/>
          <w:rPrChange w:id="5713" w:author="L-B" w:date="2018-10-18T03:40:00Z">
            <w:rPr>
              <w:rFonts w:eastAsiaTheme="minorEastAsia"/>
            </w:rPr>
          </w:rPrChange>
        </w:rPr>
        <w:t xml:space="preserve"> (see </w:t>
      </w:r>
      <w:r w:rsidR="00421E04" w:rsidRPr="0088310C">
        <w:rPr>
          <w:lang w:val="en-GB"/>
          <w:rPrChange w:id="5714" w:author="L-B" w:date="2018-10-18T03:40:00Z">
            <w:rPr/>
          </w:rPrChange>
        </w:rPr>
        <w:t>3</w:t>
      </w:r>
      <w:r w:rsidR="00421E04" w:rsidRPr="0088310C">
        <w:rPr>
          <w:rFonts w:eastAsiaTheme="minorEastAsia"/>
          <w:lang w:val="en-GB"/>
          <w:rPrChange w:id="5715" w:author="L-B" w:date="2018-10-18T03:40:00Z">
            <w:rPr>
              <w:rFonts w:eastAsiaTheme="minorEastAsia"/>
            </w:rPr>
          </w:rPrChange>
        </w:rPr>
        <w:t>)</w:t>
      </w:r>
      <w:r w:rsidR="00BD0C36" w:rsidRPr="0088310C">
        <w:rPr>
          <w:lang w:val="en-GB"/>
          <w:rPrChange w:id="5716" w:author="L-B" w:date="2018-10-18T03:40:00Z">
            <w:rPr/>
          </w:rPrChange>
        </w:rPr>
        <w:t>.</w:t>
      </w:r>
    </w:p>
    <w:p w14:paraId="643AB3B0" w14:textId="3B0C46FF" w:rsidR="000819EA" w:rsidRPr="0088310C" w:rsidRDefault="000819EA">
      <w:pPr>
        <w:pStyle w:val="Heading4"/>
        <w:rPr>
          <w:rPrChange w:id="5717" w:author="L-B" w:date="2018-10-18T03:40:00Z">
            <w:rPr/>
          </w:rPrChange>
        </w:rPr>
        <w:pPrChange w:id="5718" w:author="ceres PC" w:date="2018-10-17T10:30:00Z">
          <w:pPr>
            <w:pStyle w:val="Heading3"/>
          </w:pPr>
        </w:pPrChange>
      </w:pPr>
      <w:r w:rsidRPr="0088310C">
        <w:rPr>
          <w:rPrChange w:id="5719" w:author="L-B" w:date="2018-10-18T03:40:00Z">
            <w:rPr>
              <w:iCs/>
              <w:smallCaps w:val="0"/>
            </w:rPr>
          </w:rPrChange>
        </w:rPr>
        <w:t>STEP 3</w:t>
      </w:r>
    </w:p>
    <w:p w14:paraId="424936AA" w14:textId="77777777" w:rsidR="000819EA" w:rsidRPr="0088310C" w:rsidRDefault="000819EA" w:rsidP="000819EA">
      <w:pPr>
        <w:pStyle w:val="BodyText"/>
      </w:pPr>
      <w:r w:rsidRPr="0088310C">
        <w:t>Calculate the in-situ-intensity with Allard’s law.</w:t>
      </w:r>
    </w:p>
    <w:p w14:paraId="4659CB78" w14:textId="77777777" w:rsidR="00CA6711" w:rsidRPr="0088310C" w:rsidRDefault="000819EA" w:rsidP="00CA6711">
      <w:pPr>
        <w:pStyle w:val="Bullet1"/>
        <w:rPr>
          <w:lang w:val="en-GB"/>
          <w:rPrChange w:id="5720" w:author="L-B" w:date="2018-10-18T03:40:00Z">
            <w:rPr/>
          </w:rPrChange>
        </w:rPr>
      </w:pPr>
      <w:proofErr w:type="gramStart"/>
      <w:r w:rsidRPr="0088310C">
        <w:rPr>
          <w:rFonts w:eastAsiaTheme="minorEastAsia"/>
          <w:lang w:val="en-GB"/>
          <w:rPrChange w:id="5721" w:author="L-B" w:date="2018-10-18T03:40:00Z">
            <w:rPr>
              <w:rFonts w:eastAsiaTheme="minorEastAsia"/>
            </w:rPr>
          </w:rPrChange>
        </w:rPr>
        <w:t>minimum :</w:t>
      </w:r>
      <w:proofErr w:type="gramEnd"/>
      <w:r w:rsidRPr="0088310C">
        <w:rPr>
          <w:rFonts w:eastAsiaTheme="minorEastAsia"/>
          <w:lang w:val="en-GB"/>
          <w:rPrChange w:id="5722" w:author="L-B" w:date="2018-10-18T03:40:00Z">
            <w:rPr>
              <w:rFonts w:eastAsiaTheme="minorEastAsia"/>
            </w:rPr>
          </w:rPrChange>
        </w:rPr>
        <w:tab/>
      </w:r>
    </w:p>
    <w:p w14:paraId="3ABB2583" w14:textId="2DE27D74" w:rsidR="00CA6711" w:rsidRPr="0088310C" w:rsidRDefault="00A64966" w:rsidP="00111472">
      <w:pPr>
        <w:pStyle w:val="Bullet1"/>
        <w:numPr>
          <w:ilvl w:val="0"/>
          <w:numId w:val="0"/>
        </w:numPr>
        <w:ind w:left="425"/>
        <w:rPr>
          <w:rFonts w:eastAsiaTheme="minorEastAsia"/>
          <w:lang w:val="en-GB"/>
          <w:rPrChange w:id="5723"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724" w:author="L-B" w:date="2018-10-18T03:40:00Z">
                    <w:rPr>
                      <w:rFonts w:ascii="Cambria Math" w:hAnsi="Cambria Math"/>
                    </w:rPr>
                  </w:rPrChange>
                </w:rPr>
                <m:t>I</m:t>
              </m:r>
            </m:e>
            <m:sub>
              <m:r>
                <w:rPr>
                  <w:rFonts w:ascii="Cambria Math" w:hAnsi="Cambria Math"/>
                  <w:lang w:val="en-GB"/>
                  <w:rPrChange w:id="5725" w:author="L-B" w:date="2018-10-18T03:40:00Z">
                    <w:rPr>
                      <w:rFonts w:ascii="Cambria Math" w:hAnsi="Cambria Math"/>
                    </w:rPr>
                  </w:rPrChange>
                </w:rPr>
                <m:t>ins,min</m:t>
              </m:r>
            </m:sub>
          </m:sSub>
          <m:r>
            <w:rPr>
              <w:rFonts w:ascii="Cambria Math" w:hAnsi="Cambria Math"/>
              <w:lang w:val="en-GB"/>
              <w:rPrChange w:id="5726"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5727" w:author="L-B" w:date="2018-10-18T03:40:00Z">
                        <w:rPr>
                          <w:rFonts w:ascii="Cambria Math" w:hAnsi="Cambria Math"/>
                        </w:rPr>
                      </w:rPrChange>
                    </w:rPr>
                    <m:t>D</m:t>
                  </m:r>
                </m:e>
                <m:sub>
                  <m:r>
                    <w:rPr>
                      <w:rFonts w:ascii="Cambria Math" w:hAnsi="Cambria Math"/>
                      <w:lang w:val="en-GB"/>
                      <w:rPrChange w:id="5728" w:author="L-B" w:date="2018-10-18T03:40:00Z">
                        <w:rPr>
                          <w:rFonts w:ascii="Cambria Math" w:hAnsi="Cambria Math"/>
                        </w:rPr>
                      </w:rPrChange>
                    </w:rPr>
                    <m:t>max</m:t>
                  </m:r>
                </m:sub>
              </m:sSub>
            </m:e>
            <m:sup>
              <m:r>
                <w:rPr>
                  <w:rFonts w:ascii="Cambria Math" w:hAnsi="Cambria Math"/>
                  <w:lang w:val="en-GB"/>
                  <w:rPrChange w:id="5729" w:author="L-B" w:date="2018-10-18T03:40:00Z">
                    <w:rPr>
                      <w:rFonts w:ascii="Cambria Math" w:hAnsi="Cambria Math"/>
                    </w:rPr>
                  </w:rPrChange>
                </w:rPr>
                <m:t>2</m:t>
              </m:r>
            </m:sup>
          </m:sSup>
          <m:r>
            <w:rPr>
              <w:rFonts w:ascii="Cambria Math" w:hAnsi="Cambria Math"/>
              <w:lang w:val="en-GB"/>
              <w:rPrChange w:id="5730"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731" w:author="L-B" w:date="2018-10-18T03:40:00Z">
                    <w:rPr>
                      <w:rFonts w:ascii="Cambria Math" w:hAnsi="Cambria Math"/>
                    </w:rPr>
                  </w:rPrChange>
                </w:rPr>
                <m:t>E</m:t>
              </m:r>
            </m:e>
            <m:sub>
              <m:r>
                <w:rPr>
                  <w:rFonts w:ascii="Cambria Math" w:hAnsi="Cambria Math"/>
                  <w:lang w:val="en-GB"/>
                  <w:rPrChange w:id="5732" w:author="L-B" w:date="2018-10-18T03:40:00Z">
                    <w:rPr>
                      <w:rFonts w:ascii="Cambria Math" w:hAnsi="Cambria Math"/>
                    </w:rPr>
                  </w:rPrChange>
                </w:rPr>
                <m:t>min</m:t>
              </m:r>
            </m:sub>
          </m:sSub>
          <m:r>
            <w:rPr>
              <w:rFonts w:ascii="Cambria Math" w:hAnsi="Cambria Math"/>
              <w:lang w:val="en-GB"/>
              <w:rPrChange w:id="5733"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734" w:author="L-B" w:date="2018-10-18T03:40:00Z">
                    <w:rPr>
                      <w:rFonts w:ascii="Cambria Math" w:hAnsi="Cambria Math"/>
                    </w:rPr>
                  </w:rPrChange>
                </w:rPr>
                <m:t>0.05</m:t>
              </m:r>
            </m:e>
            <m:sup>
              <m:r>
                <w:rPr>
                  <w:rFonts w:ascii="Cambria Math" w:hAnsi="Cambria Math"/>
                  <w:lang w:val="en-GB"/>
                  <w:rPrChange w:id="5735"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5736" w:author="L-B" w:date="2018-10-18T03:40:00Z">
                            <w:rPr>
                              <w:rFonts w:ascii="Cambria Math" w:hAnsi="Cambria Math"/>
                            </w:rPr>
                          </w:rPrChange>
                        </w:rPr>
                        <m:t>D</m:t>
                      </m:r>
                    </m:e>
                    <m:sub>
                      <m:r>
                        <w:rPr>
                          <w:rFonts w:ascii="Cambria Math" w:hAnsi="Cambria Math"/>
                          <w:lang w:val="en-GB"/>
                          <w:rPrChange w:id="5737" w:author="L-B" w:date="2018-10-18T03:40:00Z">
                            <w:rPr>
                              <w:rFonts w:ascii="Cambria Math" w:hAnsi="Cambria Math"/>
                            </w:rPr>
                          </w:rPrChange>
                        </w:rPr>
                        <m:t>max</m:t>
                      </m:r>
                    </m:sub>
                  </m:sSub>
                </m:num>
                <m:den>
                  <m:sSub>
                    <m:sSubPr>
                      <m:ctrlPr>
                        <w:rPr>
                          <w:rFonts w:ascii="Cambria Math" w:hAnsi="Cambria Math"/>
                          <w:i/>
                          <w:lang w:val="en-GB"/>
                        </w:rPr>
                      </m:ctrlPr>
                    </m:sSubPr>
                    <m:e>
                      <m:r>
                        <w:rPr>
                          <w:rFonts w:ascii="Cambria Math" w:hAnsi="Cambria Math"/>
                          <w:lang w:val="en-GB"/>
                          <w:rPrChange w:id="5738" w:author="L-B" w:date="2018-10-18T03:40:00Z">
                            <w:rPr>
                              <w:rFonts w:ascii="Cambria Math" w:hAnsi="Cambria Math"/>
                            </w:rPr>
                          </w:rPrChange>
                        </w:rPr>
                        <m:t>V</m:t>
                      </m:r>
                    </m:e>
                    <m:sub>
                      <m:r>
                        <w:rPr>
                          <w:rFonts w:ascii="Cambria Math" w:hAnsi="Cambria Math"/>
                          <w:lang w:val="en-GB"/>
                          <w:rPrChange w:id="5739" w:author="L-B" w:date="2018-10-18T03:40:00Z">
                            <w:rPr>
                              <w:rFonts w:ascii="Cambria Math" w:hAnsi="Cambria Math"/>
                            </w:rPr>
                          </w:rPrChange>
                        </w:rPr>
                        <m:t>min</m:t>
                      </m:r>
                    </m:sub>
                  </m:sSub>
                </m:den>
              </m:f>
            </m:sup>
          </m:sSup>
          <m:r>
            <m:rPr>
              <m:sty m:val="p"/>
            </m:rPr>
            <w:rPr>
              <w:rFonts w:ascii="Cambria Math" w:hAnsi="Cambria Math"/>
              <w:lang w:val="en-GB"/>
              <w:rPrChange w:id="5740" w:author="L-B" w:date="2018-10-18T03:40:00Z">
                <w:rPr>
                  <w:rFonts w:ascii="Cambria Math" w:hAnsi="Cambria Math"/>
                </w:rPr>
              </w:rPrChange>
            </w:rPr>
            <w:br/>
          </m:r>
        </m:oMath>
        <m:oMath>
          <m:sSub>
            <m:sSubPr>
              <m:ctrlPr>
                <w:rPr>
                  <w:rFonts w:ascii="Cambria Math" w:hAnsi="Cambria Math"/>
                  <w:i/>
                  <w:lang w:val="en-GB"/>
                </w:rPr>
              </m:ctrlPr>
            </m:sSubPr>
            <m:e>
              <m:r>
                <w:rPr>
                  <w:rFonts w:ascii="Cambria Math" w:hAnsi="Cambria Math"/>
                  <w:lang w:val="en-GB"/>
                  <w:rPrChange w:id="5741" w:author="L-B" w:date="2018-10-18T03:40:00Z">
                    <w:rPr>
                      <w:rFonts w:ascii="Cambria Math" w:hAnsi="Cambria Math"/>
                    </w:rPr>
                  </w:rPrChange>
                </w:rPr>
                <m:t>I</m:t>
              </m:r>
            </m:e>
            <m:sub>
              <m:r>
                <w:rPr>
                  <w:rFonts w:ascii="Cambria Math" w:hAnsi="Cambria Math"/>
                  <w:lang w:val="en-GB"/>
                  <w:rPrChange w:id="5742" w:author="L-B" w:date="2018-10-18T03:40:00Z">
                    <w:rPr>
                      <w:rFonts w:ascii="Cambria Math" w:hAnsi="Cambria Math"/>
                    </w:rPr>
                  </w:rPrChange>
                </w:rPr>
                <m:t>ins,min</m:t>
              </m:r>
            </m:sub>
          </m:sSub>
          <m:r>
            <w:rPr>
              <w:rFonts w:ascii="Cambria Math" w:hAnsi="Cambria Math"/>
              <w:lang w:val="en-GB"/>
              <w:rPrChange w:id="5743"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744" w:author="L-B" w:date="2018-10-18T03:40:00Z">
                    <w:rPr>
                      <w:rFonts w:ascii="Cambria Math" w:hAnsi="Cambria Math"/>
                    </w:rPr>
                  </w:rPrChange>
                </w:rPr>
                <m:t>1852</m:t>
              </m:r>
            </m:e>
            <m:sup>
              <m:r>
                <w:rPr>
                  <w:rFonts w:ascii="Cambria Math" w:hAnsi="Cambria Math"/>
                  <w:lang w:val="en-GB"/>
                  <w:rPrChange w:id="5745"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5746" w:author="L-B" w:date="2018-10-18T03:40:00Z">
                    <w:rPr>
                      <w:rFonts w:ascii="Cambria Math" w:hAnsi="Cambria Math"/>
                    </w:rPr>
                  </w:rPrChange>
                </w:rPr>
                <m:t>m</m:t>
              </m:r>
            </m:e>
            <m:sup>
              <m:r>
                <w:rPr>
                  <w:rFonts w:ascii="Cambria Math" w:hAnsi="Cambria Math"/>
                  <w:lang w:val="en-GB"/>
                  <w:rPrChange w:id="5747" w:author="L-B" w:date="2018-10-18T03:40:00Z">
                    <w:rPr>
                      <w:rFonts w:ascii="Cambria Math" w:hAnsi="Cambria Math"/>
                    </w:rPr>
                  </w:rPrChange>
                </w:rPr>
                <m:t>2</m:t>
              </m:r>
            </m:sup>
          </m:sSup>
          <m:r>
            <w:rPr>
              <w:rFonts w:ascii="Cambria Math" w:hAnsi="Cambria Math"/>
              <w:lang w:val="en-GB"/>
              <w:rPrChange w:id="5748"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5749" w:author="L-B" w:date="2018-10-18T03:40:00Z">
                    <w:rPr>
                      <w:rFonts w:ascii="Cambria Math" w:hAnsi="Cambria Math"/>
                    </w:rPr>
                  </w:rPrChange>
                </w:rPr>
                <m:t>10</m:t>
              </m:r>
            </m:e>
            <m:sup>
              <m:r>
                <w:rPr>
                  <w:rFonts w:ascii="Cambria Math" w:hAnsi="Cambria Math"/>
                  <w:lang w:val="en-GB"/>
                  <w:rPrChange w:id="5750" w:author="L-B" w:date="2018-10-18T03:40:00Z">
                    <w:rPr>
                      <w:rFonts w:ascii="Cambria Math" w:hAnsi="Cambria Math"/>
                    </w:rPr>
                  </w:rPrChange>
                </w:rPr>
                <m:t>-7</m:t>
              </m:r>
            </m:sup>
          </m:sSup>
          <m:r>
            <w:rPr>
              <w:rFonts w:ascii="Cambria Math" w:hAnsi="Cambria Math"/>
              <w:lang w:val="en-GB"/>
              <w:rPrChange w:id="5751" w:author="L-B" w:date="2018-10-18T03:40:00Z">
                <w:rPr>
                  <w:rFonts w:ascii="Cambria Math" w:hAnsi="Cambria Math"/>
                </w:rPr>
              </w:rPrChange>
            </w:rPr>
            <m:t>lx*</m:t>
          </m:r>
          <m:sSup>
            <m:sSupPr>
              <m:ctrlPr>
                <w:rPr>
                  <w:rFonts w:ascii="Cambria Math" w:hAnsi="Cambria Math"/>
                  <w:i/>
                  <w:lang w:val="en-GB"/>
                </w:rPr>
              </m:ctrlPr>
            </m:sSupPr>
            <m:e>
              <m:r>
                <w:rPr>
                  <w:rFonts w:ascii="Cambria Math" w:hAnsi="Cambria Math"/>
                  <w:lang w:val="en-GB"/>
                  <w:rPrChange w:id="5752" w:author="L-B" w:date="2018-10-18T03:40:00Z">
                    <w:rPr>
                      <w:rFonts w:ascii="Cambria Math" w:hAnsi="Cambria Math"/>
                    </w:rPr>
                  </w:rPrChange>
                </w:rPr>
                <m:t>0.05</m:t>
              </m:r>
            </m:e>
            <m:sup>
              <m:r>
                <w:rPr>
                  <w:rFonts w:ascii="Cambria Math" w:hAnsi="Cambria Math"/>
                  <w:lang w:val="en-GB"/>
                  <w:rPrChange w:id="5753"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754" w:author="L-B" w:date="2018-10-18T03:40:00Z">
                        <w:rPr>
                          <w:rFonts w:ascii="Cambria Math" w:hAnsi="Cambria Math"/>
                        </w:rPr>
                      </w:rPrChange>
                    </w:rPr>
                    <m:t>1852</m:t>
                  </m:r>
                </m:num>
                <m:den>
                  <m:r>
                    <w:rPr>
                      <w:rFonts w:ascii="Cambria Math" w:hAnsi="Cambria Math"/>
                      <w:lang w:val="en-GB"/>
                      <w:rPrChange w:id="5755" w:author="L-B" w:date="2018-10-18T03:40:00Z">
                        <w:rPr>
                          <w:rFonts w:ascii="Cambria Math" w:hAnsi="Cambria Math"/>
                        </w:rPr>
                      </w:rPrChange>
                    </w:rPr>
                    <m:t>9260</m:t>
                  </m:r>
                </m:den>
              </m:f>
            </m:sup>
          </m:sSup>
        </m:oMath>
      </m:oMathPara>
    </w:p>
    <w:p w14:paraId="28A6DE11" w14:textId="46919724" w:rsidR="00CA6711" w:rsidRPr="0088310C" w:rsidRDefault="00A64966" w:rsidP="00111472">
      <w:pPr>
        <w:pStyle w:val="Bullet1"/>
        <w:numPr>
          <w:ilvl w:val="0"/>
          <w:numId w:val="0"/>
        </w:numPr>
        <w:ind w:left="425"/>
        <w:rPr>
          <w:lang w:val="en-GB"/>
          <w:rPrChange w:id="5756" w:author="L-B" w:date="2018-10-18T03:40:00Z">
            <w:rPr/>
          </w:rPrChange>
        </w:rPr>
      </w:pPr>
      <m:oMathPara>
        <m:oMath>
          <m:sSub>
            <m:sSubPr>
              <m:ctrlPr>
                <w:rPr>
                  <w:rFonts w:ascii="Cambria Math" w:hAnsi="Cambria Math"/>
                  <w:i/>
                  <w:lang w:val="en-GB"/>
                </w:rPr>
              </m:ctrlPr>
            </m:sSubPr>
            <m:e>
              <m:r>
                <w:rPr>
                  <w:rFonts w:ascii="Cambria Math" w:hAnsi="Cambria Math"/>
                  <w:lang w:val="en-GB"/>
                  <w:rPrChange w:id="5757" w:author="L-B" w:date="2018-10-18T03:40:00Z">
                    <w:rPr>
                      <w:rFonts w:ascii="Cambria Math" w:hAnsi="Cambria Math"/>
                    </w:rPr>
                  </w:rPrChange>
                </w:rPr>
                <m:t>I</m:t>
              </m:r>
            </m:e>
            <m:sub>
              <m:r>
                <w:rPr>
                  <w:rFonts w:ascii="Cambria Math" w:hAnsi="Cambria Math"/>
                  <w:lang w:val="en-GB"/>
                  <w:rPrChange w:id="5758" w:author="L-B" w:date="2018-10-18T03:40:00Z">
                    <w:rPr>
                      <w:rFonts w:ascii="Cambria Math" w:hAnsi="Cambria Math"/>
                    </w:rPr>
                  </w:rPrChange>
                </w:rPr>
                <m:t>ins,min</m:t>
              </m:r>
            </m:sub>
          </m:sSub>
          <m:r>
            <w:rPr>
              <w:rFonts w:ascii="Cambria Math" w:hAnsi="Cambria Math"/>
              <w:lang w:val="en-GB"/>
              <w:rPrChange w:id="5759" w:author="L-B" w:date="2018-10-18T03:40:00Z">
                <w:rPr>
                  <w:rFonts w:ascii="Cambria Math" w:hAnsi="Cambria Math"/>
                </w:rPr>
              </w:rPrChange>
            </w:rPr>
            <m:t>=1,25 cd</m:t>
          </m:r>
        </m:oMath>
      </m:oMathPara>
    </w:p>
    <w:p w14:paraId="30C6014E" w14:textId="77777777" w:rsidR="00111472" w:rsidRPr="0088310C" w:rsidRDefault="000819EA" w:rsidP="000819EA">
      <w:pPr>
        <w:pStyle w:val="Bullet1"/>
        <w:rPr>
          <w:lang w:val="en-GB"/>
          <w:rPrChange w:id="5760" w:author="L-B" w:date="2018-10-18T03:40:00Z">
            <w:rPr/>
          </w:rPrChange>
        </w:rPr>
      </w:pPr>
      <w:proofErr w:type="gramStart"/>
      <w:r w:rsidRPr="0088310C">
        <w:rPr>
          <w:rFonts w:eastAsiaTheme="minorEastAsia"/>
          <w:lang w:val="en-GB"/>
          <w:rPrChange w:id="5761" w:author="L-B" w:date="2018-10-18T03:40:00Z">
            <w:rPr>
              <w:rFonts w:eastAsiaTheme="minorEastAsia"/>
            </w:rPr>
          </w:rPrChange>
        </w:rPr>
        <w:t>maximum :</w:t>
      </w:r>
      <w:proofErr w:type="gramEnd"/>
      <w:r w:rsidRPr="0088310C">
        <w:rPr>
          <w:rFonts w:eastAsiaTheme="minorEastAsia"/>
          <w:lang w:val="en-GB"/>
          <w:rPrChange w:id="5762" w:author="L-B" w:date="2018-10-18T03:40:00Z">
            <w:rPr>
              <w:rFonts w:eastAsiaTheme="minorEastAsia"/>
            </w:rPr>
          </w:rPrChange>
        </w:rPr>
        <w:tab/>
      </w:r>
    </w:p>
    <w:p w14:paraId="0CA6D625" w14:textId="4EDE4EAC" w:rsidR="000819EA" w:rsidRPr="0088310C" w:rsidRDefault="00A64966" w:rsidP="00111472">
      <w:pPr>
        <w:pStyle w:val="Bullet1"/>
        <w:numPr>
          <w:ilvl w:val="0"/>
          <w:numId w:val="0"/>
        </w:numPr>
        <w:ind w:left="425"/>
        <w:rPr>
          <w:rFonts w:ascii="Cambria Math" w:eastAsiaTheme="minorEastAsia" w:hAnsi="Cambria Math"/>
          <w:lang w:val="en-GB"/>
          <w:rPrChange w:id="5763" w:author="L-B" w:date="2018-10-18T03:40:00Z">
            <w:rPr>
              <w:rFonts w:ascii="Cambria Math" w:eastAsiaTheme="minorEastAsia" w:hAnsi="Cambria Math"/>
            </w:rPr>
          </w:rPrChange>
        </w:rPr>
      </w:pPr>
      <m:oMathPara>
        <m:oMath>
          <m:sSub>
            <m:sSubPr>
              <m:ctrlPr>
                <w:rPr>
                  <w:rFonts w:ascii="Cambria Math" w:hAnsi="Cambria Math"/>
                  <w:i/>
                  <w:lang w:val="en-GB"/>
                </w:rPr>
              </m:ctrlPr>
            </m:sSubPr>
            <m:e>
              <m:r>
                <w:rPr>
                  <w:rFonts w:ascii="Cambria Math" w:hAnsi="Cambria Math"/>
                  <w:lang w:val="en-GB"/>
                  <w:rPrChange w:id="5764" w:author="L-B" w:date="2018-10-18T03:40:00Z">
                    <w:rPr>
                      <w:rFonts w:ascii="Cambria Math" w:hAnsi="Cambria Math"/>
                    </w:rPr>
                  </w:rPrChange>
                </w:rPr>
                <m:t>I</m:t>
              </m:r>
            </m:e>
            <m:sub>
              <m:r>
                <w:rPr>
                  <w:rFonts w:ascii="Cambria Math" w:hAnsi="Cambria Math"/>
                  <w:lang w:val="en-GB"/>
                  <w:rPrChange w:id="5765" w:author="L-B" w:date="2018-10-18T03:40:00Z">
                    <w:rPr>
                      <w:rFonts w:ascii="Cambria Math" w:hAnsi="Cambria Math"/>
                    </w:rPr>
                  </w:rPrChange>
                </w:rPr>
                <m:t>ins,max</m:t>
              </m:r>
            </m:sub>
          </m:sSub>
          <m:r>
            <w:rPr>
              <w:rFonts w:ascii="Cambria Math" w:hAnsi="Cambria Math"/>
              <w:lang w:val="en-GB"/>
              <w:rPrChange w:id="5766"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5767" w:author="L-B" w:date="2018-10-18T03:40:00Z">
                        <w:rPr>
                          <w:rFonts w:ascii="Cambria Math" w:hAnsi="Cambria Math"/>
                        </w:rPr>
                      </w:rPrChange>
                    </w:rPr>
                    <m:t>D</m:t>
                  </m:r>
                </m:e>
                <m:sub>
                  <m:r>
                    <w:rPr>
                      <w:rFonts w:ascii="Cambria Math" w:hAnsi="Cambria Math"/>
                      <w:lang w:val="en-GB"/>
                      <w:rPrChange w:id="5768" w:author="L-B" w:date="2018-10-18T03:40:00Z">
                        <w:rPr>
                          <w:rFonts w:ascii="Cambria Math" w:hAnsi="Cambria Math"/>
                        </w:rPr>
                      </w:rPrChange>
                    </w:rPr>
                    <m:t>min</m:t>
                  </m:r>
                </m:sub>
              </m:sSub>
            </m:e>
            <m:sup>
              <m:r>
                <w:rPr>
                  <w:rFonts w:ascii="Cambria Math" w:hAnsi="Cambria Math"/>
                  <w:lang w:val="en-GB"/>
                  <w:rPrChange w:id="5769" w:author="L-B" w:date="2018-10-18T03:40:00Z">
                    <w:rPr>
                      <w:rFonts w:ascii="Cambria Math" w:hAnsi="Cambria Math"/>
                    </w:rPr>
                  </w:rPrChange>
                </w:rPr>
                <m:t>2</m:t>
              </m:r>
            </m:sup>
          </m:sSup>
          <m:r>
            <w:rPr>
              <w:rFonts w:ascii="Cambria Math" w:hAnsi="Cambria Math"/>
              <w:lang w:val="en-GB"/>
              <w:rPrChange w:id="5770"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771" w:author="L-B" w:date="2018-10-18T03:40:00Z">
                    <w:rPr>
                      <w:rFonts w:ascii="Cambria Math" w:hAnsi="Cambria Math"/>
                    </w:rPr>
                  </w:rPrChange>
                </w:rPr>
                <m:t>E</m:t>
              </m:r>
            </m:e>
            <m:sub>
              <m:r>
                <w:rPr>
                  <w:rFonts w:ascii="Cambria Math" w:hAnsi="Cambria Math"/>
                  <w:lang w:val="en-GB"/>
                  <w:rPrChange w:id="5772" w:author="L-B" w:date="2018-10-18T03:40:00Z">
                    <w:rPr>
                      <w:rFonts w:ascii="Cambria Math" w:hAnsi="Cambria Math"/>
                    </w:rPr>
                  </w:rPrChange>
                </w:rPr>
                <m:t>max</m:t>
              </m:r>
            </m:sub>
          </m:sSub>
          <m:r>
            <w:rPr>
              <w:rFonts w:ascii="Cambria Math" w:hAnsi="Cambria Math"/>
              <w:lang w:val="en-GB"/>
              <w:rPrChange w:id="5773"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774" w:author="L-B" w:date="2018-10-18T03:40:00Z">
                    <w:rPr>
                      <w:rFonts w:ascii="Cambria Math" w:hAnsi="Cambria Math"/>
                    </w:rPr>
                  </w:rPrChange>
                </w:rPr>
                <m:t>0.05</m:t>
              </m:r>
            </m:e>
            <m:sup>
              <m:r>
                <w:rPr>
                  <w:rFonts w:ascii="Cambria Math" w:hAnsi="Cambria Math"/>
                  <w:lang w:val="en-GB"/>
                  <w:rPrChange w:id="5775"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5776" w:author="L-B" w:date="2018-10-18T03:40:00Z">
                            <w:rPr>
                              <w:rFonts w:ascii="Cambria Math" w:hAnsi="Cambria Math"/>
                            </w:rPr>
                          </w:rPrChange>
                        </w:rPr>
                        <m:t>D</m:t>
                      </m:r>
                    </m:e>
                    <m:sub>
                      <m:r>
                        <w:rPr>
                          <w:rFonts w:ascii="Cambria Math" w:hAnsi="Cambria Math"/>
                          <w:lang w:val="en-GB"/>
                          <w:rPrChange w:id="5777"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778" w:author="L-B" w:date="2018-10-18T03:40:00Z">
                            <w:rPr>
                              <w:rFonts w:ascii="Cambria Math" w:hAnsi="Cambria Math"/>
                            </w:rPr>
                          </w:rPrChange>
                        </w:rPr>
                        <m:t>V</m:t>
                      </m:r>
                    </m:e>
                    <m:sub>
                      <m:r>
                        <w:rPr>
                          <w:rFonts w:ascii="Cambria Math" w:hAnsi="Cambria Math"/>
                          <w:lang w:val="en-GB"/>
                          <w:rPrChange w:id="5779" w:author="L-B" w:date="2018-10-18T03:40:00Z">
                            <w:rPr>
                              <w:rFonts w:ascii="Cambria Math" w:hAnsi="Cambria Math"/>
                            </w:rPr>
                          </w:rPrChange>
                        </w:rPr>
                        <m:t>max</m:t>
                      </m:r>
                    </m:sub>
                  </m:sSub>
                </m:den>
              </m:f>
            </m:sup>
          </m:sSup>
        </m:oMath>
      </m:oMathPara>
    </w:p>
    <w:p w14:paraId="2243E8A5" w14:textId="5A6DEEA7" w:rsidR="00111472" w:rsidRPr="0088310C" w:rsidRDefault="00A64966" w:rsidP="00111472">
      <w:pPr>
        <w:pStyle w:val="Bullet1"/>
        <w:numPr>
          <w:ilvl w:val="0"/>
          <w:numId w:val="0"/>
        </w:numPr>
        <w:ind w:left="425"/>
        <w:rPr>
          <w:rFonts w:eastAsiaTheme="minorEastAsia"/>
          <w:lang w:val="en-GB"/>
          <w:rPrChange w:id="5780"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781" w:author="L-B" w:date="2018-10-18T03:40:00Z">
                    <w:rPr>
                      <w:rFonts w:ascii="Cambria Math" w:hAnsi="Cambria Math"/>
                    </w:rPr>
                  </w:rPrChange>
                </w:rPr>
                <m:t>I</m:t>
              </m:r>
            </m:e>
            <m:sub>
              <m:r>
                <w:rPr>
                  <w:rFonts w:ascii="Cambria Math" w:hAnsi="Cambria Math"/>
                  <w:lang w:val="en-GB"/>
                  <w:rPrChange w:id="5782" w:author="L-B" w:date="2018-10-18T03:40:00Z">
                    <w:rPr>
                      <w:rFonts w:ascii="Cambria Math" w:hAnsi="Cambria Math"/>
                    </w:rPr>
                  </w:rPrChange>
                </w:rPr>
                <m:t>ins,max</m:t>
              </m:r>
            </m:sub>
          </m:sSub>
          <m:r>
            <w:rPr>
              <w:rFonts w:ascii="Cambria Math" w:hAnsi="Cambria Math"/>
              <w:lang w:val="en-GB"/>
              <w:rPrChange w:id="5783"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5784" w:author="L-B" w:date="2018-10-18T03:40:00Z">
                    <w:rPr>
                      <w:rFonts w:ascii="Cambria Math" w:hAnsi="Cambria Math"/>
                    </w:rPr>
                  </w:rPrChange>
                </w:rPr>
                <m:t>200</m:t>
              </m:r>
            </m:e>
            <m:sup>
              <m:r>
                <w:rPr>
                  <w:rFonts w:ascii="Cambria Math" w:hAnsi="Cambria Math"/>
                  <w:lang w:val="en-GB"/>
                  <w:rPrChange w:id="5785"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5786" w:author="L-B" w:date="2018-10-18T03:40:00Z">
                    <w:rPr>
                      <w:rFonts w:ascii="Cambria Math" w:hAnsi="Cambria Math"/>
                    </w:rPr>
                  </w:rPrChange>
                </w:rPr>
                <m:t>m</m:t>
              </m:r>
            </m:e>
            <m:sup>
              <m:r>
                <w:rPr>
                  <w:rFonts w:ascii="Cambria Math" w:hAnsi="Cambria Math"/>
                  <w:lang w:val="en-GB"/>
                  <w:rPrChange w:id="5787" w:author="L-B" w:date="2018-10-18T03:40:00Z">
                    <w:rPr>
                      <w:rFonts w:ascii="Cambria Math" w:hAnsi="Cambria Math"/>
                    </w:rPr>
                  </w:rPrChange>
                </w:rPr>
                <m:t>2</m:t>
              </m:r>
            </m:sup>
          </m:sSup>
          <m:r>
            <w:rPr>
              <w:rFonts w:ascii="Cambria Math" w:hAnsi="Cambria Math"/>
              <w:lang w:val="en-GB"/>
              <w:rPrChange w:id="5788" w:author="L-B" w:date="2018-10-18T03:40:00Z">
                <w:rPr>
                  <w:rFonts w:ascii="Cambria Math" w:hAnsi="Cambria Math"/>
                </w:rPr>
              </w:rPrChange>
            </w:rPr>
            <m:t>*0,01lx*</m:t>
          </m:r>
          <m:sSup>
            <m:sSupPr>
              <m:ctrlPr>
                <w:rPr>
                  <w:rFonts w:ascii="Cambria Math" w:hAnsi="Cambria Math"/>
                  <w:i/>
                  <w:lang w:val="en-GB"/>
                </w:rPr>
              </m:ctrlPr>
            </m:sSupPr>
            <m:e>
              <m:r>
                <w:rPr>
                  <w:rFonts w:ascii="Cambria Math" w:hAnsi="Cambria Math"/>
                  <w:lang w:val="en-GB"/>
                  <w:rPrChange w:id="5789" w:author="L-B" w:date="2018-10-18T03:40:00Z">
                    <w:rPr>
                      <w:rFonts w:ascii="Cambria Math" w:hAnsi="Cambria Math"/>
                    </w:rPr>
                  </w:rPrChange>
                </w:rPr>
                <m:t>0.05</m:t>
              </m:r>
            </m:e>
            <m:sup>
              <m:r>
                <w:rPr>
                  <w:rFonts w:ascii="Cambria Math" w:hAnsi="Cambria Math"/>
                  <w:lang w:val="en-GB"/>
                  <w:rPrChange w:id="5790"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791" w:author="L-B" w:date="2018-10-18T03:40:00Z">
                        <w:rPr>
                          <w:rFonts w:ascii="Cambria Math" w:hAnsi="Cambria Math"/>
                        </w:rPr>
                      </w:rPrChange>
                    </w:rPr>
                    <m:t>200</m:t>
                  </m:r>
                </m:num>
                <m:den>
                  <m:r>
                    <w:rPr>
                      <w:rFonts w:ascii="Cambria Math" w:hAnsi="Cambria Math"/>
                      <w:lang w:val="en-GB"/>
                      <w:rPrChange w:id="5792" w:author="L-B" w:date="2018-10-18T03:40:00Z">
                        <w:rPr>
                          <w:rFonts w:ascii="Cambria Math" w:hAnsi="Cambria Math"/>
                        </w:rPr>
                      </w:rPrChange>
                    </w:rPr>
                    <m:t>37040</m:t>
                  </m:r>
                </m:den>
              </m:f>
            </m:sup>
          </m:sSup>
        </m:oMath>
      </m:oMathPara>
    </w:p>
    <w:p w14:paraId="6BFE766D" w14:textId="7CC3EDF1" w:rsidR="00111472" w:rsidRPr="0088310C" w:rsidRDefault="00A64966" w:rsidP="00C9704C">
      <w:pPr>
        <w:pStyle w:val="Bullet1"/>
        <w:numPr>
          <w:ilvl w:val="0"/>
          <w:numId w:val="0"/>
        </w:numPr>
        <w:ind w:left="425"/>
        <w:rPr>
          <w:rFonts w:ascii="Cambria Math" w:eastAsiaTheme="minorEastAsia" w:hAnsi="Cambria Math"/>
          <w:lang w:val="en-GB"/>
          <w:rPrChange w:id="5793" w:author="L-B" w:date="2018-10-18T03:40:00Z">
            <w:rPr>
              <w:rFonts w:ascii="Cambria Math" w:eastAsiaTheme="minorEastAsia" w:hAnsi="Cambria Math"/>
            </w:rPr>
          </w:rPrChange>
        </w:rPr>
      </w:pPr>
      <m:oMathPara>
        <m:oMath>
          <m:sSub>
            <m:sSubPr>
              <m:ctrlPr>
                <w:rPr>
                  <w:rFonts w:ascii="Cambria Math" w:hAnsi="Cambria Math"/>
                  <w:i/>
                  <w:lang w:val="en-GB"/>
                </w:rPr>
              </m:ctrlPr>
            </m:sSubPr>
            <m:e>
              <m:r>
                <w:rPr>
                  <w:rFonts w:ascii="Cambria Math" w:hAnsi="Cambria Math"/>
                  <w:lang w:val="en-GB"/>
                  <w:rPrChange w:id="5794" w:author="L-B" w:date="2018-10-18T03:40:00Z">
                    <w:rPr>
                      <w:rFonts w:ascii="Cambria Math" w:hAnsi="Cambria Math"/>
                    </w:rPr>
                  </w:rPrChange>
                </w:rPr>
                <m:t>I</m:t>
              </m:r>
            </m:e>
            <m:sub>
              <m:r>
                <w:rPr>
                  <w:rFonts w:ascii="Cambria Math" w:hAnsi="Cambria Math"/>
                  <w:lang w:val="en-GB"/>
                  <w:rPrChange w:id="5795" w:author="L-B" w:date="2018-10-18T03:40:00Z">
                    <w:rPr>
                      <w:rFonts w:ascii="Cambria Math" w:hAnsi="Cambria Math"/>
                    </w:rPr>
                  </w:rPrChange>
                </w:rPr>
                <m:t>ins,max</m:t>
              </m:r>
            </m:sub>
          </m:sSub>
          <m:r>
            <w:rPr>
              <w:rFonts w:ascii="Cambria Math" w:hAnsi="Cambria Math"/>
              <w:lang w:val="en-GB"/>
              <w:rPrChange w:id="5796" w:author="L-B" w:date="2018-10-18T03:40:00Z">
                <w:rPr>
                  <w:rFonts w:ascii="Cambria Math" w:hAnsi="Cambria Math"/>
                </w:rPr>
              </w:rPrChange>
            </w:rPr>
            <m:t>=407 cd</m:t>
          </m:r>
        </m:oMath>
      </m:oMathPara>
    </w:p>
    <w:p w14:paraId="374B2D07" w14:textId="77777777" w:rsidR="00F54C0D" w:rsidRPr="0088310C" w:rsidRDefault="00F54C0D" w:rsidP="00C9704C">
      <w:pPr>
        <w:pStyle w:val="Bullet1"/>
        <w:numPr>
          <w:ilvl w:val="0"/>
          <w:numId w:val="0"/>
        </w:numPr>
        <w:ind w:left="425"/>
        <w:rPr>
          <w:rFonts w:ascii="Cambria Math" w:hAnsi="Cambria Math"/>
          <w:lang w:val="en-GB"/>
          <w:rPrChange w:id="5797" w:author="L-B" w:date="2018-10-18T03:40:00Z">
            <w:rPr>
              <w:rFonts w:ascii="Cambria Math" w:hAnsi="Cambria Math"/>
            </w:rPr>
          </w:rPrChange>
        </w:rPr>
      </w:pPr>
    </w:p>
    <w:p w14:paraId="18DF1C58" w14:textId="70517F67" w:rsidR="00C9704C" w:rsidRPr="0088310C" w:rsidRDefault="00506CD1" w:rsidP="00C9704C">
      <w:pPr>
        <w:pStyle w:val="Bullet1"/>
        <w:rPr>
          <w:rFonts w:ascii="Cambria Math" w:eastAsiaTheme="minorEastAsia" w:hAnsi="Cambria Math"/>
          <w:i/>
          <w:lang w:val="en-GB"/>
          <w:rPrChange w:id="5798" w:author="L-B" w:date="2018-10-18T03:40:00Z">
            <w:rPr>
              <w:rFonts w:ascii="Cambria Math" w:eastAsiaTheme="minorEastAsia" w:hAnsi="Cambria Math"/>
              <w:i/>
            </w:rPr>
          </w:rPrChange>
        </w:rPr>
      </w:pPr>
      <w:proofErr w:type="gramStart"/>
      <w:r w:rsidRPr="0088310C">
        <w:rPr>
          <w:rFonts w:eastAsiaTheme="minorEastAsia"/>
          <w:lang w:val="en-GB"/>
          <w:rPrChange w:id="5799" w:author="L-B" w:date="2018-10-18T03:40:00Z">
            <w:rPr>
              <w:rFonts w:eastAsiaTheme="minorEastAsia"/>
            </w:rPr>
          </w:rPrChange>
        </w:rPr>
        <w:t>design</w:t>
      </w:r>
      <w:r w:rsidR="000819EA" w:rsidRPr="0088310C">
        <w:rPr>
          <w:rFonts w:eastAsiaTheme="minorEastAsia"/>
          <w:lang w:val="en-GB"/>
          <w:rPrChange w:id="5800" w:author="L-B" w:date="2018-10-18T03:40:00Z">
            <w:rPr>
              <w:rFonts w:eastAsiaTheme="minorEastAsia"/>
            </w:rPr>
          </w:rPrChange>
        </w:rPr>
        <w:t> :</w:t>
      </w:r>
      <w:proofErr w:type="gramEnd"/>
      <w:r w:rsidR="000819EA" w:rsidRPr="0088310C">
        <w:rPr>
          <w:rFonts w:eastAsiaTheme="minorEastAsia"/>
          <w:lang w:val="en-GB"/>
          <w:rPrChange w:id="5801" w:author="L-B" w:date="2018-10-18T03:40:00Z">
            <w:rPr>
              <w:rFonts w:eastAsiaTheme="minorEastAsia"/>
            </w:rPr>
          </w:rPrChange>
        </w:rPr>
        <w:tab/>
      </w:r>
    </w:p>
    <w:p w14:paraId="0EAFC279" w14:textId="53ED3C29" w:rsidR="000819EA" w:rsidRPr="0088310C" w:rsidRDefault="00A64966" w:rsidP="00111472">
      <w:pPr>
        <w:pStyle w:val="Bullet1"/>
        <w:numPr>
          <w:ilvl w:val="0"/>
          <w:numId w:val="0"/>
        </w:numPr>
        <w:ind w:left="425"/>
        <w:rPr>
          <w:rFonts w:eastAsiaTheme="minorEastAsia"/>
          <w:lang w:val="en-GB"/>
          <w:rPrChange w:id="5802"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803" w:author="L-B" w:date="2018-10-18T03:40:00Z">
                    <w:rPr>
                      <w:rFonts w:ascii="Cambria Math" w:hAnsi="Cambria Math"/>
                    </w:rPr>
                  </w:rPrChange>
                </w:rPr>
                <m:t>I</m:t>
              </m:r>
            </m:e>
            <m:sub>
              <m:r>
                <w:rPr>
                  <w:rFonts w:ascii="Cambria Math" w:hAnsi="Cambria Math"/>
                  <w:lang w:val="en-GB"/>
                  <w:rPrChange w:id="5804" w:author="L-B" w:date="2018-10-18T03:40:00Z">
                    <w:rPr>
                      <w:rFonts w:ascii="Cambria Math" w:hAnsi="Cambria Math"/>
                    </w:rPr>
                  </w:rPrChange>
                </w:rPr>
                <m:t>ins,dsg</m:t>
              </m:r>
            </m:sub>
          </m:sSub>
          <m:r>
            <w:rPr>
              <w:rFonts w:ascii="Cambria Math" w:hAnsi="Cambria Math"/>
              <w:lang w:val="en-GB"/>
              <w:rPrChange w:id="5805" w:author="L-B" w:date="2018-10-18T03:40:00Z">
                <w:rPr>
                  <w:rFonts w:ascii="Cambria Math" w:hAnsi="Cambria Math"/>
                </w:rPr>
              </w:rPrChange>
            </w:rPr>
            <m:t>=</m:t>
          </m:r>
          <m:r>
            <w:del w:id="5806" w:author="ceres PC" w:date="2018-10-15T11:57:00Z">
              <w:rPr>
                <w:rFonts w:ascii="Cambria Math" w:hAnsi="Cambria Math"/>
                <w:lang w:val="en-GB"/>
                <w:rPrChange w:id="5807" w:author="L-B" w:date="2018-10-18T03:40:00Z">
                  <w:rPr>
                    <w:rFonts w:ascii="Cambria Math" w:hAnsi="Cambria Math"/>
                  </w:rPr>
                </w:rPrChange>
              </w:rPr>
              <m:t>1.5</m:t>
            </w:del>
          </m:r>
          <m:r>
            <w:ins w:id="5808" w:author="ceres PC" w:date="2018-10-15T11:57:00Z">
              <w:rPr>
                <w:rFonts w:ascii="Cambria Math" w:hAnsi="Cambria Math"/>
                <w:lang w:val="en-GB"/>
                <w:rPrChange w:id="5809" w:author="L-B" w:date="2018-10-18T03:40:00Z">
                  <w:rPr>
                    <w:rFonts w:ascii="Cambria Math" w:hAnsi="Cambria Math"/>
                  </w:rPr>
                </w:rPrChange>
              </w:rPr>
              <m:t>1.2</m:t>
            </w:ins>
          </m:r>
          <m:r>
            <w:rPr>
              <w:rFonts w:ascii="Cambria Math" w:hAnsi="Cambria Math"/>
              <w:lang w:val="en-GB"/>
              <w:rPrChange w:id="5810"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811" w:author="L-B" w:date="2018-10-18T03:40:00Z">
                    <w:rPr>
                      <w:rFonts w:ascii="Cambria Math" w:hAnsi="Cambria Math"/>
                    </w:rPr>
                  </w:rPrChange>
                </w:rPr>
                <m:t>I</m:t>
              </m:r>
            </m:e>
            <m:sub>
              <m:r>
                <w:rPr>
                  <w:rFonts w:ascii="Cambria Math" w:hAnsi="Cambria Math"/>
                  <w:lang w:val="en-GB"/>
                  <w:rPrChange w:id="5812" w:author="L-B" w:date="2018-10-18T03:40:00Z">
                    <w:rPr>
                      <w:rFonts w:ascii="Cambria Math" w:hAnsi="Cambria Math"/>
                    </w:rPr>
                  </w:rPrChange>
                </w:rPr>
                <m:t>ins,min</m:t>
              </m:r>
            </m:sub>
          </m:sSub>
          <m:r>
            <w:rPr>
              <w:rFonts w:ascii="Cambria Math" w:eastAsiaTheme="minorEastAsia" w:hAnsi="Cambria Math"/>
              <w:lang w:val="en-GB"/>
              <w:rPrChange w:id="5813" w:author="L-B" w:date="2018-10-18T03:40:00Z">
                <w:rPr>
                  <w:rFonts w:ascii="Cambria Math" w:eastAsiaTheme="minorEastAsia" w:hAnsi="Cambria Math"/>
                </w:rPr>
              </w:rPrChange>
            </w:rPr>
            <m:t>=1,875 cd≈1,</m:t>
          </m:r>
          <m:r>
            <w:del w:id="5814" w:author="ceres PC" w:date="2018-10-15T11:59:00Z">
              <w:rPr>
                <w:rFonts w:ascii="Cambria Math" w:eastAsiaTheme="minorEastAsia" w:hAnsi="Cambria Math"/>
                <w:lang w:val="en-GB"/>
                <w:rPrChange w:id="5815" w:author="L-B" w:date="2018-10-18T03:40:00Z">
                  <w:rPr>
                    <w:rFonts w:ascii="Cambria Math" w:eastAsiaTheme="minorEastAsia" w:hAnsi="Cambria Math"/>
                  </w:rPr>
                </w:rPrChange>
              </w:rPr>
              <m:t>9</m:t>
            </w:del>
          </m:r>
          <m:r>
            <w:ins w:id="5816" w:author="ceres PC" w:date="2018-10-15T11:59:00Z">
              <w:rPr>
                <w:rFonts w:ascii="Cambria Math" w:eastAsiaTheme="minorEastAsia" w:hAnsi="Cambria Math"/>
                <w:lang w:val="en-GB"/>
                <w:rPrChange w:id="5817" w:author="L-B" w:date="2018-10-18T03:40:00Z">
                  <w:rPr>
                    <w:rFonts w:ascii="Cambria Math" w:eastAsiaTheme="minorEastAsia" w:hAnsi="Cambria Math"/>
                  </w:rPr>
                </w:rPrChange>
              </w:rPr>
              <m:t>5</m:t>
            </w:ins>
          </m:r>
          <m:r>
            <w:rPr>
              <w:rFonts w:ascii="Cambria Math" w:eastAsiaTheme="minorEastAsia" w:hAnsi="Cambria Math"/>
              <w:lang w:val="en-GB"/>
              <w:rPrChange w:id="5818" w:author="L-B" w:date="2018-10-18T03:40:00Z">
                <w:rPr>
                  <w:rFonts w:ascii="Cambria Math" w:eastAsiaTheme="minorEastAsia" w:hAnsi="Cambria Math"/>
                </w:rPr>
              </w:rPrChange>
            </w:rPr>
            <m:t xml:space="preserve"> cd</m:t>
          </m:r>
        </m:oMath>
      </m:oMathPara>
    </w:p>
    <w:p w14:paraId="42F578A8" w14:textId="6F6F771D" w:rsidR="00C9704C" w:rsidRPr="0088310C" w:rsidRDefault="00C9704C">
      <w:pPr>
        <w:pStyle w:val="Heading4"/>
        <w:rPr>
          <w:rPrChange w:id="5819" w:author="L-B" w:date="2018-10-18T03:40:00Z">
            <w:rPr/>
          </w:rPrChange>
        </w:rPr>
        <w:pPrChange w:id="5820" w:author="ceres PC" w:date="2018-10-17T10:30:00Z">
          <w:pPr>
            <w:pStyle w:val="Heading3"/>
          </w:pPr>
        </w:pPrChange>
      </w:pPr>
      <w:r w:rsidRPr="0088310C">
        <w:rPr>
          <w:rPrChange w:id="5821" w:author="L-B" w:date="2018-10-18T03:40:00Z">
            <w:rPr>
              <w:iCs/>
              <w:smallCaps w:val="0"/>
            </w:rPr>
          </w:rPrChange>
        </w:rPr>
        <w:t>STEP 4</w:t>
      </w:r>
    </w:p>
    <w:p w14:paraId="01917E2B" w14:textId="345DB803" w:rsidR="00506CD1" w:rsidRPr="0088310C" w:rsidRDefault="00C9704C" w:rsidP="00C9704C">
      <w:pPr>
        <w:pStyle w:val="Bullet1"/>
        <w:numPr>
          <w:ilvl w:val="0"/>
          <w:numId w:val="0"/>
        </w:numPr>
        <w:rPr>
          <w:rFonts w:eastAsiaTheme="minorEastAsia"/>
          <w:lang w:val="en-GB"/>
          <w:rPrChange w:id="5822" w:author="L-B" w:date="2018-10-18T03:40:00Z">
            <w:rPr>
              <w:rFonts w:eastAsiaTheme="minorEastAsia"/>
            </w:rPr>
          </w:rPrChange>
        </w:rPr>
      </w:pPr>
      <w:r w:rsidRPr="0088310C">
        <w:rPr>
          <w:lang w:val="en-GB"/>
          <w:rPrChange w:id="5823" w:author="L-B" w:date="2018-10-18T03:40:00Z">
            <w:rPr/>
          </w:rPrChange>
        </w:rPr>
        <w:t xml:space="preserve">Check for rival </w:t>
      </w:r>
      <w:proofErr w:type="gramStart"/>
      <w:r w:rsidRPr="0088310C">
        <w:rPr>
          <w:lang w:val="en-GB"/>
          <w:rPrChange w:id="5824" w:author="L-B" w:date="2018-10-18T03:40:00Z">
            <w:rPr/>
          </w:rPrChange>
        </w:rPr>
        <w:t>lights .</w:t>
      </w:r>
      <w:proofErr w:type="gramEnd"/>
      <w:r w:rsidRPr="0088310C">
        <w:rPr>
          <w:lang w:val="en-GB"/>
          <w:rPrChange w:id="5825" w:author="L-B" w:date="2018-10-18T03:40:00Z">
            <w:rPr/>
          </w:rPrChange>
        </w:rPr>
        <w:t xml:space="preserve"> The calculated intensity of </w:t>
      </w:r>
      <m:oMath>
        <m:r>
          <w:rPr>
            <w:rFonts w:ascii="Cambria Math" w:hAnsi="Cambria Math"/>
            <w:lang w:val="en-GB"/>
            <w:rPrChange w:id="5826" w:author="L-B" w:date="2018-10-18T03:40:00Z">
              <w:rPr>
                <w:rFonts w:ascii="Cambria Math" w:hAnsi="Cambria Math"/>
              </w:rPr>
            </w:rPrChange>
          </w:rPr>
          <m:t>1</m:t>
        </m:r>
        <m:r>
          <w:del w:id="5827" w:author="ceres PC" w:date="2018-10-15T11:59:00Z">
            <w:rPr>
              <w:rFonts w:ascii="Cambria Math" w:hAnsi="Cambria Math"/>
              <w:lang w:val="en-GB"/>
              <w:rPrChange w:id="5828" w:author="L-B" w:date="2018-10-18T03:40:00Z">
                <w:rPr>
                  <w:rFonts w:ascii="Cambria Math" w:hAnsi="Cambria Math"/>
                </w:rPr>
              </w:rPrChange>
            </w:rPr>
            <m:t>,9</m:t>
          </w:del>
        </m:r>
        <m:r>
          <w:ins w:id="5829" w:author="ceres PC" w:date="2018-10-15T11:59:00Z">
            <w:rPr>
              <w:rFonts w:ascii="Cambria Math" w:hAnsi="Cambria Math"/>
              <w:lang w:val="en-GB"/>
              <w:rPrChange w:id="5830" w:author="L-B" w:date="2018-10-18T03:40:00Z">
                <w:rPr>
                  <w:rFonts w:ascii="Cambria Math" w:hAnsi="Cambria Math"/>
                </w:rPr>
              </w:rPrChange>
            </w:rPr>
            <m:t>5</m:t>
          </w:ins>
        </m:r>
        <m:r>
          <w:rPr>
            <w:rFonts w:ascii="Cambria Math" w:hAnsi="Cambria Math"/>
            <w:lang w:val="en-GB"/>
            <w:rPrChange w:id="5831" w:author="L-B" w:date="2018-10-18T03:40:00Z">
              <w:rPr>
                <w:rFonts w:ascii="Cambria Math" w:hAnsi="Cambria Math"/>
              </w:rPr>
            </w:rPrChange>
          </w:rPr>
          <m:t xml:space="preserve"> cd</m:t>
        </m:r>
      </m:oMath>
      <w:r w:rsidRPr="0088310C">
        <w:rPr>
          <w:rFonts w:eastAsiaTheme="minorEastAsia"/>
          <w:lang w:val="en-GB"/>
          <w:rPrChange w:id="5832" w:author="L-B" w:date="2018-10-18T03:40:00Z">
            <w:rPr>
              <w:rFonts w:eastAsiaTheme="minorEastAsia"/>
            </w:rPr>
          </w:rPrChange>
        </w:rPr>
        <w:t xml:space="preserve"> is low compared to the relevant navigation lights of a passing vessel. </w:t>
      </w:r>
    </w:p>
    <w:p w14:paraId="70EA2290" w14:textId="3A168A7A" w:rsidR="00506CD1" w:rsidRPr="0088310C" w:rsidRDefault="00C9704C" w:rsidP="00C9704C">
      <w:pPr>
        <w:pStyle w:val="Bullet1"/>
        <w:numPr>
          <w:ilvl w:val="0"/>
          <w:numId w:val="0"/>
        </w:numPr>
        <w:rPr>
          <w:lang w:val="en-GB"/>
          <w:rPrChange w:id="5833" w:author="L-B" w:date="2018-10-18T03:40:00Z">
            <w:rPr/>
          </w:rPrChange>
        </w:rPr>
      </w:pPr>
      <w:r w:rsidRPr="0088310C">
        <w:rPr>
          <w:rFonts w:eastAsiaTheme="minorEastAsia"/>
          <w:lang w:val="en-GB"/>
          <w:rPrChange w:id="5834" w:author="L-B" w:date="2018-10-18T03:40:00Z">
            <w:rPr>
              <w:rFonts w:eastAsiaTheme="minorEastAsia"/>
            </w:rPr>
          </w:rPrChange>
        </w:rPr>
        <w:t xml:space="preserve">According to </w:t>
      </w:r>
      <w:r w:rsidRPr="0088310C">
        <w:rPr>
          <w:rFonts w:eastAsiaTheme="minorEastAsia"/>
          <w:lang w:val="en-GB"/>
          <w:rPrChange w:id="5835" w:author="L-B" w:date="2018-10-18T03:40:00Z">
            <w:rPr>
              <w:rFonts w:eastAsiaTheme="minorEastAsia"/>
            </w:rPr>
          </w:rPrChange>
        </w:rPr>
        <w:fldChar w:fldCharType="begin"/>
      </w:r>
      <w:r w:rsidRPr="0088310C">
        <w:rPr>
          <w:rFonts w:eastAsiaTheme="minorEastAsia"/>
          <w:lang w:val="en-GB"/>
          <w:rPrChange w:id="5836" w:author="L-B" w:date="2018-10-18T03:40:00Z">
            <w:rPr>
              <w:rFonts w:eastAsiaTheme="minorEastAsia"/>
            </w:rPr>
          </w:rPrChange>
        </w:rPr>
        <w:instrText xml:space="preserve"> REF _Ref461693355 \r \h </w:instrText>
      </w:r>
      <w:r w:rsidRPr="0088310C">
        <w:rPr>
          <w:rFonts w:eastAsiaTheme="minorEastAsia"/>
          <w:lang w:val="en-GB"/>
          <w:rPrChange w:id="5837" w:author="L-B" w:date="2018-10-18T03:40:00Z">
            <w:rPr>
              <w:rFonts w:eastAsiaTheme="minorEastAsia"/>
              <w:lang w:val="en-GB"/>
            </w:rPr>
          </w:rPrChange>
        </w:rPr>
      </w:r>
      <w:r w:rsidRPr="0088310C">
        <w:rPr>
          <w:rFonts w:eastAsiaTheme="minorEastAsia"/>
          <w:lang w:val="en-GB"/>
          <w:rPrChange w:id="5838" w:author="L-B" w:date="2018-10-18T03:40:00Z">
            <w:rPr>
              <w:rFonts w:eastAsiaTheme="minorEastAsia"/>
            </w:rPr>
          </w:rPrChange>
        </w:rPr>
        <w:fldChar w:fldCharType="separate"/>
      </w:r>
      <w:r w:rsidR="000D7C70" w:rsidRPr="0088310C">
        <w:rPr>
          <w:rFonts w:eastAsiaTheme="minorEastAsia"/>
          <w:lang w:val="en-GB"/>
          <w:rPrChange w:id="5839" w:author="L-B" w:date="2018-10-18T03:40:00Z">
            <w:rPr>
              <w:rFonts w:eastAsiaTheme="minorEastAsia"/>
            </w:rPr>
          </w:rPrChange>
        </w:rPr>
        <w:t>4.2</w:t>
      </w:r>
      <w:r w:rsidRPr="0088310C">
        <w:rPr>
          <w:rFonts w:eastAsiaTheme="minorEastAsia"/>
          <w:lang w:val="en-GB"/>
          <w:rPrChange w:id="5840" w:author="L-B" w:date="2018-10-18T03:40:00Z">
            <w:rPr>
              <w:rFonts w:eastAsiaTheme="minorEastAsia"/>
            </w:rPr>
          </w:rPrChange>
        </w:rPr>
        <w:fldChar w:fldCharType="end"/>
      </w:r>
      <w:r w:rsidRPr="0088310C">
        <w:rPr>
          <w:rFonts w:eastAsiaTheme="minorEastAsia"/>
          <w:lang w:val="en-GB"/>
          <w:rPrChange w:id="5841" w:author="L-B" w:date="2018-10-18T03:40:00Z">
            <w:rPr>
              <w:rFonts w:eastAsiaTheme="minorEastAsia"/>
            </w:rPr>
          </w:rPrChange>
        </w:rPr>
        <w:t xml:space="preserve"> and </w:t>
      </w:r>
      <w:r w:rsidRPr="0088310C">
        <w:rPr>
          <w:lang w:val="en-GB"/>
          <w:rPrChange w:id="5842" w:author="L-B" w:date="2018-10-18T03:40:00Z">
            <w:rPr/>
          </w:rPrChange>
        </w:rPr>
        <w:fldChar w:fldCharType="begin"/>
      </w:r>
      <w:r w:rsidRPr="0088310C">
        <w:rPr>
          <w:lang w:val="en-GB"/>
          <w:rPrChange w:id="5843" w:author="L-B" w:date="2018-10-18T03:40:00Z">
            <w:rPr/>
          </w:rPrChange>
        </w:rPr>
        <w:instrText xml:space="preserve"> REF _Ref460584298 \h </w:instrText>
      </w:r>
      <w:r w:rsidRPr="0088310C">
        <w:rPr>
          <w:lang w:val="en-GB"/>
          <w:rPrChange w:id="5844" w:author="L-B" w:date="2018-10-18T03:40:00Z">
            <w:rPr>
              <w:lang w:val="en-GB"/>
            </w:rPr>
          </w:rPrChange>
        </w:rPr>
      </w:r>
      <w:r w:rsidRPr="0088310C">
        <w:rPr>
          <w:lang w:val="en-GB"/>
          <w:rPrChange w:id="5845" w:author="L-B" w:date="2018-10-18T03:40:00Z">
            <w:rPr/>
          </w:rPrChange>
        </w:rPr>
        <w:fldChar w:fldCharType="separate"/>
      </w:r>
      <w:ins w:id="5846" w:author="ceres PC" w:date="2018-10-17T09:35:00Z">
        <w:r w:rsidR="000D7C70" w:rsidRPr="0088310C">
          <w:rPr>
            <w:lang w:val="en-GB"/>
            <w:rPrChange w:id="5847" w:author="L-B" w:date="2018-10-18T03:40:00Z">
              <w:rPr/>
            </w:rPrChange>
          </w:rPr>
          <w:t xml:space="preserve">Table </w:t>
        </w:r>
        <w:r w:rsidR="000D7C70" w:rsidRPr="0088310C">
          <w:rPr>
            <w:noProof/>
            <w:lang w:val="en-GB"/>
            <w:rPrChange w:id="5848" w:author="L-B" w:date="2018-10-18T03:40:00Z">
              <w:rPr>
                <w:noProof/>
              </w:rPr>
            </w:rPrChange>
          </w:rPr>
          <w:t>5</w:t>
        </w:r>
      </w:ins>
      <w:del w:id="5849" w:author="ceres PC" w:date="2018-10-17T09:35:00Z">
        <w:r w:rsidR="00AF0B35" w:rsidRPr="0088310C" w:rsidDel="000D7C70">
          <w:rPr>
            <w:lang w:val="en-GB"/>
            <w:rPrChange w:id="5850" w:author="L-B" w:date="2018-10-18T03:40:00Z">
              <w:rPr/>
            </w:rPrChange>
          </w:rPr>
          <w:delText xml:space="preserve">Table </w:delText>
        </w:r>
        <w:r w:rsidR="00AF0B35" w:rsidRPr="0088310C" w:rsidDel="000D7C70">
          <w:rPr>
            <w:noProof/>
            <w:lang w:val="en-GB"/>
            <w:rPrChange w:id="5851" w:author="L-B" w:date="2018-10-18T03:40:00Z">
              <w:rPr>
                <w:noProof/>
              </w:rPr>
            </w:rPrChange>
          </w:rPr>
          <w:delText>4</w:delText>
        </w:r>
      </w:del>
      <w:r w:rsidRPr="0088310C">
        <w:rPr>
          <w:lang w:val="en-GB"/>
          <w:rPrChange w:id="5852" w:author="L-B" w:date="2018-10-18T03:40:00Z">
            <w:rPr/>
          </w:rPrChange>
        </w:rPr>
        <w:fldChar w:fldCharType="end"/>
      </w:r>
      <w:r w:rsidRPr="0088310C">
        <w:rPr>
          <w:lang w:val="en-GB"/>
          <w:rPrChange w:id="5853" w:author="L-B" w:date="2018-10-18T03:40:00Z">
            <w:rPr/>
          </w:rPrChange>
        </w:rPr>
        <w:t xml:space="preserve"> the minimum intensity is set to</w:t>
      </w:r>
    </w:p>
    <w:p w14:paraId="72E76604" w14:textId="78D619CF" w:rsidR="00506CD1" w:rsidRPr="0088310C" w:rsidRDefault="00A64966" w:rsidP="00C9704C">
      <w:pPr>
        <w:pStyle w:val="Bullet1"/>
        <w:numPr>
          <w:ilvl w:val="0"/>
          <w:numId w:val="0"/>
        </w:numPr>
        <w:rPr>
          <w:rFonts w:eastAsiaTheme="minorEastAsia"/>
          <w:lang w:val="en-GB"/>
          <w:rPrChange w:id="5854"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855" w:author="L-B" w:date="2018-10-18T03:40:00Z">
                    <w:rPr>
                      <w:rFonts w:ascii="Cambria Math" w:hAnsi="Cambria Math"/>
                    </w:rPr>
                  </w:rPrChange>
                </w:rPr>
                <m:t>I</m:t>
              </m:r>
            </m:e>
            <m:sub>
              <m:r>
                <w:rPr>
                  <w:rFonts w:ascii="Cambria Math" w:hAnsi="Cambria Math"/>
                  <w:lang w:val="en-GB"/>
                  <w:rPrChange w:id="5856" w:author="L-B" w:date="2018-10-18T03:40:00Z">
                    <w:rPr>
                      <w:rFonts w:ascii="Cambria Math" w:hAnsi="Cambria Math"/>
                    </w:rPr>
                  </w:rPrChange>
                </w:rPr>
                <m:t>ins,min</m:t>
              </m:r>
            </m:sub>
          </m:sSub>
          <m:r>
            <w:rPr>
              <w:rFonts w:ascii="Cambria Math" w:hAnsi="Cambria Math"/>
              <w:lang w:val="en-GB"/>
              <w:rPrChange w:id="5857" w:author="L-B" w:date="2018-10-18T03:40:00Z">
                <w:rPr>
                  <w:rFonts w:ascii="Cambria Math" w:hAnsi="Cambria Math"/>
                </w:rPr>
              </w:rPrChange>
            </w:rPr>
            <m:t>=5 cd</m:t>
          </m:r>
        </m:oMath>
      </m:oMathPara>
    </w:p>
    <w:p w14:paraId="42A4F02B" w14:textId="1A10770C" w:rsidR="00506CD1" w:rsidRPr="0088310C" w:rsidRDefault="00506CD1" w:rsidP="00C9704C">
      <w:pPr>
        <w:pStyle w:val="Bullet1"/>
        <w:numPr>
          <w:ilvl w:val="0"/>
          <w:numId w:val="0"/>
        </w:numPr>
        <w:rPr>
          <w:rFonts w:eastAsiaTheme="minorEastAsia"/>
          <w:lang w:val="en-GB"/>
          <w:rPrChange w:id="5858" w:author="L-B" w:date="2018-10-18T03:40:00Z">
            <w:rPr>
              <w:rFonts w:eastAsiaTheme="minorEastAsia"/>
            </w:rPr>
          </w:rPrChange>
        </w:rPr>
      </w:pPr>
      <w:r w:rsidRPr="0088310C">
        <w:rPr>
          <w:rFonts w:eastAsiaTheme="minorEastAsia"/>
          <w:lang w:val="en-GB"/>
          <w:rPrChange w:id="5859" w:author="L-B" w:date="2018-10-18T03:40:00Z">
            <w:rPr>
              <w:rFonts w:eastAsiaTheme="minorEastAsia"/>
            </w:rPr>
          </w:rPrChange>
        </w:rPr>
        <w:lastRenderedPageBreak/>
        <w:t>and in consequence the design intensity becomes</w:t>
      </w:r>
    </w:p>
    <w:p w14:paraId="4E466118" w14:textId="63D96EDC" w:rsidR="00C9704C" w:rsidRPr="0088310C" w:rsidRDefault="00A64966" w:rsidP="00C9704C">
      <w:pPr>
        <w:pStyle w:val="Bullet1"/>
        <w:numPr>
          <w:ilvl w:val="0"/>
          <w:numId w:val="0"/>
        </w:numPr>
        <w:rPr>
          <w:rFonts w:eastAsiaTheme="minorEastAsia"/>
          <w:lang w:val="en-GB"/>
          <w:rPrChange w:id="5860"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5861" w:author="L-B" w:date="2018-10-18T03:40:00Z">
                    <w:rPr>
                      <w:rFonts w:ascii="Cambria Math" w:hAnsi="Cambria Math"/>
                    </w:rPr>
                  </w:rPrChange>
                </w:rPr>
                <m:t>I</m:t>
              </m:r>
            </m:e>
            <m:sub>
              <m:r>
                <w:rPr>
                  <w:rFonts w:ascii="Cambria Math" w:hAnsi="Cambria Math"/>
                  <w:lang w:val="en-GB"/>
                  <w:rPrChange w:id="5862" w:author="L-B" w:date="2018-10-18T03:40:00Z">
                    <w:rPr>
                      <w:rFonts w:ascii="Cambria Math" w:hAnsi="Cambria Math"/>
                    </w:rPr>
                  </w:rPrChange>
                </w:rPr>
                <m:t>ins,dsg</m:t>
              </m:r>
            </m:sub>
          </m:sSub>
          <m:r>
            <w:rPr>
              <w:rFonts w:ascii="Cambria Math" w:hAnsi="Cambria Math"/>
              <w:lang w:val="en-GB"/>
              <w:rPrChange w:id="5863" w:author="L-B" w:date="2018-10-18T03:40:00Z">
                <w:rPr>
                  <w:rFonts w:ascii="Cambria Math" w:hAnsi="Cambria Math"/>
                </w:rPr>
              </w:rPrChange>
            </w:rPr>
            <m:t>=</m:t>
          </m:r>
          <m:r>
            <w:del w:id="5864" w:author="ceres PC" w:date="2018-10-15T11:57:00Z">
              <w:rPr>
                <w:rFonts w:ascii="Cambria Math" w:hAnsi="Cambria Math"/>
                <w:lang w:val="en-GB"/>
                <w:rPrChange w:id="5865" w:author="L-B" w:date="2018-10-18T03:40:00Z">
                  <w:rPr>
                    <w:rFonts w:ascii="Cambria Math" w:hAnsi="Cambria Math"/>
                  </w:rPr>
                </w:rPrChange>
              </w:rPr>
              <m:t>1.5</m:t>
            </w:del>
          </m:r>
          <m:r>
            <w:ins w:id="5866" w:author="ceres PC" w:date="2018-10-15T11:57:00Z">
              <w:rPr>
                <w:rFonts w:ascii="Cambria Math" w:hAnsi="Cambria Math"/>
                <w:lang w:val="en-GB"/>
                <w:rPrChange w:id="5867" w:author="L-B" w:date="2018-10-18T03:40:00Z">
                  <w:rPr>
                    <w:rFonts w:ascii="Cambria Math" w:hAnsi="Cambria Math"/>
                  </w:rPr>
                </w:rPrChange>
              </w:rPr>
              <m:t>1.2</m:t>
            </w:ins>
          </m:r>
          <m:r>
            <w:rPr>
              <w:rFonts w:ascii="Cambria Math" w:hAnsi="Cambria Math"/>
              <w:lang w:val="en-GB"/>
              <w:rPrChange w:id="5868"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869" w:author="L-B" w:date="2018-10-18T03:40:00Z">
                    <w:rPr>
                      <w:rFonts w:ascii="Cambria Math" w:hAnsi="Cambria Math"/>
                    </w:rPr>
                  </w:rPrChange>
                </w:rPr>
                <m:t>I</m:t>
              </m:r>
            </m:e>
            <m:sub>
              <m:r>
                <w:rPr>
                  <w:rFonts w:ascii="Cambria Math" w:hAnsi="Cambria Math"/>
                  <w:lang w:val="en-GB"/>
                  <w:rPrChange w:id="5870" w:author="L-B" w:date="2018-10-18T03:40:00Z">
                    <w:rPr>
                      <w:rFonts w:ascii="Cambria Math" w:hAnsi="Cambria Math"/>
                    </w:rPr>
                  </w:rPrChange>
                </w:rPr>
                <m:t>ins,min</m:t>
              </m:r>
            </m:sub>
          </m:sSub>
          <m:r>
            <w:rPr>
              <w:rFonts w:ascii="Cambria Math" w:eastAsiaTheme="minorEastAsia" w:hAnsi="Cambria Math"/>
              <w:lang w:val="en-GB"/>
              <w:rPrChange w:id="5871" w:author="L-B" w:date="2018-10-18T03:40:00Z">
                <w:rPr>
                  <w:rFonts w:ascii="Cambria Math" w:eastAsiaTheme="minorEastAsia" w:hAnsi="Cambria Math"/>
                </w:rPr>
              </w:rPrChange>
            </w:rPr>
            <m:t>=</m:t>
          </m:r>
          <m:r>
            <w:del w:id="5872" w:author="ceres PC" w:date="2018-10-15T12:01:00Z">
              <w:rPr>
                <w:rFonts w:ascii="Cambria Math" w:eastAsiaTheme="minorEastAsia" w:hAnsi="Cambria Math"/>
                <w:lang w:val="en-GB"/>
                <w:rPrChange w:id="5873" w:author="L-B" w:date="2018-10-18T03:40:00Z">
                  <w:rPr>
                    <w:rFonts w:ascii="Cambria Math" w:eastAsiaTheme="minorEastAsia" w:hAnsi="Cambria Math"/>
                  </w:rPr>
                </w:rPrChange>
              </w:rPr>
              <m:t>7,5</m:t>
            </w:del>
          </m:r>
          <m:r>
            <w:ins w:id="5874" w:author="ceres PC" w:date="2018-10-15T12:01:00Z">
              <w:rPr>
                <w:rFonts w:ascii="Cambria Math" w:eastAsiaTheme="minorEastAsia" w:hAnsi="Cambria Math"/>
                <w:lang w:val="en-GB"/>
                <w:rPrChange w:id="5875" w:author="L-B" w:date="2018-10-18T03:40:00Z">
                  <w:rPr>
                    <w:rFonts w:ascii="Cambria Math" w:eastAsiaTheme="minorEastAsia" w:hAnsi="Cambria Math"/>
                  </w:rPr>
                </w:rPrChange>
              </w:rPr>
              <m:t>6</m:t>
            </w:ins>
          </m:r>
          <m:r>
            <w:rPr>
              <w:rFonts w:ascii="Cambria Math" w:eastAsiaTheme="minorEastAsia" w:hAnsi="Cambria Math"/>
              <w:lang w:val="en-GB"/>
              <w:rPrChange w:id="5876" w:author="L-B" w:date="2018-10-18T03:40:00Z">
                <w:rPr>
                  <w:rFonts w:ascii="Cambria Math" w:eastAsiaTheme="minorEastAsia" w:hAnsi="Cambria Math"/>
                </w:rPr>
              </w:rPrChange>
            </w:rPr>
            <m:t xml:space="preserve"> cd</m:t>
          </m:r>
        </m:oMath>
      </m:oMathPara>
    </w:p>
    <w:p w14:paraId="04B3C9E6" w14:textId="74F40A89" w:rsidR="00506CD1" w:rsidRPr="0088310C" w:rsidRDefault="00506CD1" w:rsidP="00C9704C">
      <w:pPr>
        <w:pStyle w:val="Bullet1"/>
        <w:numPr>
          <w:ilvl w:val="0"/>
          <w:numId w:val="0"/>
        </w:numPr>
        <w:rPr>
          <w:rFonts w:eastAsiaTheme="minorEastAsia"/>
          <w:lang w:val="en-GB"/>
          <w:rPrChange w:id="5877" w:author="L-B" w:date="2018-10-18T03:40:00Z">
            <w:rPr>
              <w:rFonts w:eastAsiaTheme="minorEastAsia"/>
            </w:rPr>
          </w:rPrChange>
        </w:rPr>
      </w:pPr>
      <w:r w:rsidRPr="0088310C">
        <w:rPr>
          <w:rFonts w:eastAsiaTheme="minorEastAsia"/>
          <w:lang w:val="en-GB"/>
          <w:rPrChange w:id="5878" w:author="L-B" w:date="2018-10-18T03:40:00Z">
            <w:rPr>
              <w:rFonts w:eastAsiaTheme="minorEastAsia"/>
            </w:rPr>
          </w:rPrChange>
        </w:rPr>
        <w:t>The maximum intensity stays unchanged.</w:t>
      </w:r>
    </w:p>
    <w:p w14:paraId="00553B6C" w14:textId="514518F6" w:rsidR="00506CD1" w:rsidRPr="0088310C" w:rsidRDefault="00506CD1">
      <w:pPr>
        <w:pStyle w:val="Heading4"/>
        <w:rPr>
          <w:rPrChange w:id="5879" w:author="L-B" w:date="2018-10-18T03:40:00Z">
            <w:rPr/>
          </w:rPrChange>
        </w:rPr>
        <w:pPrChange w:id="5880" w:author="ceres PC" w:date="2018-10-17T10:30:00Z">
          <w:pPr>
            <w:pStyle w:val="Heading3"/>
          </w:pPr>
        </w:pPrChange>
      </w:pPr>
      <w:r w:rsidRPr="0088310C">
        <w:rPr>
          <w:rPrChange w:id="5881" w:author="L-B" w:date="2018-10-18T03:40:00Z">
            <w:rPr>
              <w:iCs/>
              <w:smallCaps w:val="0"/>
            </w:rPr>
          </w:rPrChange>
        </w:rPr>
        <w:t>STEP 5</w:t>
      </w:r>
    </w:p>
    <w:p w14:paraId="338D8398" w14:textId="6EDC6A19" w:rsidR="00506CD1" w:rsidRPr="0088310C" w:rsidRDefault="00506CD1" w:rsidP="00506CD1">
      <w:pPr>
        <w:pStyle w:val="BodyText"/>
      </w:pPr>
      <w:r w:rsidRPr="0088310C">
        <w:t>Photometric luminous intensity:</w:t>
      </w:r>
    </w:p>
    <w:p w14:paraId="56FE24F3" w14:textId="19D8C9BF" w:rsidR="00506CD1" w:rsidRPr="0088310C" w:rsidRDefault="00506CD1" w:rsidP="00506CD1">
      <w:pPr>
        <w:pStyle w:val="BodyText"/>
        <w:rPr>
          <w:rFonts w:eastAsiaTheme="minorEastAsia"/>
        </w:rPr>
      </w:pPr>
      <w:r w:rsidRPr="0088310C">
        <w:t xml:space="preserve">With </w:t>
      </w:r>
      <m:oMath>
        <m:r>
          <w:rPr>
            <w:rFonts w:ascii="Cambria Math" w:hAnsi="Cambria Math"/>
            <w:rPrChange w:id="5882" w:author="L-B" w:date="2018-10-18T03:40:00Z">
              <w:rPr>
                <w:rFonts w:ascii="Cambria Math" w:hAnsi="Cambria Math"/>
              </w:rPr>
            </w:rPrChange>
          </w:rPr>
          <m:t>scf=0.75</m:t>
        </m:r>
      </m:oMath>
      <w:r w:rsidRPr="0088310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Change w:id="5883" w:author="L-B" w:date="2018-10-18T03:40:00Z">
                  <w:rPr>
                    <w:rFonts w:ascii="Cambria Math" w:eastAsiaTheme="minorEastAsia" w:hAnsi="Cambria Math"/>
                  </w:rPr>
                </w:rPrChange>
              </w:rPr>
              <m:t>T</m:t>
            </m:r>
          </m:e>
          <m:sub>
            <m:r>
              <w:rPr>
                <w:rFonts w:ascii="Cambria Math" w:eastAsiaTheme="minorEastAsia" w:hAnsi="Cambria Math"/>
                <w:rPrChange w:id="5884" w:author="L-B" w:date="2018-10-18T03:40:00Z">
                  <w:rPr>
                    <w:rFonts w:ascii="Cambria Math" w:eastAsiaTheme="minorEastAsia" w:hAnsi="Cambria Math"/>
                  </w:rPr>
                </w:rPrChange>
              </w:rPr>
              <m:t>min</m:t>
            </m:r>
          </m:sub>
        </m:sSub>
        <m:r>
          <w:rPr>
            <w:rFonts w:ascii="Cambria Math" w:eastAsiaTheme="minorEastAsia" w:hAnsi="Cambria Math"/>
            <w:rPrChange w:id="5885" w:author="L-B" w:date="2018-10-18T03:40:00Z">
              <w:rPr>
                <w:rFonts w:ascii="Cambria Math" w:eastAsiaTheme="minorEastAsia" w:hAnsi="Cambria Math"/>
              </w:rPr>
            </w:rPrChange>
          </w:rPr>
          <m:t>=1 s</m:t>
        </m:r>
      </m:oMath>
      <w:r w:rsidRPr="0088310C">
        <w:rPr>
          <w:rFonts w:eastAsiaTheme="minorEastAsia"/>
        </w:rPr>
        <w:t xml:space="preserve"> the photometric values are:</w:t>
      </w:r>
    </w:p>
    <w:p w14:paraId="08EC21D9" w14:textId="77777777" w:rsidR="00506CD1" w:rsidRPr="0088310C" w:rsidRDefault="00506CD1" w:rsidP="00506CD1">
      <w:pPr>
        <w:pStyle w:val="BodyText"/>
        <w:rPr>
          <w:rFonts w:eastAsiaTheme="minorEastAsia"/>
        </w:rPr>
      </w:pPr>
    </w:p>
    <w:p w14:paraId="27012392" w14:textId="77777777" w:rsidR="00506CD1" w:rsidRPr="0088310C" w:rsidRDefault="00506CD1" w:rsidP="00506CD1">
      <w:pPr>
        <w:pStyle w:val="Bullet1"/>
        <w:rPr>
          <w:rFonts w:asciiTheme="majorHAnsi" w:eastAsiaTheme="majorEastAsia" w:hAnsiTheme="majorHAnsi" w:cstheme="majorBidi"/>
          <w:lang w:val="en-GB"/>
          <w:rPrChange w:id="5886" w:author="L-B" w:date="2018-10-18T03:40:00Z">
            <w:rPr>
              <w:rFonts w:asciiTheme="majorHAnsi" w:eastAsiaTheme="majorEastAsia" w:hAnsiTheme="majorHAnsi" w:cstheme="majorBidi"/>
            </w:rPr>
          </w:rPrChange>
        </w:rPr>
      </w:pPr>
      <w:proofErr w:type="gramStart"/>
      <w:r w:rsidRPr="0088310C">
        <w:rPr>
          <w:rFonts w:eastAsiaTheme="minorEastAsia"/>
          <w:lang w:val="en-GB"/>
          <w:rPrChange w:id="5887" w:author="L-B" w:date="2018-10-18T03:40:00Z">
            <w:rPr>
              <w:rFonts w:eastAsiaTheme="minorEastAsia"/>
            </w:rPr>
          </w:rPrChange>
        </w:rPr>
        <w:t>minimum :</w:t>
      </w:r>
      <w:proofErr w:type="gramEnd"/>
    </w:p>
    <w:p w14:paraId="7E501B00" w14:textId="0D43916A" w:rsidR="00506CD1" w:rsidRPr="0088310C" w:rsidRDefault="00A64966" w:rsidP="00506CD1">
      <w:pPr>
        <w:pStyle w:val="Bullet1"/>
        <w:numPr>
          <w:ilvl w:val="0"/>
          <w:numId w:val="0"/>
        </w:numPr>
        <w:ind w:left="425" w:firstLine="425"/>
        <w:rPr>
          <w:rFonts w:asciiTheme="majorHAnsi" w:eastAsiaTheme="majorEastAsia" w:hAnsiTheme="majorHAnsi" w:cstheme="majorBidi"/>
          <w:lang w:val="en-GB"/>
          <w:rPrChange w:id="5888" w:author="L-B" w:date="2018-10-18T03:40:00Z">
            <w:rPr>
              <w:rFonts w:asciiTheme="majorHAnsi" w:eastAsiaTheme="majorEastAsia" w:hAnsiTheme="majorHAnsi" w:cstheme="majorBidi"/>
            </w:rPr>
          </w:rPrChange>
        </w:rPr>
      </w:pPr>
      <m:oMathPara>
        <m:oMath>
          <m:sSub>
            <m:sSubPr>
              <m:ctrlPr>
                <w:rPr>
                  <w:rFonts w:ascii="Cambria Math" w:hAnsi="Cambria Math"/>
                  <w:i/>
                  <w:lang w:val="en-GB"/>
                </w:rPr>
              </m:ctrlPr>
            </m:sSubPr>
            <m:e>
              <m:r>
                <w:rPr>
                  <w:rFonts w:ascii="Cambria Math" w:hAnsi="Cambria Math"/>
                  <w:lang w:val="en-GB"/>
                  <w:rPrChange w:id="5889" w:author="L-B" w:date="2018-10-18T03:40:00Z">
                    <w:rPr>
                      <w:rFonts w:ascii="Cambria Math" w:hAnsi="Cambria Math"/>
                    </w:rPr>
                  </w:rPrChange>
                </w:rPr>
                <m:t>I</m:t>
              </m:r>
            </m:e>
            <m:sub>
              <m:r>
                <w:rPr>
                  <w:rFonts w:ascii="Cambria Math" w:hAnsi="Cambria Math"/>
                  <w:lang w:val="en-GB"/>
                  <w:rPrChange w:id="5890" w:author="L-B" w:date="2018-10-18T03:40:00Z">
                    <w:rPr>
                      <w:rFonts w:ascii="Cambria Math" w:hAnsi="Cambria Math"/>
                    </w:rPr>
                  </w:rPrChange>
                </w:rPr>
                <m:t>ph,min</m:t>
              </m:r>
            </m:sub>
          </m:sSub>
          <m:r>
            <w:rPr>
              <w:rFonts w:ascii="Cambria Math" w:hAnsi="Cambria Math"/>
              <w:lang w:val="en-GB"/>
              <w:rPrChange w:id="5891"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892" w:author="L-B" w:date="2018-10-18T03:40:00Z">
                    <w:rPr>
                      <w:rFonts w:ascii="Cambria Math" w:hAnsi="Cambria Math"/>
                    </w:rPr>
                  </w:rPrChange>
                </w:rPr>
                <m:t>1</m:t>
              </m:r>
            </m:num>
            <m:den>
              <m:r>
                <w:rPr>
                  <w:rFonts w:ascii="Cambria Math" w:hAnsi="Cambria Math"/>
                  <w:lang w:val="en-GB"/>
                  <w:rPrChange w:id="5893" w:author="L-B" w:date="2018-10-18T03:40:00Z">
                    <w:rPr>
                      <w:rFonts w:ascii="Cambria Math" w:hAnsi="Cambria Math"/>
                    </w:rPr>
                  </w:rPrChange>
                </w:rPr>
                <m:t>scf</m:t>
              </m:r>
            </m:den>
          </m:f>
          <m:r>
            <w:rPr>
              <w:rFonts w:ascii="Cambria Math" w:hAnsi="Cambria Math"/>
              <w:lang w:val="en-GB"/>
              <w:rPrChange w:id="5894"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895"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896" w:author="L-B" w:date="2018-10-18T03:40:00Z">
                        <w:rPr>
                          <w:rFonts w:ascii="Cambria Math" w:hAnsi="Cambria Math"/>
                        </w:rPr>
                      </w:rPrChange>
                    </w:rPr>
                    <m:t>T</m:t>
                  </m:r>
                </m:e>
                <m:sub>
                  <m:r>
                    <w:rPr>
                      <w:rFonts w:ascii="Cambria Math" w:hAnsi="Cambria Math"/>
                      <w:lang w:val="en-GB"/>
                      <w:rPrChange w:id="5897"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898" w:author="L-B" w:date="2018-10-18T03:40:00Z">
                        <w:rPr>
                          <w:rFonts w:ascii="Cambria Math" w:hAnsi="Cambria Math"/>
                        </w:rPr>
                      </w:rPrChange>
                    </w:rPr>
                    <m:t>T</m:t>
                  </m:r>
                </m:e>
                <m:sub>
                  <m:r>
                    <w:rPr>
                      <w:rFonts w:ascii="Cambria Math" w:hAnsi="Cambria Math"/>
                      <w:lang w:val="en-GB"/>
                      <w:rPrChange w:id="5899" w:author="L-B" w:date="2018-10-18T03:40:00Z">
                        <w:rPr>
                          <w:rFonts w:ascii="Cambria Math" w:hAnsi="Cambria Math"/>
                        </w:rPr>
                      </w:rPrChange>
                    </w:rPr>
                    <m:t>min</m:t>
                  </m:r>
                </m:sub>
              </m:sSub>
            </m:den>
          </m:f>
          <m:r>
            <w:rPr>
              <w:rFonts w:ascii="Cambria Math" w:hAnsi="Cambria Math"/>
              <w:lang w:val="en-GB"/>
              <w:rPrChange w:id="5900"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901" w:author="L-B" w:date="2018-10-18T03:40:00Z">
                    <w:rPr>
                      <w:rFonts w:ascii="Cambria Math" w:hAnsi="Cambria Math"/>
                    </w:rPr>
                  </w:rPrChange>
                </w:rPr>
                <m:t>I</m:t>
              </m:r>
            </m:e>
            <m:sub>
              <m:r>
                <w:rPr>
                  <w:rFonts w:ascii="Cambria Math" w:hAnsi="Cambria Math"/>
                  <w:lang w:val="en-GB"/>
                  <w:rPrChange w:id="5902" w:author="L-B" w:date="2018-10-18T03:40:00Z">
                    <w:rPr>
                      <w:rFonts w:ascii="Cambria Math" w:hAnsi="Cambria Math"/>
                    </w:rPr>
                  </w:rPrChange>
                </w:rPr>
                <m:t>ins,min</m:t>
              </m:r>
            </m:sub>
          </m:sSub>
          <m:r>
            <w:rPr>
              <w:rFonts w:ascii="Cambria Math" w:eastAsiaTheme="majorEastAsia" w:hAnsi="Cambria Math" w:cstheme="majorBidi"/>
              <w:lang w:val="en-GB"/>
              <w:rPrChange w:id="5903"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5904" w:author="L-B" w:date="2018-10-18T03:40:00Z">
                    <w:rPr>
                      <w:rFonts w:ascii="Cambria Math" w:eastAsiaTheme="majorEastAsia" w:hAnsi="Cambria Math" w:cstheme="majorBidi"/>
                    </w:rPr>
                  </w:rPrChange>
                </w:rPr>
                <m:t>1</m:t>
              </m:r>
            </m:num>
            <m:den>
              <m:r>
                <w:rPr>
                  <w:rFonts w:ascii="Cambria Math" w:eastAsiaTheme="majorEastAsia" w:hAnsi="Cambria Math" w:cstheme="majorBidi"/>
                  <w:lang w:val="en-GB"/>
                  <w:rPrChange w:id="5905" w:author="L-B" w:date="2018-10-18T03:40:00Z">
                    <w:rPr>
                      <w:rFonts w:ascii="Cambria Math" w:eastAsiaTheme="majorEastAsia" w:hAnsi="Cambria Math" w:cstheme="majorBidi"/>
                    </w:rPr>
                  </w:rPrChange>
                </w:rPr>
                <m:t>0.75</m:t>
              </m:r>
            </m:den>
          </m:f>
          <m:r>
            <w:rPr>
              <w:rFonts w:ascii="Cambria Math" w:eastAsiaTheme="majorEastAsia" w:hAnsi="Cambria Math" w:cstheme="majorBidi"/>
              <w:lang w:val="en-GB"/>
              <w:rPrChange w:id="5906"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5907" w:author="L-B" w:date="2018-10-18T03:40:00Z">
                    <w:rPr>
                      <w:rFonts w:ascii="Cambria Math" w:eastAsiaTheme="majorEastAsia" w:hAnsi="Cambria Math" w:cstheme="majorBidi"/>
                    </w:rPr>
                  </w:rPrChange>
                </w:rPr>
                <m:t>0.2 s+1 s</m:t>
              </m:r>
            </m:num>
            <m:den>
              <m:r>
                <w:rPr>
                  <w:rFonts w:ascii="Cambria Math" w:eastAsiaTheme="majorEastAsia" w:hAnsi="Cambria Math" w:cstheme="majorBidi"/>
                  <w:lang w:val="en-GB"/>
                  <w:rPrChange w:id="5908" w:author="L-B" w:date="2018-10-18T03:40:00Z">
                    <w:rPr>
                      <w:rFonts w:ascii="Cambria Math" w:eastAsiaTheme="majorEastAsia" w:hAnsi="Cambria Math" w:cstheme="majorBidi"/>
                    </w:rPr>
                  </w:rPrChange>
                </w:rPr>
                <m:t>1 s</m:t>
              </m:r>
            </m:den>
          </m:f>
          <m:r>
            <w:rPr>
              <w:rFonts w:ascii="Cambria Math" w:eastAsiaTheme="majorEastAsia" w:hAnsi="Cambria Math" w:cstheme="majorBidi"/>
              <w:lang w:val="en-GB"/>
              <w:rPrChange w:id="5909" w:author="L-B" w:date="2018-10-18T03:40:00Z">
                <w:rPr>
                  <w:rFonts w:ascii="Cambria Math" w:eastAsiaTheme="majorEastAsia" w:hAnsi="Cambria Math" w:cstheme="majorBidi"/>
                </w:rPr>
              </w:rPrChange>
            </w:rPr>
            <m:t>*5 cd=8 cd</m:t>
          </m:r>
        </m:oMath>
      </m:oMathPara>
    </w:p>
    <w:p w14:paraId="459E480A" w14:textId="77777777" w:rsidR="00506CD1" w:rsidRPr="0088310C" w:rsidRDefault="00506CD1" w:rsidP="00506CD1">
      <w:pPr>
        <w:pStyle w:val="Bullet1"/>
        <w:rPr>
          <w:lang w:val="en-GB"/>
          <w:rPrChange w:id="5910" w:author="L-B" w:date="2018-10-18T03:40:00Z">
            <w:rPr/>
          </w:rPrChange>
        </w:rPr>
      </w:pPr>
      <w:proofErr w:type="gramStart"/>
      <w:r w:rsidRPr="0088310C">
        <w:rPr>
          <w:rFonts w:asciiTheme="majorHAnsi" w:eastAsiaTheme="majorEastAsia" w:hAnsiTheme="majorHAnsi" w:cstheme="majorBidi"/>
          <w:lang w:val="en-GB"/>
          <w:rPrChange w:id="5911" w:author="L-B" w:date="2018-10-18T03:40:00Z">
            <w:rPr>
              <w:rFonts w:asciiTheme="majorHAnsi" w:eastAsiaTheme="majorEastAsia" w:hAnsiTheme="majorHAnsi" w:cstheme="majorBidi"/>
            </w:rPr>
          </w:rPrChange>
        </w:rPr>
        <w:t>maximum :</w:t>
      </w:r>
      <w:proofErr w:type="gramEnd"/>
    </w:p>
    <w:p w14:paraId="6228D545" w14:textId="1B3CFCF0" w:rsidR="00506CD1" w:rsidRPr="0088310C" w:rsidRDefault="00A64966" w:rsidP="00506CD1">
      <w:pPr>
        <w:pStyle w:val="Bullet1"/>
        <w:numPr>
          <w:ilvl w:val="0"/>
          <w:numId w:val="0"/>
        </w:numPr>
        <w:ind w:left="425"/>
        <w:rPr>
          <w:lang w:val="en-GB"/>
          <w:rPrChange w:id="5912" w:author="L-B" w:date="2018-10-18T03:40:00Z">
            <w:rPr/>
          </w:rPrChange>
        </w:rPr>
      </w:pPr>
      <m:oMathPara>
        <m:oMath>
          <m:sSub>
            <m:sSubPr>
              <m:ctrlPr>
                <w:rPr>
                  <w:rFonts w:ascii="Cambria Math" w:hAnsi="Cambria Math"/>
                  <w:i/>
                  <w:lang w:val="en-GB"/>
                </w:rPr>
              </m:ctrlPr>
            </m:sSubPr>
            <m:e>
              <m:r>
                <w:rPr>
                  <w:rFonts w:ascii="Cambria Math" w:hAnsi="Cambria Math"/>
                  <w:lang w:val="en-GB"/>
                  <w:rPrChange w:id="5913" w:author="L-B" w:date="2018-10-18T03:40:00Z">
                    <w:rPr>
                      <w:rFonts w:ascii="Cambria Math" w:hAnsi="Cambria Math"/>
                    </w:rPr>
                  </w:rPrChange>
                </w:rPr>
                <m:t>I</m:t>
              </m:r>
            </m:e>
            <m:sub>
              <m:r>
                <w:rPr>
                  <w:rFonts w:ascii="Cambria Math" w:hAnsi="Cambria Math"/>
                  <w:lang w:val="en-GB"/>
                  <w:rPrChange w:id="5914" w:author="L-B" w:date="2018-10-18T03:40:00Z">
                    <w:rPr>
                      <w:rFonts w:ascii="Cambria Math" w:hAnsi="Cambria Math"/>
                    </w:rPr>
                  </w:rPrChange>
                </w:rPr>
                <m:t>ph,max</m:t>
              </m:r>
            </m:sub>
          </m:sSub>
          <m:r>
            <w:rPr>
              <w:rFonts w:ascii="Cambria Math" w:hAnsi="Cambria Math"/>
              <w:lang w:val="en-GB"/>
              <w:rPrChange w:id="5915" w:author="L-B" w:date="2018-10-18T03:40:00Z">
                <w:rPr>
                  <w:rFonts w:ascii="Cambria Math" w:hAnsi="Cambria Math"/>
                </w:rPr>
              </w:rPrChange>
            </w:rPr>
            <m:t>=</m:t>
          </m:r>
          <m:sSub>
            <m:sSubPr>
              <m:ctrlPr>
                <w:rPr>
                  <w:rFonts w:ascii="Cambria Math" w:hAnsi="Cambria Math"/>
                  <w:i/>
                  <w:lang w:val="en-GB"/>
                </w:rPr>
              </m:ctrlPr>
            </m:sSubPr>
            <m:e>
              <m:f>
                <m:fPr>
                  <m:ctrlPr>
                    <w:rPr>
                      <w:rFonts w:ascii="Cambria Math" w:hAnsi="Cambria Math"/>
                      <w:i/>
                      <w:lang w:val="en-GB"/>
                    </w:rPr>
                  </m:ctrlPr>
                </m:fPr>
                <m:num>
                  <m:r>
                    <w:rPr>
                      <w:rFonts w:ascii="Cambria Math" w:hAnsi="Cambria Math"/>
                      <w:lang w:val="en-GB"/>
                      <w:rPrChange w:id="5916"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917" w:author="L-B" w:date="2018-10-18T03:40:00Z">
                            <w:rPr>
                              <w:rFonts w:ascii="Cambria Math" w:hAnsi="Cambria Math"/>
                            </w:rPr>
                          </w:rPrChange>
                        </w:rPr>
                        <m:t>T</m:t>
                      </m:r>
                    </m:e>
                    <m:sub>
                      <m:r>
                        <w:rPr>
                          <w:rFonts w:ascii="Cambria Math" w:hAnsi="Cambria Math"/>
                          <w:lang w:val="en-GB"/>
                          <w:rPrChange w:id="5918"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919" w:author="L-B" w:date="2018-10-18T03:40:00Z">
                            <w:rPr>
                              <w:rFonts w:ascii="Cambria Math" w:hAnsi="Cambria Math"/>
                            </w:rPr>
                          </w:rPrChange>
                        </w:rPr>
                        <m:t>T</m:t>
                      </m:r>
                    </m:e>
                    <m:sub>
                      <m:r>
                        <w:rPr>
                          <w:rFonts w:ascii="Cambria Math" w:hAnsi="Cambria Math"/>
                          <w:lang w:val="en-GB"/>
                          <w:rPrChange w:id="5920" w:author="L-B" w:date="2018-10-18T03:40:00Z">
                            <w:rPr>
                              <w:rFonts w:ascii="Cambria Math" w:hAnsi="Cambria Math"/>
                            </w:rPr>
                          </w:rPrChange>
                        </w:rPr>
                        <m:t>min</m:t>
                      </m:r>
                    </m:sub>
                  </m:sSub>
                </m:den>
              </m:f>
              <m:r>
                <w:rPr>
                  <w:rFonts w:ascii="Cambria Math" w:hAnsi="Cambria Math"/>
                  <w:lang w:val="en-GB"/>
                  <w:rPrChange w:id="5921" w:author="L-B" w:date="2018-10-18T03:40:00Z">
                    <w:rPr>
                      <w:rFonts w:ascii="Cambria Math" w:hAnsi="Cambria Math"/>
                    </w:rPr>
                  </w:rPrChange>
                </w:rPr>
                <m:t>*I</m:t>
              </m:r>
            </m:e>
            <m:sub>
              <m:r>
                <w:rPr>
                  <w:rFonts w:ascii="Cambria Math" w:hAnsi="Cambria Math"/>
                  <w:lang w:val="en-GB"/>
                  <w:rPrChange w:id="5922" w:author="L-B" w:date="2018-10-18T03:40:00Z">
                    <w:rPr>
                      <w:rFonts w:ascii="Cambria Math" w:hAnsi="Cambria Math"/>
                    </w:rPr>
                  </w:rPrChange>
                </w:rPr>
                <m:t>ins,max</m:t>
              </m:r>
            </m:sub>
          </m:sSub>
          <m:r>
            <w:rPr>
              <w:rFonts w:ascii="Cambria Math" w:eastAsiaTheme="minorEastAsia" w:hAnsi="Cambria Math"/>
              <w:lang w:val="en-GB"/>
              <w:rPrChange w:id="5923" w:author="L-B" w:date="2018-10-18T03:40:00Z">
                <w:rPr>
                  <w:rFonts w:ascii="Cambria Math" w:eastAsiaTheme="minorEastAsia" w:hAnsi="Cambria Math"/>
                </w:rPr>
              </w:rPrChange>
            </w:rPr>
            <m:t>=</m:t>
          </m:r>
          <m:f>
            <m:fPr>
              <m:ctrlPr>
                <w:rPr>
                  <w:rFonts w:ascii="Cambria Math" w:eastAsiaTheme="minorEastAsia" w:hAnsi="Cambria Math"/>
                  <w:i/>
                  <w:lang w:val="en-GB"/>
                </w:rPr>
              </m:ctrlPr>
            </m:fPr>
            <m:num>
              <m:r>
                <w:rPr>
                  <w:rFonts w:ascii="Cambria Math" w:eastAsiaTheme="minorEastAsia" w:hAnsi="Cambria Math"/>
                  <w:lang w:val="en-GB"/>
                  <w:rPrChange w:id="5924" w:author="L-B" w:date="2018-10-18T03:40:00Z">
                    <w:rPr>
                      <w:rFonts w:ascii="Cambria Math" w:eastAsiaTheme="minorEastAsia" w:hAnsi="Cambria Math"/>
                    </w:rPr>
                  </w:rPrChange>
                </w:rPr>
                <m:t>0.2 s+1 s</m:t>
              </m:r>
            </m:num>
            <m:den>
              <m:r>
                <w:rPr>
                  <w:rFonts w:ascii="Cambria Math" w:eastAsiaTheme="minorEastAsia" w:hAnsi="Cambria Math"/>
                  <w:lang w:val="en-GB"/>
                  <w:rPrChange w:id="5925" w:author="L-B" w:date="2018-10-18T03:40:00Z">
                    <w:rPr>
                      <w:rFonts w:ascii="Cambria Math" w:eastAsiaTheme="minorEastAsia" w:hAnsi="Cambria Math"/>
                    </w:rPr>
                  </w:rPrChange>
                </w:rPr>
                <m:t>1 s</m:t>
              </m:r>
            </m:den>
          </m:f>
          <m:r>
            <w:rPr>
              <w:rFonts w:ascii="Cambria Math" w:eastAsiaTheme="minorEastAsia" w:hAnsi="Cambria Math"/>
              <w:lang w:val="en-GB"/>
              <w:rPrChange w:id="5926" w:author="L-B" w:date="2018-10-18T03:40:00Z">
                <w:rPr>
                  <w:rFonts w:ascii="Cambria Math" w:eastAsiaTheme="minorEastAsia" w:hAnsi="Cambria Math"/>
                </w:rPr>
              </w:rPrChange>
            </w:rPr>
            <m:t>*407 cd=488 cd</m:t>
          </m:r>
        </m:oMath>
      </m:oMathPara>
    </w:p>
    <w:p w14:paraId="0DC04B6C" w14:textId="251A259C" w:rsidR="00FA0F41" w:rsidRPr="0088310C" w:rsidRDefault="00FA0F41" w:rsidP="00FA0F41">
      <w:pPr>
        <w:pStyle w:val="Bullet1"/>
        <w:rPr>
          <w:rFonts w:eastAsiaTheme="minorEastAsia"/>
          <w:lang w:val="en-GB"/>
          <w:rPrChange w:id="5927" w:author="L-B" w:date="2018-10-18T03:40:00Z">
            <w:rPr>
              <w:rFonts w:eastAsiaTheme="minorEastAsia"/>
            </w:rPr>
          </w:rPrChange>
        </w:rPr>
      </w:pPr>
      <w:r w:rsidRPr="0088310C">
        <w:rPr>
          <w:rFonts w:asciiTheme="majorHAnsi" w:eastAsiaTheme="majorEastAsia" w:hAnsiTheme="majorHAnsi" w:cstheme="majorBidi"/>
          <w:lang w:val="en-GB"/>
          <w:rPrChange w:id="5928" w:author="L-B" w:date="2018-10-18T03:40:00Z">
            <w:rPr>
              <w:rFonts w:asciiTheme="majorHAnsi" w:eastAsiaTheme="majorEastAsia" w:hAnsiTheme="majorHAnsi" w:cstheme="majorBidi"/>
            </w:rPr>
          </w:rPrChange>
        </w:rPr>
        <w:t>design:</w:t>
      </w:r>
    </w:p>
    <w:p w14:paraId="0D6317D8" w14:textId="44D5FA91" w:rsidR="00506CD1" w:rsidRPr="0088310C" w:rsidRDefault="00A64966" w:rsidP="00FA0F41">
      <w:pPr>
        <w:pStyle w:val="BodyText"/>
        <w:ind w:left="425"/>
      </w:pPr>
      <m:oMathPara>
        <m:oMath>
          <m:sSub>
            <m:sSubPr>
              <m:ctrlPr>
                <w:rPr>
                  <w:rFonts w:ascii="Cambria Math" w:hAnsi="Cambria Math"/>
                  <w:i/>
                </w:rPr>
              </m:ctrlPr>
            </m:sSubPr>
            <m:e>
              <m:r>
                <w:rPr>
                  <w:rFonts w:ascii="Cambria Math" w:hAnsi="Cambria Math"/>
                  <w:rPrChange w:id="5929" w:author="L-B" w:date="2018-10-18T03:40:00Z">
                    <w:rPr>
                      <w:rFonts w:ascii="Cambria Math" w:hAnsi="Cambria Math"/>
                    </w:rPr>
                  </w:rPrChange>
                </w:rPr>
                <m:t>I</m:t>
              </m:r>
            </m:e>
            <m:sub>
              <m:r>
                <w:rPr>
                  <w:rFonts w:ascii="Cambria Math" w:hAnsi="Cambria Math"/>
                  <w:rPrChange w:id="5930" w:author="L-B" w:date="2018-10-18T03:40:00Z">
                    <w:rPr>
                      <w:rFonts w:ascii="Cambria Math" w:hAnsi="Cambria Math"/>
                    </w:rPr>
                  </w:rPrChange>
                </w:rPr>
                <m:t>ph,dsg</m:t>
              </m:r>
            </m:sub>
          </m:sSub>
          <m:r>
            <w:rPr>
              <w:rFonts w:ascii="Cambria Math" w:hAnsi="Cambria Math"/>
              <w:rPrChange w:id="5931" w:author="L-B" w:date="2018-10-18T03:40:00Z">
                <w:rPr>
                  <w:rFonts w:ascii="Cambria Math" w:hAnsi="Cambria Math"/>
                </w:rPr>
              </w:rPrChange>
            </w:rPr>
            <m:t>=</m:t>
          </m:r>
          <m:f>
            <m:fPr>
              <m:ctrlPr>
                <w:rPr>
                  <w:rFonts w:ascii="Cambria Math" w:hAnsi="Cambria Math"/>
                  <w:i/>
                </w:rPr>
              </m:ctrlPr>
            </m:fPr>
            <m:num>
              <m:r>
                <w:rPr>
                  <w:rFonts w:ascii="Cambria Math" w:hAnsi="Cambria Math"/>
                  <w:rPrChange w:id="5932" w:author="L-B" w:date="2018-10-18T03:40:00Z">
                    <w:rPr>
                      <w:rFonts w:ascii="Cambria Math" w:hAnsi="Cambria Math"/>
                    </w:rPr>
                  </w:rPrChange>
                </w:rPr>
                <m:t>1</m:t>
              </m:r>
            </m:num>
            <m:den>
              <m:r>
                <w:rPr>
                  <w:rFonts w:ascii="Cambria Math" w:hAnsi="Cambria Math"/>
                  <w:rPrChange w:id="5933" w:author="L-B" w:date="2018-10-18T03:40:00Z">
                    <w:rPr>
                      <w:rFonts w:ascii="Cambria Math" w:hAnsi="Cambria Math"/>
                    </w:rPr>
                  </w:rPrChange>
                </w:rPr>
                <m:t>scf</m:t>
              </m:r>
            </m:den>
          </m:f>
          <m:r>
            <w:rPr>
              <w:rFonts w:ascii="Cambria Math" w:hAnsi="Cambria Math"/>
              <w:rPrChange w:id="5934" w:author="L-B" w:date="2018-10-18T03:40:00Z">
                <w:rPr>
                  <w:rFonts w:ascii="Cambria Math" w:hAnsi="Cambria Math"/>
                </w:rPr>
              </w:rPrChange>
            </w:rPr>
            <m:t>*</m:t>
          </m:r>
          <m:f>
            <m:fPr>
              <m:ctrlPr>
                <w:rPr>
                  <w:rFonts w:ascii="Cambria Math" w:hAnsi="Cambria Math"/>
                  <w:i/>
                </w:rPr>
              </m:ctrlPr>
            </m:fPr>
            <m:num>
              <m:r>
                <w:rPr>
                  <w:rFonts w:ascii="Cambria Math" w:hAnsi="Cambria Math"/>
                  <w:rPrChange w:id="5935" w:author="L-B" w:date="2018-10-18T03:40:00Z">
                    <w:rPr>
                      <w:rFonts w:ascii="Cambria Math" w:hAnsi="Cambria Math"/>
                    </w:rPr>
                  </w:rPrChange>
                </w:rPr>
                <m:t>a+</m:t>
              </m:r>
              <m:sSub>
                <m:sSubPr>
                  <m:ctrlPr>
                    <w:rPr>
                      <w:rFonts w:ascii="Cambria Math" w:hAnsi="Cambria Math"/>
                      <w:i/>
                    </w:rPr>
                  </m:ctrlPr>
                </m:sSubPr>
                <m:e>
                  <m:r>
                    <w:rPr>
                      <w:rFonts w:ascii="Cambria Math" w:hAnsi="Cambria Math"/>
                      <w:rPrChange w:id="5936" w:author="L-B" w:date="2018-10-18T03:40:00Z">
                        <w:rPr>
                          <w:rFonts w:ascii="Cambria Math" w:hAnsi="Cambria Math"/>
                        </w:rPr>
                      </w:rPrChange>
                    </w:rPr>
                    <m:t>T</m:t>
                  </m:r>
                </m:e>
                <m:sub>
                  <m:r>
                    <w:rPr>
                      <w:rFonts w:ascii="Cambria Math" w:hAnsi="Cambria Math"/>
                      <w:rPrChange w:id="5937" w:author="L-B" w:date="2018-10-18T03:40:00Z">
                        <w:rPr>
                          <w:rFonts w:ascii="Cambria Math" w:hAnsi="Cambria Math"/>
                        </w:rPr>
                      </w:rPrChange>
                    </w:rPr>
                    <m:t>min</m:t>
                  </m:r>
                </m:sub>
              </m:sSub>
            </m:num>
            <m:den>
              <m:sSub>
                <m:sSubPr>
                  <m:ctrlPr>
                    <w:rPr>
                      <w:rFonts w:ascii="Cambria Math" w:hAnsi="Cambria Math"/>
                      <w:i/>
                    </w:rPr>
                  </m:ctrlPr>
                </m:sSubPr>
                <m:e>
                  <m:r>
                    <w:rPr>
                      <w:rFonts w:ascii="Cambria Math" w:hAnsi="Cambria Math"/>
                      <w:rPrChange w:id="5938" w:author="L-B" w:date="2018-10-18T03:40:00Z">
                        <w:rPr>
                          <w:rFonts w:ascii="Cambria Math" w:hAnsi="Cambria Math"/>
                        </w:rPr>
                      </w:rPrChange>
                    </w:rPr>
                    <m:t>T</m:t>
                  </m:r>
                </m:e>
                <m:sub>
                  <m:r>
                    <w:rPr>
                      <w:rFonts w:ascii="Cambria Math" w:hAnsi="Cambria Math"/>
                      <w:rPrChange w:id="5939" w:author="L-B" w:date="2018-10-18T03:40:00Z">
                        <w:rPr>
                          <w:rFonts w:ascii="Cambria Math" w:hAnsi="Cambria Math"/>
                        </w:rPr>
                      </w:rPrChange>
                    </w:rPr>
                    <m:t>min</m:t>
                  </m:r>
                </m:sub>
              </m:sSub>
            </m:den>
          </m:f>
          <m:r>
            <w:rPr>
              <w:rFonts w:ascii="Cambria Math" w:hAnsi="Cambria Math"/>
              <w:rPrChange w:id="5940" w:author="L-B" w:date="2018-10-18T03:40:00Z">
                <w:rPr>
                  <w:rFonts w:ascii="Cambria Math" w:hAnsi="Cambria Math"/>
                </w:rPr>
              </w:rPrChange>
            </w:rPr>
            <m:t>*</m:t>
          </m:r>
          <m:sSub>
            <m:sSubPr>
              <m:ctrlPr>
                <w:rPr>
                  <w:rFonts w:ascii="Cambria Math" w:hAnsi="Cambria Math"/>
                  <w:i/>
                </w:rPr>
              </m:ctrlPr>
            </m:sSubPr>
            <m:e>
              <m:r>
                <w:rPr>
                  <w:rFonts w:ascii="Cambria Math" w:hAnsi="Cambria Math"/>
                  <w:rPrChange w:id="5941" w:author="L-B" w:date="2018-10-18T03:40:00Z">
                    <w:rPr>
                      <w:rFonts w:ascii="Cambria Math" w:hAnsi="Cambria Math"/>
                    </w:rPr>
                  </w:rPrChange>
                </w:rPr>
                <m:t>I</m:t>
              </m:r>
            </m:e>
            <m:sub>
              <m:r>
                <w:rPr>
                  <w:rFonts w:ascii="Cambria Math" w:hAnsi="Cambria Math"/>
                  <w:rPrChange w:id="5942" w:author="L-B" w:date="2018-10-18T03:40:00Z">
                    <w:rPr>
                      <w:rFonts w:ascii="Cambria Math" w:hAnsi="Cambria Math"/>
                    </w:rPr>
                  </w:rPrChange>
                </w:rPr>
                <m:t>ins,dsg</m:t>
              </m:r>
            </m:sub>
          </m:sSub>
          <m:r>
            <w:rPr>
              <w:rFonts w:ascii="Cambria Math" w:eastAsiaTheme="minorEastAsia" w:hAnsi="Cambria Math"/>
              <w:rPrChange w:id="5943" w:author="L-B" w:date="2018-10-18T03:40:00Z">
                <w:rPr>
                  <w:rFonts w:ascii="Cambria Math" w:eastAsiaTheme="minorEastAsia" w:hAnsi="Cambria Math"/>
                </w:rPr>
              </w:rPrChange>
            </w:rPr>
            <m:t>=</m:t>
          </m:r>
          <m:f>
            <m:fPr>
              <m:ctrlPr>
                <w:rPr>
                  <w:rFonts w:ascii="Cambria Math" w:eastAsiaTheme="majorEastAsia" w:hAnsi="Cambria Math" w:cstheme="majorBidi"/>
                  <w:i/>
                  <w:color w:val="000000" w:themeColor="text1"/>
                </w:rPr>
              </m:ctrlPr>
            </m:fPr>
            <m:num>
              <m:r>
                <w:rPr>
                  <w:rFonts w:ascii="Cambria Math" w:eastAsiaTheme="majorEastAsia" w:hAnsi="Cambria Math" w:cstheme="majorBidi"/>
                  <w:rPrChange w:id="5944" w:author="L-B" w:date="2018-10-18T03:40:00Z">
                    <w:rPr>
                      <w:rFonts w:ascii="Cambria Math" w:eastAsiaTheme="majorEastAsia" w:hAnsi="Cambria Math" w:cstheme="majorBidi"/>
                    </w:rPr>
                  </w:rPrChange>
                </w:rPr>
                <m:t>1</m:t>
              </m:r>
            </m:num>
            <m:den>
              <m:r>
                <w:rPr>
                  <w:rFonts w:ascii="Cambria Math" w:eastAsiaTheme="majorEastAsia" w:hAnsi="Cambria Math" w:cstheme="majorBidi"/>
                  <w:rPrChange w:id="5945" w:author="L-B" w:date="2018-10-18T03:40:00Z">
                    <w:rPr>
                      <w:rFonts w:ascii="Cambria Math" w:eastAsiaTheme="majorEastAsia" w:hAnsi="Cambria Math" w:cstheme="majorBidi"/>
                    </w:rPr>
                  </w:rPrChange>
                </w:rPr>
                <m:t>0.75</m:t>
              </m:r>
            </m:den>
          </m:f>
          <m:r>
            <w:rPr>
              <w:rFonts w:ascii="Cambria Math" w:eastAsiaTheme="majorEastAsia" w:hAnsi="Cambria Math" w:cstheme="majorBidi"/>
              <w:rPrChange w:id="5946" w:author="L-B" w:date="2018-10-18T03:40:00Z">
                <w:rPr>
                  <w:rFonts w:ascii="Cambria Math" w:eastAsiaTheme="majorEastAsia" w:hAnsi="Cambria Math" w:cstheme="majorBidi"/>
                </w:rPr>
              </w:rPrChange>
            </w:rPr>
            <m:t>*</m:t>
          </m:r>
          <m:f>
            <m:fPr>
              <m:ctrlPr>
                <w:rPr>
                  <w:rFonts w:ascii="Cambria Math" w:eastAsiaTheme="majorEastAsia" w:hAnsi="Cambria Math" w:cstheme="majorBidi"/>
                  <w:i/>
                  <w:color w:val="000000" w:themeColor="text1"/>
                </w:rPr>
              </m:ctrlPr>
            </m:fPr>
            <m:num>
              <m:r>
                <w:rPr>
                  <w:rFonts w:ascii="Cambria Math" w:eastAsiaTheme="majorEastAsia" w:hAnsi="Cambria Math" w:cstheme="majorBidi"/>
                  <w:rPrChange w:id="5947" w:author="L-B" w:date="2018-10-18T03:40:00Z">
                    <w:rPr>
                      <w:rFonts w:ascii="Cambria Math" w:eastAsiaTheme="majorEastAsia" w:hAnsi="Cambria Math" w:cstheme="majorBidi"/>
                    </w:rPr>
                  </w:rPrChange>
                </w:rPr>
                <m:t>0.2 s+1 s</m:t>
              </m:r>
            </m:num>
            <m:den>
              <m:r>
                <w:rPr>
                  <w:rFonts w:ascii="Cambria Math" w:eastAsiaTheme="majorEastAsia" w:hAnsi="Cambria Math" w:cstheme="majorBidi"/>
                  <w:rPrChange w:id="5948" w:author="L-B" w:date="2018-10-18T03:40:00Z">
                    <w:rPr>
                      <w:rFonts w:ascii="Cambria Math" w:eastAsiaTheme="majorEastAsia" w:hAnsi="Cambria Math" w:cstheme="majorBidi"/>
                    </w:rPr>
                  </w:rPrChange>
                </w:rPr>
                <m:t>1 s</m:t>
              </m:r>
            </m:den>
          </m:f>
          <m:r>
            <w:rPr>
              <w:rFonts w:ascii="Cambria Math" w:eastAsiaTheme="majorEastAsia" w:hAnsi="Cambria Math" w:cstheme="majorBidi"/>
              <w:rPrChange w:id="5949" w:author="L-B" w:date="2018-10-18T03:40:00Z">
                <w:rPr>
                  <w:rFonts w:ascii="Cambria Math" w:eastAsiaTheme="majorEastAsia" w:hAnsi="Cambria Math" w:cstheme="majorBidi"/>
                </w:rPr>
              </w:rPrChange>
            </w:rPr>
            <m:t>*</m:t>
          </m:r>
          <m:r>
            <w:del w:id="5950" w:author="ceres PC" w:date="2018-10-15T12:02:00Z">
              <w:rPr>
                <w:rFonts w:ascii="Cambria Math" w:eastAsiaTheme="majorEastAsia" w:hAnsi="Cambria Math" w:cstheme="majorBidi"/>
                <w:rPrChange w:id="5951" w:author="L-B" w:date="2018-10-18T03:40:00Z">
                  <w:rPr>
                    <w:rFonts w:ascii="Cambria Math" w:eastAsiaTheme="majorEastAsia" w:hAnsi="Cambria Math" w:cstheme="majorBidi"/>
                  </w:rPr>
                </w:rPrChange>
              </w:rPr>
              <m:t xml:space="preserve">7,5 </m:t>
            </w:del>
          </m:r>
          <m:r>
            <w:ins w:id="5952" w:author="ceres PC" w:date="2018-10-15T12:02:00Z">
              <w:rPr>
                <w:rFonts w:ascii="Cambria Math" w:eastAsiaTheme="majorEastAsia" w:hAnsi="Cambria Math" w:cstheme="majorBidi"/>
                <w:rPrChange w:id="5953" w:author="L-B" w:date="2018-10-18T03:40:00Z">
                  <w:rPr>
                    <w:rFonts w:ascii="Cambria Math" w:eastAsiaTheme="majorEastAsia" w:hAnsi="Cambria Math" w:cstheme="majorBidi"/>
                  </w:rPr>
                </w:rPrChange>
              </w:rPr>
              <m:t xml:space="preserve">6 </m:t>
            </w:ins>
          </m:r>
          <m:r>
            <w:rPr>
              <w:rFonts w:ascii="Cambria Math" w:eastAsiaTheme="majorEastAsia" w:hAnsi="Cambria Math" w:cstheme="majorBidi"/>
              <w:rPrChange w:id="5954" w:author="L-B" w:date="2018-10-18T03:40:00Z">
                <w:rPr>
                  <w:rFonts w:ascii="Cambria Math" w:eastAsiaTheme="majorEastAsia" w:hAnsi="Cambria Math" w:cstheme="majorBidi"/>
                </w:rPr>
              </w:rPrChange>
            </w:rPr>
            <m:t>cd=</m:t>
          </m:r>
          <m:r>
            <w:del w:id="5955" w:author="ceres PC" w:date="2018-10-15T12:03:00Z">
              <w:rPr>
                <w:rFonts w:ascii="Cambria Math" w:eastAsiaTheme="majorEastAsia" w:hAnsi="Cambria Math" w:cstheme="majorBidi"/>
                <w:rPrChange w:id="5956" w:author="L-B" w:date="2018-10-18T03:40:00Z">
                  <w:rPr>
                    <w:rFonts w:ascii="Cambria Math" w:eastAsiaTheme="majorEastAsia" w:hAnsi="Cambria Math" w:cstheme="majorBidi"/>
                  </w:rPr>
                </w:rPrChange>
              </w:rPr>
              <m:t>12</m:t>
            </w:del>
          </m:r>
          <m:r>
            <w:ins w:id="5957" w:author="ceres PC" w:date="2018-10-15T12:03:00Z">
              <w:rPr>
                <w:rFonts w:ascii="Cambria Math" w:eastAsiaTheme="majorEastAsia" w:hAnsi="Cambria Math" w:cstheme="majorBidi"/>
                <w:rPrChange w:id="5958" w:author="L-B" w:date="2018-10-18T03:40:00Z">
                  <w:rPr>
                    <w:rFonts w:ascii="Cambria Math" w:eastAsiaTheme="majorEastAsia" w:hAnsi="Cambria Math" w:cstheme="majorBidi"/>
                  </w:rPr>
                </w:rPrChange>
              </w:rPr>
              <m:t>9,6</m:t>
            </w:ins>
          </m:r>
          <m:r>
            <w:rPr>
              <w:rFonts w:ascii="Cambria Math" w:eastAsiaTheme="majorEastAsia" w:hAnsi="Cambria Math" w:cstheme="majorBidi"/>
              <w:rPrChange w:id="5959" w:author="L-B" w:date="2018-10-18T03:40:00Z">
                <w:rPr>
                  <w:rFonts w:ascii="Cambria Math" w:eastAsiaTheme="majorEastAsia" w:hAnsi="Cambria Math" w:cstheme="majorBidi"/>
                </w:rPr>
              </w:rPrChange>
            </w:rPr>
            <m:t xml:space="preserve"> cd</m:t>
          </m:r>
        </m:oMath>
      </m:oMathPara>
    </w:p>
    <w:p w14:paraId="62DB847C" w14:textId="46D1586A" w:rsidR="00506CD1" w:rsidRPr="0088310C" w:rsidRDefault="00BE385B">
      <w:pPr>
        <w:pStyle w:val="Heading4"/>
        <w:rPr>
          <w:rPrChange w:id="5960" w:author="L-B" w:date="2018-10-18T03:40:00Z">
            <w:rPr/>
          </w:rPrChange>
        </w:rPr>
        <w:pPrChange w:id="5961" w:author="ceres PC" w:date="2018-10-17T10:30:00Z">
          <w:pPr>
            <w:pStyle w:val="Heading3"/>
          </w:pPr>
        </w:pPrChange>
      </w:pPr>
      <w:r w:rsidRPr="0088310C">
        <w:rPr>
          <w:rPrChange w:id="5962" w:author="L-B" w:date="2018-10-18T03:40:00Z">
            <w:rPr>
              <w:iCs/>
              <w:smallCaps w:val="0"/>
            </w:rPr>
          </w:rPrChange>
        </w:rPr>
        <w:t>Result</w:t>
      </w:r>
    </w:p>
    <w:p w14:paraId="712D74B2" w14:textId="12D6DD4C" w:rsidR="00A257CD" w:rsidRPr="0088310C" w:rsidRDefault="00BE385B" w:rsidP="00F63DA6">
      <w:pPr>
        <w:pStyle w:val="BodyText"/>
        <w:rPr>
          <w:rFonts w:eastAsiaTheme="minorEastAsia"/>
        </w:rPr>
      </w:pPr>
      <w:r w:rsidRPr="0088310C">
        <w:t xml:space="preserve">The lantern should have a photometric luminous intensity of approx. </w:t>
      </w:r>
      <m:oMath>
        <m:r>
          <w:del w:id="5963" w:author="ceres PC" w:date="2018-10-15T12:03:00Z">
            <w:rPr>
              <w:rFonts w:ascii="Cambria Math" w:hAnsi="Cambria Math"/>
              <w:rPrChange w:id="5964" w:author="L-B" w:date="2018-10-18T03:40:00Z">
                <w:rPr>
                  <w:rFonts w:ascii="Cambria Math" w:hAnsi="Cambria Math"/>
                </w:rPr>
              </w:rPrChange>
            </w:rPr>
            <m:t>12</m:t>
          </w:del>
        </m:r>
        <m:r>
          <w:ins w:id="5965" w:author="ceres PC" w:date="2018-10-15T12:03:00Z">
            <w:rPr>
              <w:rFonts w:ascii="Cambria Math" w:hAnsi="Cambria Math"/>
              <w:rPrChange w:id="5966" w:author="L-B" w:date="2018-10-18T03:40:00Z">
                <w:rPr>
                  <w:rFonts w:ascii="Cambria Math" w:hAnsi="Cambria Math"/>
                </w:rPr>
              </w:rPrChange>
            </w:rPr>
            <m:t>9,6</m:t>
          </w:ins>
        </m:r>
        <m:r>
          <w:rPr>
            <w:rFonts w:ascii="Cambria Math" w:hAnsi="Cambria Math"/>
            <w:rPrChange w:id="5967" w:author="L-B" w:date="2018-10-18T03:40:00Z">
              <w:rPr>
                <w:rFonts w:ascii="Cambria Math" w:hAnsi="Cambria Math"/>
              </w:rPr>
            </w:rPrChange>
          </w:rPr>
          <m:t xml:space="preserve"> cd</m:t>
        </m:r>
      </m:oMath>
      <w:r w:rsidRPr="0088310C">
        <w:rPr>
          <w:rFonts w:eastAsiaTheme="minorEastAsia"/>
        </w:rPr>
        <w:t xml:space="preserve">. The required minimum intensity is </w:t>
      </w:r>
      <m:oMath>
        <m:r>
          <w:rPr>
            <w:rFonts w:ascii="Cambria Math" w:eastAsiaTheme="minorEastAsia" w:hAnsi="Cambria Math"/>
            <w:rPrChange w:id="5968" w:author="L-B" w:date="2018-10-18T03:40:00Z">
              <w:rPr>
                <w:rFonts w:ascii="Cambria Math" w:eastAsiaTheme="minorEastAsia" w:hAnsi="Cambria Math"/>
              </w:rPr>
            </w:rPrChange>
          </w:rPr>
          <m:t>8 cd</m:t>
        </m:r>
      </m:oMath>
      <w:r w:rsidRPr="0088310C">
        <w:rPr>
          <w:rFonts w:eastAsiaTheme="minorEastAsia"/>
        </w:rPr>
        <w:t>.</w:t>
      </w:r>
    </w:p>
    <w:p w14:paraId="3254FC86" w14:textId="68F2E96C" w:rsidR="00DB55CF" w:rsidRPr="0088310C" w:rsidDel="004E0A78" w:rsidRDefault="00D452AF" w:rsidP="00A15000">
      <w:pPr>
        <w:pStyle w:val="Heading1"/>
        <w:rPr>
          <w:del w:id="5969" w:author="ceres PC" w:date="2018-10-17T10:15:00Z"/>
        </w:rPr>
      </w:pPr>
      <w:bookmarkStart w:id="5970" w:name="_Toc527534974"/>
      <w:bookmarkStart w:id="5971" w:name="_Toc527535193"/>
      <w:bookmarkStart w:id="5972" w:name="_Toc527535362"/>
      <w:del w:id="5973" w:author="ceres PC" w:date="2018-10-17T10:15:00Z">
        <w:r w:rsidRPr="0088310C" w:rsidDel="004E0A78">
          <w:rPr>
            <w:b w:val="0"/>
            <w:bCs w:val="0"/>
            <w:caps w:val="0"/>
          </w:rPr>
          <w:delText>Luminous range calculation</w:delText>
        </w:r>
        <w:bookmarkEnd w:id="5970"/>
        <w:bookmarkEnd w:id="5971"/>
        <w:bookmarkEnd w:id="5972"/>
      </w:del>
    </w:p>
    <w:p w14:paraId="28809C00" w14:textId="49F1BE1C" w:rsidR="00A15000" w:rsidRPr="0088310C" w:rsidDel="004E0A78" w:rsidRDefault="00A15000" w:rsidP="00A15000">
      <w:pPr>
        <w:pStyle w:val="Heading1separatationline"/>
        <w:rPr>
          <w:del w:id="5974" w:author="ceres PC" w:date="2018-10-17T10:15:00Z"/>
        </w:rPr>
      </w:pPr>
    </w:p>
    <w:p w14:paraId="794E8A9D" w14:textId="6A3BCCB4" w:rsidR="00A15000" w:rsidRPr="0088310C" w:rsidDel="004E0A78" w:rsidRDefault="00A15000" w:rsidP="00A15000">
      <w:pPr>
        <w:pStyle w:val="BodyText"/>
        <w:rPr>
          <w:del w:id="5975" w:author="ceres PC" w:date="2018-10-17T10:15:00Z"/>
        </w:rPr>
      </w:pPr>
      <w:del w:id="5976" w:author="ceres PC" w:date="2018-10-17T10:15:00Z">
        <w:r w:rsidRPr="0088310C" w:rsidDel="004E0A78">
          <w:delText xml:space="preserve">The calculations described above have the aim to determine the photometric luminous intensity of a light from the required viewing distances </w:delTex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Change w:id="5977" w:author="L-B" w:date="2018-10-18T03:40:00Z">
                        <w:rPr>
                          <w:rFonts w:ascii="Cambria Math" w:hAnsi="Cambria Math"/>
                        </w:rPr>
                      </w:rPrChange>
                    </w:rPr>
                    <m:t>D</m:t>
                  </m:r>
                </m:e>
                <m:sub>
                  <m:r>
                    <w:rPr>
                      <w:rFonts w:ascii="Cambria Math" w:hAnsi="Cambria Math"/>
                      <w:rPrChange w:id="5978" w:author="L-B" w:date="2018-10-18T03:40:00Z">
                        <w:rPr>
                          <w:rFonts w:ascii="Cambria Math" w:hAnsi="Cambria Math"/>
                        </w:rPr>
                      </w:rPrChange>
                    </w:rPr>
                    <m:t>min</m:t>
                  </m:r>
                </m:sub>
              </m:sSub>
              <m:r>
                <w:rPr>
                  <w:rFonts w:ascii="Cambria Math" w:hAnsi="Cambria Math"/>
                  <w:rPrChange w:id="5979" w:author="L-B" w:date="2018-10-18T03:40:00Z">
                    <w:rPr>
                      <w:rFonts w:ascii="Cambria Math" w:hAnsi="Cambria Math"/>
                    </w:rPr>
                  </w:rPrChange>
                </w:rPr>
                <m:t>,</m:t>
              </m:r>
              <m:sSub>
                <m:sSubPr>
                  <m:ctrlPr>
                    <w:rPr>
                      <w:rFonts w:ascii="Cambria Math" w:hAnsi="Cambria Math"/>
                      <w:i/>
                    </w:rPr>
                  </m:ctrlPr>
                </m:sSubPr>
                <m:e>
                  <m:r>
                    <w:rPr>
                      <w:rFonts w:ascii="Cambria Math" w:hAnsi="Cambria Math"/>
                      <w:rPrChange w:id="5980" w:author="L-B" w:date="2018-10-18T03:40:00Z">
                        <w:rPr>
                          <w:rFonts w:ascii="Cambria Math" w:hAnsi="Cambria Math"/>
                        </w:rPr>
                      </w:rPrChange>
                    </w:rPr>
                    <m:t>D</m:t>
                  </m:r>
                </m:e>
                <m:sub>
                  <m:r>
                    <w:rPr>
                      <w:rFonts w:ascii="Cambria Math" w:hAnsi="Cambria Math"/>
                      <w:rPrChange w:id="5981" w:author="L-B" w:date="2018-10-18T03:40:00Z">
                        <w:rPr>
                          <w:rFonts w:ascii="Cambria Math" w:hAnsi="Cambria Math"/>
                        </w:rPr>
                      </w:rPrChange>
                    </w:rPr>
                    <m:t>max</m:t>
                  </m:r>
                </m:sub>
              </m:sSub>
            </m:e>
          </m:d>
        </m:oMath>
        <w:r w:rsidRPr="0088310C" w:rsidDel="004E0A78">
          <w:delText>.</w:delText>
        </w:r>
        <w:r w:rsidR="00FB1767" w:rsidRPr="0088310C" w:rsidDel="004E0A78">
          <w:delText xml:space="preserve"> </w:delText>
        </w:r>
        <w:r w:rsidRPr="0088310C" w:rsidDel="004E0A78">
          <w:delText>Range calculation is just the opposite way.</w:delText>
        </w:r>
      </w:del>
    </w:p>
    <w:p w14:paraId="7879BF67" w14:textId="1328F587" w:rsidR="00FB1767" w:rsidRPr="0088310C" w:rsidDel="004E0A78" w:rsidRDefault="00FB1767" w:rsidP="00A15000">
      <w:pPr>
        <w:pStyle w:val="BodyText"/>
        <w:rPr>
          <w:del w:id="5982" w:author="ceres PC" w:date="2018-10-17T10:15:00Z"/>
        </w:rPr>
      </w:pPr>
    </w:p>
    <w:p w14:paraId="6E121723" w14:textId="3FC97F87" w:rsidR="00FB1767" w:rsidRPr="0088310C" w:rsidDel="004E0A78" w:rsidRDefault="00FB1767" w:rsidP="00A15000">
      <w:pPr>
        <w:pStyle w:val="BodyText"/>
        <w:rPr>
          <w:del w:id="5983" w:author="ceres PC" w:date="2018-10-17T10:15:00Z"/>
        </w:rPr>
      </w:pPr>
      <w:del w:id="5984" w:author="ceres PC" w:date="2018-10-17T10:15:00Z">
        <w:r w:rsidRPr="0088310C" w:rsidDel="004E0A78">
          <w:rPr>
            <w:noProof/>
            <w:lang w:eastAsia="en-IE"/>
            <w:rPrChange w:id="5985" w:author="L-B" w:date="2018-10-18T03:40:00Z">
              <w:rPr>
                <w:noProof/>
                <w:lang w:val="en-IE" w:eastAsia="en-IE"/>
              </w:rPr>
            </w:rPrChange>
          </w:rPr>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A64966" w:rsidRDefault="00A64966" w:rsidP="00FB1767">
                                <w:pPr>
                                  <w:jc w:val="center"/>
                                  <w:rPr>
                                    <w:lang w:val="de-DE"/>
                                  </w:rPr>
                                </w:pPr>
                                <w:r>
                                  <w:rPr>
                                    <w:lang w:val="de-DE"/>
                                  </w:rPr>
                                  <w:t>viewing distance</w:t>
                                </w:r>
                              </w:p>
                              <w:p w14:paraId="0A888AA8" w14:textId="77777777" w:rsidR="00A64966" w:rsidRPr="008E295F" w:rsidRDefault="00A64966"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A64966" w:rsidRDefault="00A64966" w:rsidP="00FB1767">
                                <w:pPr>
                                  <w:jc w:val="center"/>
                                  <w:rPr>
                                    <w:lang w:val="de-DE"/>
                                  </w:rPr>
                                </w:pPr>
                                <w:r>
                                  <w:rPr>
                                    <w:lang w:val="de-DE"/>
                                  </w:rPr>
                                  <w:t>parameters</w:t>
                                </w:r>
                              </w:p>
                              <w:p w14:paraId="201F2811" w14:textId="77777777" w:rsidR="00A64966" w:rsidRPr="008E295F" w:rsidRDefault="00A64966"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A64966" w:rsidRDefault="00A64966" w:rsidP="00FB1767">
                                <w:pPr>
                                  <w:jc w:val="center"/>
                                  <w:rPr>
                                    <w:lang w:val="de-DE"/>
                                  </w:rPr>
                                </w:pPr>
                                <w:r>
                                  <w:rPr>
                                    <w:lang w:val="de-DE"/>
                                  </w:rPr>
                                  <w:t>background illumination</w:t>
                                </w:r>
                              </w:p>
                              <w:p w14:paraId="43C60650" w14:textId="77777777" w:rsidR="00A64966" w:rsidRDefault="00A64966" w:rsidP="00FB1767">
                                <w:pPr>
                                  <w:jc w:val="center"/>
                                  <w:rPr>
                                    <w:lang w:val="de-DE"/>
                                  </w:rPr>
                                </w:pPr>
                                <w:r>
                                  <w:rPr>
                                    <w:lang w:val="de-DE"/>
                                  </w:rPr>
                                  <w:t>rival lights</w:t>
                                </w:r>
                              </w:p>
                              <w:p w14:paraId="1EED1683" w14:textId="77777777" w:rsidR="00A64966" w:rsidRPr="008E295F" w:rsidRDefault="00A64966"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A64966" w:rsidRDefault="00A64966" w:rsidP="00FB1767">
                                <w:pPr>
                                  <w:jc w:val="center"/>
                                  <w:rPr>
                                    <w:lang w:val="de-DE"/>
                                  </w:rPr>
                                </w:pPr>
                                <w:r>
                                  <w:rPr>
                                    <w:lang w:val="de-DE"/>
                                  </w:rPr>
                                  <w:t>luminous intensity</w:t>
                                </w:r>
                              </w:p>
                              <w:p w14:paraId="0088258E" w14:textId="77777777" w:rsidR="00A64966" w:rsidRPr="008E295F" w:rsidRDefault="00A64966"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A64966" w:rsidRPr="008E295F" w:rsidRDefault="00A64966" w:rsidP="00FB1767">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0449961" id="Gruppieren 47" o:spid="_x0000_s1103"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">
                  <v:shape id="Textfeld 34" o:spid="_x0000_s1104"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14:paraId="0C35E46B" w14:textId="77777777" w:rsidR="00A64966" w:rsidRDefault="00A64966" w:rsidP="00FB1767">
                          <w:pPr>
                            <w:jc w:val="center"/>
                            <w:rPr>
                              <w:lang w:val="de-DE"/>
                            </w:rPr>
                          </w:pPr>
                          <w:r>
                            <w:rPr>
                              <w:lang w:val="de-DE"/>
                            </w:rPr>
                            <w:t>viewing distance</w:t>
                          </w:r>
                        </w:p>
                        <w:p w14:paraId="0A888AA8" w14:textId="77777777" w:rsidR="00A64966" w:rsidRPr="008E295F" w:rsidRDefault="00A64966"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105"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333C01D5" w14:textId="77777777" w:rsidR="00A64966" w:rsidRDefault="00A64966" w:rsidP="00FB1767">
                          <w:pPr>
                            <w:jc w:val="center"/>
                            <w:rPr>
                              <w:lang w:val="de-DE"/>
                            </w:rPr>
                          </w:pPr>
                          <w:r>
                            <w:rPr>
                              <w:lang w:val="de-DE"/>
                            </w:rPr>
                            <w:t>parameters</w:t>
                          </w:r>
                        </w:p>
                        <w:p w14:paraId="201F2811" w14:textId="77777777" w:rsidR="00A64966" w:rsidRPr="008E295F" w:rsidRDefault="00A64966"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A64966" w:rsidRDefault="00A64966" w:rsidP="00FB1767">
                          <w:pPr>
                            <w:jc w:val="center"/>
                            <w:rPr>
                              <w:lang w:val="de-DE"/>
                            </w:rPr>
                          </w:pPr>
                          <w:r>
                            <w:rPr>
                              <w:lang w:val="de-DE"/>
                            </w:rPr>
                            <w:t>background illumination</w:t>
                          </w:r>
                        </w:p>
                        <w:p w14:paraId="43C60650" w14:textId="77777777" w:rsidR="00A64966" w:rsidRDefault="00A64966" w:rsidP="00FB1767">
                          <w:pPr>
                            <w:jc w:val="center"/>
                            <w:rPr>
                              <w:lang w:val="de-DE"/>
                            </w:rPr>
                          </w:pPr>
                          <w:r>
                            <w:rPr>
                              <w:lang w:val="de-DE"/>
                            </w:rPr>
                            <w:t>rival lights</w:t>
                          </w:r>
                        </w:p>
                        <w:p w14:paraId="1EED1683" w14:textId="77777777" w:rsidR="00A64966" w:rsidRPr="008E295F" w:rsidRDefault="00A64966" w:rsidP="00FB1767">
                          <w:pPr>
                            <w:jc w:val="center"/>
                            <w:rPr>
                              <w:lang w:val="de-DE"/>
                            </w:rPr>
                          </w:pPr>
                        </w:p>
                      </w:txbxContent>
                    </v:textbox>
                  </v:shape>
                  <v:shape id="Textfeld 37" o:spid="_x0000_s1106"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08856534" w14:textId="77777777" w:rsidR="00A64966" w:rsidRDefault="00A64966" w:rsidP="00FB1767">
                          <w:pPr>
                            <w:jc w:val="center"/>
                            <w:rPr>
                              <w:lang w:val="de-DE"/>
                            </w:rPr>
                          </w:pPr>
                          <w:r>
                            <w:rPr>
                              <w:lang w:val="de-DE"/>
                            </w:rPr>
                            <w:t>luminous intensity</w:t>
                          </w:r>
                        </w:p>
                        <w:p w14:paraId="0088258E" w14:textId="77777777" w:rsidR="00A64966" w:rsidRPr="008E295F" w:rsidRDefault="00A64966" w:rsidP="00FB1767">
                          <w:pPr>
                            <w:jc w:val="center"/>
                            <w:rPr>
                              <w:lang w:val="de-DE"/>
                            </w:rPr>
                          </w:pPr>
                          <w:r>
                            <w:rPr>
                              <w:lang w:val="de-DE"/>
                            </w:rPr>
                            <w:t>in-situ / photometric</w:t>
                          </w:r>
                        </w:p>
                      </w:txbxContent>
                    </v:textbox>
                  </v:shape>
                  <v:shape id="Gerade Verbindung mit Pfeil 38" o:spid="_x0000_s1107"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" strokecolor="black [3213]" strokeweight="1.5pt">
                    <v:stroke endarrow="open"/>
                  </v:shape>
                  <v:shape id="Gerade Verbindung mit Pfeil 39" o:spid="_x0000_s1108"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" strokecolor="windowText" strokeweight="1.5pt">
                    <v:stroke endarrow="open"/>
                  </v:shape>
                  <v:shape id="Textfeld 40" o:spid="_x0000_s1109"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02156BC4" w14:textId="77777777" w:rsidR="00A64966" w:rsidRPr="008E295F" w:rsidRDefault="00A64966" w:rsidP="00FB1767">
                          <w:pPr>
                            <w:jc w:val="center"/>
                            <w:rPr>
                              <w:lang w:val="de-DE"/>
                            </w:rPr>
                          </w:pPr>
                          <w:r>
                            <w:rPr>
                              <w:lang w:val="de-DE"/>
                            </w:rPr>
                            <w:t>intensity calculation</w:t>
                          </w:r>
                        </w:p>
                      </w:txbxContent>
                    </v:textbox>
                  </v:shape>
                  <w10:anchorlock/>
                </v:group>
              </w:pict>
            </mc:Fallback>
          </mc:AlternateContent>
        </w:r>
      </w:del>
    </w:p>
    <w:p w14:paraId="71B0BF70" w14:textId="0D6AFA45" w:rsidR="00FB1767" w:rsidRPr="0088310C" w:rsidDel="004E0A78" w:rsidRDefault="00FB1767" w:rsidP="00FB1767">
      <w:pPr>
        <w:pStyle w:val="Caption"/>
        <w:rPr>
          <w:del w:id="5986" w:author="ceres PC" w:date="2018-10-17T10:15:00Z"/>
        </w:rPr>
      </w:pPr>
      <w:del w:id="5987" w:author="ceres PC" w:date="2018-10-17T10:15:00Z">
        <w:r w:rsidRPr="0088310C" w:rsidDel="004E0A78">
          <w:rPr>
            <w:b w:val="0"/>
            <w:bCs w:val="0"/>
            <w:i w:val="0"/>
          </w:rPr>
          <w:delText xml:space="preserve">Figure </w:delText>
        </w:r>
        <w:r w:rsidRPr="0088310C" w:rsidDel="004E0A78">
          <w:rPr>
            <w:rPrChange w:id="5988" w:author="L-B" w:date="2018-10-18T03:40:00Z">
              <w:rPr/>
            </w:rPrChange>
          </w:rPr>
          <w:fldChar w:fldCharType="begin"/>
        </w:r>
        <w:r w:rsidRPr="0088310C" w:rsidDel="004E0A78">
          <w:rPr>
            <w:b w:val="0"/>
            <w:bCs w:val="0"/>
            <w:i w:val="0"/>
          </w:rPr>
          <w:delInstrText xml:space="preserve"> SEQ Figure \* ARABIC </w:delInstrText>
        </w:r>
        <w:r w:rsidRPr="0088310C" w:rsidDel="004E0A78">
          <w:rPr>
            <w:rPrChange w:id="5989" w:author="L-B" w:date="2018-10-18T03:40:00Z">
              <w:rPr/>
            </w:rPrChange>
          </w:rPr>
          <w:fldChar w:fldCharType="separate"/>
        </w:r>
        <w:r w:rsidR="000D7C70" w:rsidRPr="0088310C" w:rsidDel="004E0A78">
          <w:rPr>
            <w:b w:val="0"/>
            <w:bCs w:val="0"/>
            <w:i w:val="0"/>
            <w:noProof/>
          </w:rPr>
          <w:delText>11</w:delText>
        </w:r>
        <w:r w:rsidRPr="0088310C" w:rsidDel="004E0A78">
          <w:rPr>
            <w:rPrChange w:id="5990" w:author="L-B" w:date="2018-10-18T03:40:00Z">
              <w:rPr/>
            </w:rPrChange>
          </w:rPr>
          <w:fldChar w:fldCharType="end"/>
        </w:r>
        <w:r w:rsidRPr="0088310C" w:rsidDel="004E0A78">
          <w:rPr>
            <w:b w:val="0"/>
            <w:bCs w:val="0"/>
            <w:i w:val="0"/>
          </w:rPr>
          <w:delText xml:space="preserve"> Intensity calculation</w:delText>
        </w:r>
      </w:del>
    </w:p>
    <w:p w14:paraId="38B3825D" w14:textId="5C0FE29C" w:rsidR="00FB1767" w:rsidRPr="0088310C" w:rsidDel="004E0A78" w:rsidRDefault="00FB1767" w:rsidP="00A15000">
      <w:pPr>
        <w:pStyle w:val="BodyText"/>
        <w:rPr>
          <w:del w:id="5991" w:author="ceres PC" w:date="2018-10-17T10:15:00Z"/>
        </w:rPr>
      </w:pPr>
    </w:p>
    <w:p w14:paraId="599CF443" w14:textId="180E30C9" w:rsidR="00FB1767" w:rsidRPr="0088310C" w:rsidDel="004E0A78" w:rsidRDefault="00FB1767" w:rsidP="00A15000">
      <w:pPr>
        <w:pStyle w:val="BodyText"/>
        <w:rPr>
          <w:del w:id="5992" w:author="ceres PC" w:date="2018-10-17T10:15:00Z"/>
        </w:rPr>
      </w:pPr>
      <w:del w:id="5993" w:author="ceres PC" w:date="2018-10-17T10:15:00Z">
        <w:r w:rsidRPr="0088310C" w:rsidDel="004E0A78">
          <w:rPr>
            <w:noProof/>
            <w:lang w:eastAsia="en-IE"/>
            <w:rPrChange w:id="5994" w:author="L-B" w:date="2018-10-18T03:40:00Z">
              <w:rPr>
                <w:noProof/>
                <w:lang w:val="en-IE" w:eastAsia="en-IE"/>
              </w:rPr>
            </w:rPrChang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A64966" w:rsidRDefault="00A64966" w:rsidP="00FB1767">
                                <w:pPr>
                                  <w:jc w:val="center"/>
                                  <w:rPr>
                                    <w:lang w:val="de-DE"/>
                                  </w:rPr>
                                </w:pPr>
                                <w:r>
                                  <w:rPr>
                                    <w:lang w:val="de-DE"/>
                                  </w:rPr>
                                  <w:t>measured luminous</w:t>
                                </w:r>
                              </w:p>
                              <w:p w14:paraId="74F25AC2" w14:textId="77777777" w:rsidR="00A64966" w:rsidRPr="008E295F" w:rsidRDefault="00A64966"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A64966" w:rsidRDefault="00A64966" w:rsidP="00FB1767">
                                <w:pPr>
                                  <w:jc w:val="center"/>
                                  <w:rPr>
                                    <w:lang w:val="de-DE"/>
                                  </w:rPr>
                                </w:pPr>
                                <w:r>
                                  <w:rPr>
                                    <w:lang w:val="de-DE"/>
                                  </w:rPr>
                                  <w:t>Parameters</w:t>
                                </w:r>
                              </w:p>
                              <w:p w14:paraId="1B9FA6ED" w14:textId="77777777" w:rsidR="00A64966" w:rsidRPr="00EC3976" w:rsidRDefault="00A64966"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A64966" w:rsidRPr="008E295F" w:rsidRDefault="00A64966"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A64966" w:rsidRDefault="00A64966" w:rsidP="00FB1767">
                                <w:pPr>
                                  <w:jc w:val="center"/>
                                  <w:rPr>
                                    <w:lang w:val="de-DE"/>
                                  </w:rPr>
                                </w:pPr>
                                <w:r>
                                  <w:rPr>
                                    <w:lang w:val="de-DE"/>
                                  </w:rPr>
                                  <w:t>parametric range</w:t>
                                </w:r>
                              </w:p>
                              <w:p w14:paraId="59D8571A" w14:textId="77777777" w:rsidR="00A64966" w:rsidRPr="008E295F" w:rsidRDefault="00A64966"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A64966" w:rsidRPr="008E295F" w:rsidRDefault="00A64966"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9F24CB5" id="Gruppieren 48" o:spid="_x0000_s1110"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vZu2Q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">
                  <v:shape id="Textfeld 43" o:spid="_x0000_s1111"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1F860ECC" w14:textId="77777777" w:rsidR="00A64966" w:rsidRDefault="00A64966" w:rsidP="00FB1767">
                          <w:pPr>
                            <w:jc w:val="center"/>
                            <w:rPr>
                              <w:lang w:val="de-DE"/>
                            </w:rPr>
                          </w:pPr>
                          <w:r>
                            <w:rPr>
                              <w:lang w:val="de-DE"/>
                            </w:rPr>
                            <w:t>measured luminous</w:t>
                          </w:r>
                        </w:p>
                        <w:p w14:paraId="74F25AC2" w14:textId="77777777" w:rsidR="00A64966" w:rsidRPr="008E295F" w:rsidRDefault="00A64966" w:rsidP="00FB1767">
                          <w:pPr>
                            <w:jc w:val="center"/>
                            <w:rPr>
                              <w:lang w:val="de-DE"/>
                            </w:rPr>
                          </w:pPr>
                          <w:r>
                            <w:rPr>
                              <w:lang w:val="de-DE"/>
                            </w:rPr>
                            <w:t>intensity</w:t>
                          </w:r>
                        </w:p>
                      </w:txbxContent>
                    </v:textbox>
                  </v:shape>
                  <v:shape id="Textfeld 46" o:spid="_x0000_s1112"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1090BC97" w14:textId="77777777" w:rsidR="00A64966" w:rsidRDefault="00A64966" w:rsidP="00FB1767">
                          <w:pPr>
                            <w:jc w:val="center"/>
                            <w:rPr>
                              <w:lang w:val="de-DE"/>
                            </w:rPr>
                          </w:pPr>
                          <w:r>
                            <w:rPr>
                              <w:lang w:val="de-DE"/>
                            </w:rPr>
                            <w:t>Parameters</w:t>
                          </w:r>
                        </w:p>
                        <w:p w14:paraId="1B9FA6ED" w14:textId="77777777" w:rsidR="00A64966" w:rsidRPr="00EC3976" w:rsidRDefault="00A64966"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A64966" w:rsidRPr="008E295F" w:rsidRDefault="00A64966" w:rsidP="00FB1767">
                          <w:pPr>
                            <w:jc w:val="center"/>
                            <w:rPr>
                              <w:lang w:val="de-DE"/>
                            </w:rPr>
                          </w:pPr>
                          <w:r>
                            <w:rPr>
                              <w:lang w:val="de-DE"/>
                            </w:rPr>
                            <w:t>Flash profile</w:t>
                          </w:r>
                        </w:p>
                      </w:txbxContent>
                    </v:textbox>
                  </v:shape>
                  <v:shape id="Textfeld 41" o:spid="_x0000_s1113"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102796FE" w14:textId="77777777" w:rsidR="00A64966" w:rsidRDefault="00A64966" w:rsidP="00FB1767">
                          <w:pPr>
                            <w:jc w:val="center"/>
                            <w:rPr>
                              <w:lang w:val="de-DE"/>
                            </w:rPr>
                          </w:pPr>
                          <w:r>
                            <w:rPr>
                              <w:lang w:val="de-DE"/>
                            </w:rPr>
                            <w:t>parametric range</w:t>
                          </w:r>
                        </w:p>
                        <w:p w14:paraId="59D8571A" w14:textId="77777777" w:rsidR="00A64966" w:rsidRPr="008E295F" w:rsidRDefault="00A64966" w:rsidP="00FB1767">
                          <w:pPr>
                            <w:jc w:val="center"/>
                            <w:rPr>
                              <w:lang w:val="de-DE"/>
                            </w:rPr>
                          </w:pPr>
                          <w:r>
                            <w:rPr>
                              <w:lang w:val="de-DE"/>
                            </w:rPr>
                            <w:t>nominal range</w:t>
                          </w:r>
                        </w:p>
                      </w:txbxContent>
                    </v:textbox>
                  </v:shape>
                  <v:shape id="Gerade Verbindung mit Pfeil 45" o:spid="_x0000_s1114"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" strokecolor="black [3213]" strokeweight="1.5pt">
                    <v:stroke endarrow="open"/>
                  </v:shape>
                  <v:shape id="Gerade Verbindung mit Pfeil 44" o:spid="_x0000_s1115"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" strokecolor="windowText" strokeweight="1.5pt">
                    <v:stroke endarrow="open"/>
                  </v:shape>
                  <v:shape id="Textfeld 42" o:spid="_x0000_s1116"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5B926F90" w14:textId="761DC725" w:rsidR="00A64966" w:rsidRPr="008E295F" w:rsidRDefault="00A64966" w:rsidP="00FB1767">
                          <w:pPr>
                            <w:jc w:val="center"/>
                            <w:rPr>
                              <w:lang w:val="de-DE"/>
                            </w:rPr>
                          </w:pPr>
                        </w:p>
                      </w:txbxContent>
                    </v:textbox>
                  </v:shape>
                  <w10:anchorlock/>
                </v:group>
              </w:pict>
            </mc:Fallback>
          </mc:AlternateContent>
        </w:r>
      </w:del>
    </w:p>
    <w:p w14:paraId="61D4DC17" w14:textId="2E8F4454" w:rsidR="008E295F" w:rsidRPr="0088310C" w:rsidDel="004E0A78" w:rsidRDefault="00EC3976" w:rsidP="00EC3976">
      <w:pPr>
        <w:pStyle w:val="Caption"/>
        <w:rPr>
          <w:del w:id="5995" w:author="ceres PC" w:date="2018-10-17T10:15:00Z"/>
        </w:rPr>
      </w:pPr>
      <w:del w:id="5996" w:author="ceres PC" w:date="2018-10-17T10:15:00Z">
        <w:r w:rsidRPr="0088310C" w:rsidDel="004E0A78">
          <w:rPr>
            <w:b w:val="0"/>
            <w:bCs w:val="0"/>
            <w:i w:val="0"/>
          </w:rPr>
          <w:delText xml:space="preserve">Figure </w:delText>
        </w:r>
        <w:r w:rsidRPr="0088310C" w:rsidDel="004E0A78">
          <w:rPr>
            <w:rPrChange w:id="5997" w:author="L-B" w:date="2018-10-18T03:40:00Z">
              <w:rPr/>
            </w:rPrChange>
          </w:rPr>
          <w:fldChar w:fldCharType="begin"/>
        </w:r>
        <w:r w:rsidRPr="0088310C" w:rsidDel="004E0A78">
          <w:rPr>
            <w:b w:val="0"/>
            <w:bCs w:val="0"/>
            <w:i w:val="0"/>
          </w:rPr>
          <w:delInstrText xml:space="preserve"> SEQ Figure \* ARABIC </w:delInstrText>
        </w:r>
        <w:r w:rsidRPr="0088310C" w:rsidDel="004E0A78">
          <w:rPr>
            <w:rPrChange w:id="5998" w:author="L-B" w:date="2018-10-18T03:40:00Z">
              <w:rPr/>
            </w:rPrChange>
          </w:rPr>
          <w:fldChar w:fldCharType="separate"/>
        </w:r>
        <w:r w:rsidR="000D7C70" w:rsidRPr="0088310C" w:rsidDel="004E0A78">
          <w:rPr>
            <w:b w:val="0"/>
            <w:bCs w:val="0"/>
            <w:i w:val="0"/>
            <w:noProof/>
          </w:rPr>
          <w:delText>12</w:delText>
        </w:r>
        <w:r w:rsidRPr="0088310C" w:rsidDel="004E0A78">
          <w:rPr>
            <w:rPrChange w:id="5999" w:author="L-B" w:date="2018-10-18T03:40:00Z">
              <w:rPr/>
            </w:rPrChange>
          </w:rPr>
          <w:fldChar w:fldCharType="end"/>
        </w:r>
        <w:r w:rsidR="005967DE" w:rsidRPr="0088310C" w:rsidDel="004E0A78">
          <w:rPr>
            <w:b w:val="0"/>
            <w:bCs w:val="0"/>
            <w:i w:val="0"/>
          </w:rPr>
          <w:delText xml:space="preserve"> </w:delText>
        </w:r>
        <w:r w:rsidR="00FB1767" w:rsidRPr="0088310C" w:rsidDel="004E0A78">
          <w:rPr>
            <w:b w:val="0"/>
            <w:bCs w:val="0"/>
            <w:i w:val="0"/>
          </w:rPr>
          <w:delText>R</w:delText>
        </w:r>
        <w:r w:rsidRPr="0088310C" w:rsidDel="004E0A78">
          <w:rPr>
            <w:b w:val="0"/>
            <w:bCs w:val="0"/>
            <w:i w:val="0"/>
          </w:rPr>
          <w:delText>ange calculation</w:delText>
        </w:r>
      </w:del>
    </w:p>
    <w:p w14:paraId="3E0C392B" w14:textId="493D2148" w:rsidR="008E295F" w:rsidRPr="0088310C" w:rsidDel="004E0A78" w:rsidRDefault="008E295F" w:rsidP="008E295F">
      <w:pPr>
        <w:pStyle w:val="BodyText"/>
        <w:rPr>
          <w:del w:id="6000" w:author="ceres PC" w:date="2018-10-17T10:15:00Z"/>
        </w:rPr>
      </w:pPr>
    </w:p>
    <w:p w14:paraId="75FA0627" w14:textId="384B51CF" w:rsidR="008E295F" w:rsidRPr="0088310C" w:rsidDel="004E0A78" w:rsidRDefault="00FB1767" w:rsidP="008E295F">
      <w:pPr>
        <w:pStyle w:val="BodyText"/>
        <w:rPr>
          <w:del w:id="6001" w:author="ceres PC" w:date="2018-10-17T10:15:00Z"/>
        </w:rPr>
      </w:pPr>
      <w:del w:id="6002" w:author="ceres PC" w:date="2018-10-17T10:15:00Z">
        <w:r w:rsidRPr="0088310C" w:rsidDel="004E0A78">
          <w:delText>There are two purposes for a range calculation.</w:delText>
        </w:r>
      </w:del>
    </w:p>
    <w:p w14:paraId="71D59443" w14:textId="4A22BA16" w:rsidR="003A3D2C" w:rsidRPr="0088310C" w:rsidDel="004E0A78" w:rsidRDefault="003A3D2C" w:rsidP="003A3D2C">
      <w:pPr>
        <w:pStyle w:val="Bullet1"/>
        <w:rPr>
          <w:del w:id="6003" w:author="ceres PC" w:date="2018-10-17T10:15:00Z"/>
          <w:lang w:val="en-GB"/>
          <w:rPrChange w:id="6004" w:author="L-B" w:date="2018-10-18T03:40:00Z">
            <w:rPr>
              <w:del w:id="6005" w:author="ceres PC" w:date="2018-10-17T10:15:00Z"/>
            </w:rPr>
          </w:rPrChange>
        </w:rPr>
      </w:pPr>
      <w:del w:id="6006" w:author="ceres PC" w:date="2018-10-17T10:15:00Z">
        <w:r w:rsidRPr="0088310C" w:rsidDel="004E0A78">
          <w:rPr>
            <w:lang w:val="en-GB"/>
            <w:rPrChange w:id="6007" w:author="L-B" w:date="2018-10-18T03:40:00Z">
              <w:rPr/>
            </w:rPrChange>
          </w:rPr>
          <w:delText>Calculation of the nominal range for the list of lights and the nautical chart</w:delText>
        </w:r>
        <w:r w:rsidR="009D16BB" w:rsidRPr="0088310C" w:rsidDel="004E0A78">
          <w:rPr>
            <w:lang w:val="en-GB"/>
            <w:rPrChange w:id="6008" w:author="L-B" w:date="2018-10-18T03:40:00Z">
              <w:rPr/>
            </w:rPrChange>
          </w:rPr>
          <w:delText>s,</w:delText>
        </w:r>
      </w:del>
    </w:p>
    <w:p w14:paraId="6879177D" w14:textId="55ED9BF1" w:rsidR="003A3D2C" w:rsidRPr="0088310C" w:rsidDel="004E0A78" w:rsidRDefault="003A3D2C" w:rsidP="003A3D2C">
      <w:pPr>
        <w:pStyle w:val="Bullet1"/>
        <w:rPr>
          <w:del w:id="6009" w:author="ceres PC" w:date="2018-10-17T10:15:00Z"/>
          <w:lang w:val="en-GB"/>
          <w:rPrChange w:id="6010" w:author="L-B" w:date="2018-10-18T03:40:00Z">
            <w:rPr>
              <w:del w:id="6011" w:author="ceres PC" w:date="2018-10-17T10:15:00Z"/>
            </w:rPr>
          </w:rPrChange>
        </w:rPr>
      </w:pPr>
      <w:del w:id="6012" w:author="ceres PC" w:date="2018-10-17T10:15:00Z">
        <w:r w:rsidRPr="0088310C" w:rsidDel="004E0A78">
          <w:rPr>
            <w:lang w:val="en-GB"/>
            <w:rPrChange w:id="6013" w:author="L-B" w:date="2018-10-18T03:40:00Z">
              <w:rPr/>
            </w:rPrChange>
          </w:rPr>
          <w:delText xml:space="preserve">Calculation of a parametric luminous range depending on </w:delText>
        </w:r>
        <w:r w:rsidR="009D16BB" w:rsidRPr="0088310C" w:rsidDel="004E0A78">
          <w:rPr>
            <w:lang w:val="en-GB"/>
            <w:rPrChange w:id="6014" w:author="L-B" w:date="2018-10-18T03:40:00Z">
              <w:rPr/>
            </w:rPrChange>
          </w:rPr>
          <w:delText>meteorological visibilty and background illumination.</w:delText>
        </w:r>
      </w:del>
    </w:p>
    <w:p w14:paraId="54A46849" w14:textId="0EDAA3A5" w:rsidR="001E0C2E" w:rsidRPr="0088310C" w:rsidDel="00AB629A" w:rsidRDefault="009D16BB" w:rsidP="001E0C2E">
      <w:pPr>
        <w:pStyle w:val="Bullet1"/>
        <w:numPr>
          <w:ilvl w:val="0"/>
          <w:numId w:val="0"/>
        </w:numPr>
        <w:rPr>
          <w:del w:id="6015" w:author="ceres PC" w:date="2018-10-17T10:15:00Z"/>
          <w:rFonts w:eastAsiaTheme="minorEastAsia"/>
          <w:lang w:val="en-GB"/>
          <w:rPrChange w:id="6016" w:author="L-B" w:date="2018-10-18T03:40:00Z">
            <w:rPr>
              <w:del w:id="6017" w:author="ceres PC" w:date="2018-10-17T10:15:00Z"/>
              <w:rFonts w:eastAsiaTheme="minorEastAsia"/>
            </w:rPr>
          </w:rPrChange>
        </w:rPr>
      </w:pPr>
      <w:del w:id="6018" w:author="ceres PC" w:date="2018-10-17T10:15:00Z">
        <w:r w:rsidRPr="0088310C" w:rsidDel="004E0A78">
          <w:rPr>
            <w:lang w:val="en-GB"/>
            <w:rPrChange w:id="6019" w:author="L-B" w:date="2018-10-18T03:40:00Z">
              <w:rPr/>
            </w:rPrChange>
          </w:rPr>
          <w:delText>The initial value for all range calculation is the measured or calculated effective luminous intensity of the existing lantern</w:delText>
        </w:r>
        <w:r w:rsidR="001E0C2E" w:rsidRPr="0088310C" w:rsidDel="004E0A78">
          <w:rPr>
            <w:lang w:val="en-GB"/>
            <w:rPrChange w:id="6020" w:author="L-B" w:date="2018-10-18T03:40:00Z">
              <w:rPr/>
            </w:rPrChange>
          </w:rPr>
          <w:delText xml:space="preserve">. The service condition factor is considered in any case, so all calculations are based on </w:delText>
        </w:r>
        <m:oMath>
          <m:sSub>
            <m:sSubPr>
              <m:ctrlPr>
                <w:rPr>
                  <w:rFonts w:ascii="Cambria Math" w:hAnsi="Cambria Math"/>
                  <w:i/>
                  <w:lang w:val="en-GB"/>
                </w:rPr>
              </m:ctrlPr>
            </m:sSubPr>
            <m:e>
              <m:r>
                <w:rPr>
                  <w:rFonts w:ascii="Cambria Math" w:hAnsi="Cambria Math"/>
                  <w:lang w:val="en-GB"/>
                  <w:rPrChange w:id="6021" w:author="L-B" w:date="2018-10-18T03:40:00Z">
                    <w:rPr>
                      <w:rFonts w:ascii="Cambria Math" w:hAnsi="Cambria Math"/>
                    </w:rPr>
                  </w:rPrChange>
                </w:rPr>
                <m:t>I</m:t>
              </m:r>
            </m:e>
            <m:sub>
              <m:r>
                <w:rPr>
                  <w:rFonts w:ascii="Cambria Math" w:hAnsi="Cambria Math"/>
                  <w:lang w:val="en-GB"/>
                  <w:rPrChange w:id="6022" w:author="L-B" w:date="2018-10-18T03:40:00Z">
                    <w:rPr>
                      <w:rFonts w:ascii="Cambria Math" w:hAnsi="Cambria Math"/>
                    </w:rPr>
                  </w:rPrChange>
                </w:rPr>
                <m:t>ins,lantern</m:t>
              </m:r>
            </m:sub>
          </m:sSub>
        </m:oMath>
        <w:r w:rsidR="001E0C2E" w:rsidRPr="0088310C" w:rsidDel="004E0A78">
          <w:rPr>
            <w:rFonts w:eastAsiaTheme="minorEastAsia"/>
            <w:lang w:val="en-GB"/>
            <w:rPrChange w:id="6023" w:author="L-B" w:date="2018-10-18T03:40:00Z">
              <w:rPr>
                <w:rFonts w:eastAsiaTheme="minorEastAsia"/>
              </w:rPr>
            </w:rPrChange>
          </w:rPr>
          <w:delText>.</w:delText>
        </w:r>
      </w:del>
    </w:p>
    <w:p w14:paraId="54B1A826" w14:textId="77777777" w:rsidR="00AB629A" w:rsidRPr="0088310C" w:rsidRDefault="00AB629A">
      <w:pPr>
        <w:pStyle w:val="Heading1"/>
        <w:numPr>
          <w:ilvl w:val="0"/>
          <w:numId w:val="0"/>
        </w:numPr>
        <w:ind w:left="425"/>
        <w:rPr>
          <w:ins w:id="6024" w:author="ceres PC" w:date="2018-10-17T10:19:00Z"/>
        </w:rPr>
        <w:pPrChange w:id="6025" w:author="ceres PC" w:date="2018-10-17T10:19:00Z">
          <w:pPr>
            <w:pStyle w:val="Heading1"/>
          </w:pPr>
        </w:pPrChange>
      </w:pPr>
    </w:p>
    <w:p w14:paraId="75295474" w14:textId="2EFEFCC5" w:rsidR="00AB629A" w:rsidRPr="0088310C" w:rsidRDefault="00AB629A" w:rsidP="00AB629A">
      <w:pPr>
        <w:pStyle w:val="Heading1"/>
        <w:rPr>
          <w:ins w:id="6026" w:author="ceres PC" w:date="2018-10-17T10:19:00Z"/>
        </w:rPr>
      </w:pPr>
      <w:bookmarkStart w:id="6027" w:name="_Toc527537349"/>
      <w:ins w:id="6028" w:author="ceres PC" w:date="2018-10-17T10:19:00Z">
        <w:r w:rsidRPr="0088310C">
          <w:t>Luminous range calculation</w:t>
        </w:r>
        <w:bookmarkEnd w:id="6027"/>
      </w:ins>
    </w:p>
    <w:p w14:paraId="0706A3BD" w14:textId="0C76C81D" w:rsidR="00F63DA6" w:rsidRPr="0088310C" w:rsidDel="004E0A78" w:rsidRDefault="00F63DA6">
      <w:pPr>
        <w:pStyle w:val="Heading1"/>
        <w:numPr>
          <w:ilvl w:val="0"/>
          <w:numId w:val="0"/>
        </w:numPr>
        <w:ind w:left="425"/>
        <w:rPr>
          <w:del w:id="6029" w:author="ceres PC" w:date="2018-10-17T10:15:00Z"/>
          <w:rPrChange w:id="6030" w:author="L-B" w:date="2018-10-18T03:40:00Z">
            <w:rPr>
              <w:del w:id="6031" w:author="ceres PC" w:date="2018-10-17T10:15:00Z"/>
            </w:rPr>
          </w:rPrChange>
        </w:rPr>
        <w:pPrChange w:id="6032" w:author="ceres PC" w:date="2018-10-17T10:19:00Z">
          <w:pPr>
            <w:pStyle w:val="Bullet1"/>
            <w:numPr>
              <w:numId w:val="0"/>
            </w:numPr>
            <w:ind w:left="0" w:firstLine="0"/>
          </w:pPr>
        </w:pPrChange>
      </w:pPr>
    </w:p>
    <w:p w14:paraId="151FD3C6" w14:textId="7123A8C4" w:rsidR="00F63DA6" w:rsidRPr="0088310C" w:rsidRDefault="00F63DA6">
      <w:pPr>
        <w:spacing w:after="200" w:line="276" w:lineRule="auto"/>
        <w:rPr>
          <w:rFonts w:asciiTheme="majorHAnsi" w:eastAsiaTheme="majorEastAsia" w:hAnsiTheme="majorHAnsi" w:cstheme="majorBidi"/>
          <w:b/>
          <w:bCs/>
          <w:caps/>
          <w:color w:val="407EC9"/>
          <w:sz w:val="24"/>
          <w:szCs w:val="24"/>
        </w:rPr>
      </w:pPr>
      <w:del w:id="6033" w:author="ceres PC" w:date="2018-10-17T10:30:00Z">
        <w:r w:rsidRPr="0088310C" w:rsidDel="002721E4">
          <w:br w:type="page"/>
        </w:r>
      </w:del>
    </w:p>
    <w:p w14:paraId="6B3946D4" w14:textId="24C42DDA" w:rsidR="001E0C2E" w:rsidRPr="0088310C" w:rsidRDefault="001E0C2E" w:rsidP="001E0C2E">
      <w:pPr>
        <w:pStyle w:val="Heading2"/>
      </w:pPr>
      <w:bookmarkStart w:id="6034" w:name="_Toc527537350"/>
      <w:r w:rsidRPr="0088310C">
        <w:t>Calculation process</w:t>
      </w:r>
      <w:bookmarkEnd w:id="6034"/>
    </w:p>
    <w:p w14:paraId="59BBCF44" w14:textId="77777777" w:rsidR="006A570E" w:rsidRPr="0088310C" w:rsidRDefault="006A570E" w:rsidP="006A570E">
      <w:pPr>
        <w:pStyle w:val="Heading2separationline"/>
      </w:pPr>
    </w:p>
    <w:p w14:paraId="42478C06" w14:textId="38AFF1C9" w:rsidR="001E0C2E" w:rsidRPr="0088310C" w:rsidRDefault="006A570E" w:rsidP="001E0C2E">
      <w:pPr>
        <w:pStyle w:val="Bullet1"/>
        <w:numPr>
          <w:ilvl w:val="0"/>
          <w:numId w:val="0"/>
        </w:numPr>
        <w:rPr>
          <w:lang w:val="en-GB"/>
          <w:rPrChange w:id="6035" w:author="L-B" w:date="2018-10-18T03:40:00Z">
            <w:rPr/>
          </w:rPrChange>
        </w:rPr>
      </w:pPr>
      <w:r w:rsidRPr="0088310C">
        <w:rPr>
          <w:lang w:val="en-GB"/>
          <w:rPrChange w:id="6036" w:author="L-B" w:date="2018-10-18T03:40:00Z">
            <w:rPr/>
          </w:rPrChange>
        </w:rPr>
        <w:t xml:space="preserve">Allard’s law cannot be rearranged to calculate a distance </w:t>
      </w:r>
      <m:oMath>
        <m:r>
          <w:rPr>
            <w:rFonts w:ascii="Cambria Math" w:hAnsi="Cambria Math"/>
            <w:lang w:val="en-GB"/>
            <w:rPrChange w:id="6037" w:author="L-B" w:date="2018-10-18T03:40:00Z">
              <w:rPr>
                <w:rFonts w:ascii="Cambria Math" w:hAnsi="Cambria Math"/>
              </w:rPr>
            </w:rPrChange>
          </w:rPr>
          <m:t>d</m:t>
        </m:r>
      </m:oMath>
      <w:r w:rsidRPr="0088310C">
        <w:rPr>
          <w:lang w:val="en-GB"/>
          <w:rPrChange w:id="6038" w:author="L-B" w:date="2018-10-18T03:40:00Z">
            <w:rPr/>
          </w:rPrChange>
        </w:rPr>
        <w:t xml:space="preserve"> </w:t>
      </w:r>
      <w:proofErr w:type="gramStart"/>
      <w:r w:rsidRPr="0088310C">
        <w:rPr>
          <w:lang w:val="en-GB"/>
          <w:rPrChange w:id="6039" w:author="L-B" w:date="2018-10-18T03:40:00Z">
            <w:rPr/>
          </w:rPrChange>
        </w:rPr>
        <w:t>directly .</w:t>
      </w:r>
      <w:proofErr w:type="gramEnd"/>
      <w:r w:rsidRPr="0088310C">
        <w:rPr>
          <w:lang w:val="en-GB"/>
          <w:rPrChange w:id="6040" w:author="L-B" w:date="2018-10-18T03:40:00Z">
            <w:rPr/>
          </w:rPrChange>
        </w:rPr>
        <w:t xml:space="preserve"> </w:t>
      </w:r>
      <w:proofErr w:type="gramStart"/>
      <w:r w:rsidRPr="0088310C">
        <w:rPr>
          <w:lang w:val="en-GB"/>
          <w:rPrChange w:id="6041" w:author="L-B" w:date="2018-10-18T03:40:00Z">
            <w:rPr/>
          </w:rPrChange>
        </w:rPr>
        <w:t>So</w:t>
      </w:r>
      <w:proofErr w:type="gramEnd"/>
      <w:r w:rsidRPr="0088310C">
        <w:rPr>
          <w:lang w:val="en-GB"/>
          <w:rPrChange w:id="6042" w:author="L-B" w:date="2018-10-18T03:40:00Z">
            <w:rPr/>
          </w:rPrChange>
        </w:rPr>
        <w:t xml:space="preserve"> the calculation of a range requires a numerical approximation, which is done by an iterative process.</w:t>
      </w:r>
    </w:p>
    <w:p w14:paraId="66B06F81" w14:textId="1C39103F" w:rsidR="006A570E" w:rsidRPr="0088310C" w:rsidRDefault="006A570E" w:rsidP="006A570E">
      <w:pPr>
        <w:pStyle w:val="Caption"/>
        <w:rPr>
          <w:rPrChange w:id="6043" w:author="L-B" w:date="2018-10-18T03:40:00Z">
            <w:rPr>
              <w:lang w:val="fr-FR"/>
            </w:rPr>
          </w:rPrChange>
        </w:rPr>
      </w:pPr>
      <w:bookmarkStart w:id="6044" w:name="_Toc527532305"/>
      <w:r w:rsidRPr="0088310C">
        <w:t xml:space="preserve">Equation </w:t>
      </w:r>
      <w:r w:rsidRPr="0088310C">
        <w:rPr>
          <w:rPrChange w:id="6045" w:author="L-B" w:date="2018-10-18T03:40:00Z">
            <w:rPr/>
          </w:rPrChange>
        </w:rPr>
        <w:fldChar w:fldCharType="begin"/>
      </w:r>
      <w:r w:rsidRPr="0088310C">
        <w:instrText xml:space="preserve"> SEQ Equation \* ARABIC </w:instrText>
      </w:r>
      <w:r w:rsidRPr="0088310C">
        <w:rPr>
          <w:rPrChange w:id="6046" w:author="L-B" w:date="2018-10-18T03:40:00Z">
            <w:rPr/>
          </w:rPrChange>
        </w:rPr>
        <w:fldChar w:fldCharType="separate"/>
      </w:r>
      <w:r w:rsidR="000D7C70" w:rsidRPr="0088310C">
        <w:rPr>
          <w:noProof/>
        </w:rPr>
        <w:t>13</w:t>
      </w:r>
      <w:r w:rsidRPr="0088310C">
        <w:rPr>
          <w:rPrChange w:id="6047" w:author="L-B" w:date="2018-10-18T03:40:00Z">
            <w:rPr/>
          </w:rPrChange>
        </w:rPr>
        <w:fldChar w:fldCharType="end"/>
      </w:r>
      <w:r w:rsidRPr="0088310C">
        <w:t xml:space="preserve"> Allard’s Law</w:t>
      </w:r>
      <w:bookmarkEnd w:id="6044"/>
    </w:p>
    <w:p w14:paraId="0E97E8D8" w14:textId="5C87EA7B" w:rsidR="00A15000" w:rsidRPr="0088310C" w:rsidRDefault="006A570E" w:rsidP="00A15000">
      <w:pPr>
        <w:pStyle w:val="BodyText"/>
      </w:pPr>
      <m:oMathPara>
        <m:oMath>
          <m:r>
            <w:rPr>
              <w:rFonts w:ascii="Cambria Math" w:hAnsi="Cambria Math"/>
              <w:rPrChange w:id="6048" w:author="L-B" w:date="2018-10-18T03:40:00Z">
                <w:rPr>
                  <w:rFonts w:ascii="Cambria Math" w:hAnsi="Cambria Math"/>
                </w:rPr>
              </w:rPrChange>
            </w:rPr>
            <m:t>I=</m:t>
          </m:r>
          <m:sSup>
            <m:sSupPr>
              <m:ctrlPr>
                <w:rPr>
                  <w:rFonts w:ascii="Cambria Math" w:hAnsi="Cambria Math"/>
                  <w:i/>
                </w:rPr>
              </m:ctrlPr>
            </m:sSupPr>
            <m:e>
              <m:r>
                <w:rPr>
                  <w:rFonts w:ascii="Cambria Math" w:hAnsi="Cambria Math"/>
                  <w:rPrChange w:id="6049" w:author="L-B" w:date="2018-10-18T03:40:00Z">
                    <w:rPr>
                      <w:rFonts w:ascii="Cambria Math" w:hAnsi="Cambria Math"/>
                    </w:rPr>
                  </w:rPrChange>
                </w:rPr>
                <m:t>d</m:t>
              </m:r>
            </m:e>
            <m:sup>
              <m:r>
                <w:rPr>
                  <w:rFonts w:ascii="Cambria Math" w:hAnsi="Cambria Math"/>
                  <w:rPrChange w:id="6050" w:author="L-B" w:date="2018-10-18T03:40:00Z">
                    <w:rPr>
                      <w:rFonts w:ascii="Cambria Math" w:hAnsi="Cambria Math"/>
                    </w:rPr>
                  </w:rPrChange>
                </w:rPr>
                <m:t>2</m:t>
              </m:r>
            </m:sup>
          </m:sSup>
          <m:r>
            <w:rPr>
              <w:rFonts w:ascii="Cambria Math" w:hAnsi="Cambria Math"/>
              <w:rPrChange w:id="6051" w:author="L-B" w:date="2018-10-18T03:40:00Z">
                <w:rPr>
                  <w:rFonts w:ascii="Cambria Math" w:hAnsi="Cambria Math"/>
                </w:rPr>
              </w:rPrChange>
            </w:rPr>
            <m:t>*E*</m:t>
          </m:r>
          <m:sSup>
            <m:sSupPr>
              <m:ctrlPr>
                <w:rPr>
                  <w:rFonts w:ascii="Cambria Math" w:hAnsi="Cambria Math"/>
                  <w:i/>
                </w:rPr>
              </m:ctrlPr>
            </m:sSupPr>
            <m:e>
              <m:r>
                <w:rPr>
                  <w:rFonts w:ascii="Cambria Math" w:hAnsi="Cambria Math"/>
                  <w:rPrChange w:id="6052" w:author="L-B" w:date="2018-10-18T03:40:00Z">
                    <w:rPr>
                      <w:rFonts w:ascii="Cambria Math" w:hAnsi="Cambria Math"/>
                    </w:rPr>
                  </w:rPrChange>
                </w:rPr>
                <m:t>0.05</m:t>
              </m:r>
            </m:e>
            <m:sup>
              <m:r>
                <w:rPr>
                  <w:rFonts w:ascii="Cambria Math" w:hAnsi="Cambria Math"/>
                  <w:rPrChange w:id="6053" w:author="L-B" w:date="2018-10-18T03:40:00Z">
                    <w:rPr>
                      <w:rFonts w:ascii="Cambria Math" w:hAnsi="Cambria Math"/>
                    </w:rPr>
                  </w:rPrChange>
                </w:rPr>
                <m:t>-</m:t>
              </m:r>
              <m:f>
                <m:fPr>
                  <m:ctrlPr>
                    <w:rPr>
                      <w:rFonts w:ascii="Cambria Math" w:hAnsi="Cambria Math"/>
                      <w:i/>
                    </w:rPr>
                  </m:ctrlPr>
                </m:fPr>
                <m:num>
                  <m:r>
                    <w:rPr>
                      <w:rFonts w:ascii="Cambria Math" w:hAnsi="Cambria Math"/>
                      <w:rPrChange w:id="6054" w:author="L-B" w:date="2018-10-18T03:40:00Z">
                        <w:rPr>
                          <w:rFonts w:ascii="Cambria Math" w:hAnsi="Cambria Math"/>
                        </w:rPr>
                      </w:rPrChange>
                    </w:rPr>
                    <m:t>d</m:t>
                  </m:r>
                </m:num>
                <m:den>
                  <m:r>
                    <w:rPr>
                      <w:rFonts w:ascii="Cambria Math" w:hAnsi="Cambria Math"/>
                      <w:rPrChange w:id="6055" w:author="L-B" w:date="2018-10-18T03:40:00Z">
                        <w:rPr>
                          <w:rFonts w:ascii="Cambria Math" w:hAnsi="Cambria Math"/>
                        </w:rPr>
                      </w:rPrChange>
                    </w:rPr>
                    <m:t>V</m:t>
                  </m:r>
                </m:den>
              </m:f>
            </m:sup>
          </m:sSup>
        </m:oMath>
      </m:oMathPara>
    </w:p>
    <w:p w14:paraId="79F4F8D6" w14:textId="4CC33E35" w:rsidR="00E16A6C" w:rsidRPr="0088310C" w:rsidRDefault="00E16A6C" w:rsidP="00E16A6C">
      <w:pPr>
        <w:pStyle w:val="Heading3"/>
      </w:pPr>
      <w:bookmarkStart w:id="6056" w:name="_Toc527537351"/>
      <w:r w:rsidRPr="0088310C">
        <w:t>Newton-Raphson method</w:t>
      </w:r>
      <w:bookmarkEnd w:id="6056"/>
    </w:p>
    <w:p w14:paraId="01686EFC" w14:textId="1037459E" w:rsidR="00DB55CF" w:rsidRPr="0088310C" w:rsidRDefault="00671C46" w:rsidP="00926275">
      <w:pPr>
        <w:pStyle w:val="BodyText"/>
        <w:rPr>
          <w:rFonts w:eastAsiaTheme="minorEastAsia"/>
        </w:rPr>
      </w:pPr>
      <w:r w:rsidRPr="0088310C">
        <w:t xml:space="preserve">To determine the range </w:t>
      </w:r>
      <m:oMath>
        <m:r>
          <w:rPr>
            <w:rFonts w:ascii="Cambria Math" w:hAnsi="Cambria Math"/>
            <w:rPrChange w:id="6057" w:author="L-B" w:date="2018-10-18T03:40:00Z">
              <w:rPr>
                <w:rFonts w:ascii="Cambria Math" w:hAnsi="Cambria Math"/>
              </w:rPr>
            </w:rPrChange>
          </w:rPr>
          <m:t>D</m:t>
        </m:r>
      </m:oMath>
      <w:r w:rsidRPr="0088310C">
        <w:rPr>
          <w:rFonts w:eastAsiaTheme="minorEastAsia"/>
        </w:rPr>
        <w:t xml:space="preserve"> from Allard’s law the Newton-Raphson method can be used. </w:t>
      </w:r>
      <w:proofErr w:type="gramStart"/>
      <w:r w:rsidRPr="0088310C">
        <w:rPr>
          <w:rFonts w:eastAsiaTheme="minorEastAsia"/>
        </w:rPr>
        <w:t>Therefore</w:t>
      </w:r>
      <w:proofErr w:type="gramEnd"/>
      <w:r w:rsidRPr="0088310C">
        <w:rPr>
          <w:rFonts w:eastAsiaTheme="minorEastAsia"/>
        </w:rPr>
        <w:t xml:space="preserve"> a function </w:t>
      </w:r>
      <m:oMath>
        <m:r>
          <w:rPr>
            <w:rFonts w:ascii="Cambria Math" w:eastAsiaTheme="minorEastAsia" w:hAnsi="Cambria Math"/>
            <w:rPrChange w:id="6058" w:author="L-B" w:date="2018-10-18T03:40:00Z">
              <w:rPr>
                <w:rFonts w:ascii="Cambria Math" w:eastAsiaTheme="minorEastAsia" w:hAnsi="Cambria Math"/>
              </w:rPr>
            </w:rPrChange>
          </w:rPr>
          <m:t>F</m:t>
        </m:r>
      </m:oMath>
      <w:r w:rsidRPr="0088310C">
        <w:rPr>
          <w:rFonts w:eastAsiaTheme="minorEastAsia"/>
        </w:rPr>
        <w:t xml:space="preserve"> is defined as:</w:t>
      </w:r>
    </w:p>
    <w:p w14:paraId="37662692" w14:textId="4EEE6582" w:rsidR="00671C46" w:rsidRPr="0088310C" w:rsidRDefault="00671C46" w:rsidP="00671C46">
      <w:pPr>
        <w:pStyle w:val="Caption"/>
        <w:rPr>
          <w:rFonts w:eastAsiaTheme="minorEastAsia"/>
        </w:rPr>
      </w:pPr>
      <w:bookmarkStart w:id="6059" w:name="_Toc527532306"/>
      <w:r w:rsidRPr="0088310C">
        <w:t xml:space="preserve">Equation </w:t>
      </w:r>
      <w:r w:rsidRPr="0088310C">
        <w:rPr>
          <w:rPrChange w:id="6060" w:author="L-B" w:date="2018-10-18T03:40:00Z">
            <w:rPr/>
          </w:rPrChange>
        </w:rPr>
        <w:fldChar w:fldCharType="begin"/>
      </w:r>
      <w:r w:rsidRPr="0088310C">
        <w:instrText xml:space="preserve"> SEQ Equation \* ARABIC </w:instrText>
      </w:r>
      <w:r w:rsidRPr="0088310C">
        <w:rPr>
          <w:rPrChange w:id="6061" w:author="L-B" w:date="2018-10-18T03:40:00Z">
            <w:rPr/>
          </w:rPrChange>
        </w:rPr>
        <w:fldChar w:fldCharType="separate"/>
      </w:r>
      <w:r w:rsidR="000D7C70" w:rsidRPr="0088310C">
        <w:rPr>
          <w:noProof/>
        </w:rPr>
        <w:t>14</w:t>
      </w:r>
      <w:r w:rsidRPr="0088310C">
        <w:rPr>
          <w:rPrChange w:id="6062" w:author="L-B" w:date="2018-10-18T03:40:00Z">
            <w:rPr/>
          </w:rPrChange>
        </w:rPr>
        <w:fldChar w:fldCharType="end"/>
      </w:r>
      <w:r w:rsidRPr="0088310C">
        <w:t xml:space="preserve"> Function F</w:t>
      </w:r>
      <w:bookmarkEnd w:id="6059"/>
    </w:p>
    <w:p w14:paraId="1A7B88AE" w14:textId="773AF828" w:rsidR="00671C46" w:rsidRPr="0088310C" w:rsidRDefault="00671C46" w:rsidP="00926275">
      <w:pPr>
        <w:pStyle w:val="BodyText"/>
        <w:rPr>
          <w:rFonts w:eastAsiaTheme="minorEastAsia"/>
        </w:rPr>
      </w:pPr>
      <m:oMathPara>
        <m:oMath>
          <m:r>
            <w:rPr>
              <w:rFonts w:ascii="Cambria Math" w:eastAsiaTheme="minorEastAsia" w:hAnsi="Cambria Math"/>
              <w:rPrChange w:id="6063" w:author="L-B" w:date="2018-10-18T03:40:00Z">
                <w:rPr>
                  <w:rFonts w:ascii="Cambria Math" w:eastAsiaTheme="minorEastAsia" w:hAnsi="Cambria Math"/>
                </w:rPr>
              </w:rPrChange>
            </w:rPr>
            <m:t>F</m:t>
          </m:r>
          <m:d>
            <m:dPr>
              <m:ctrlPr>
                <w:rPr>
                  <w:rFonts w:ascii="Cambria Math" w:eastAsiaTheme="minorEastAsia" w:hAnsi="Cambria Math"/>
                  <w:i/>
                </w:rPr>
              </m:ctrlPr>
            </m:dPr>
            <m:e>
              <m:r>
                <w:rPr>
                  <w:rFonts w:ascii="Cambria Math" w:eastAsiaTheme="minorEastAsia" w:hAnsi="Cambria Math"/>
                  <w:rPrChange w:id="6064" w:author="L-B" w:date="2018-10-18T03:40:00Z">
                    <w:rPr>
                      <w:rFonts w:ascii="Cambria Math" w:eastAsiaTheme="minorEastAsia" w:hAnsi="Cambria Math"/>
                    </w:rPr>
                  </w:rPrChange>
                </w:rPr>
                <m:t>D</m:t>
              </m:r>
            </m:e>
          </m:d>
          <m:r>
            <w:rPr>
              <w:rFonts w:ascii="Cambria Math" w:eastAsiaTheme="minorEastAsia" w:hAnsi="Cambria Math"/>
              <w:rPrChange w:id="6065" w:author="L-B" w:date="2018-10-18T03:40:00Z">
                <w:rPr>
                  <w:rFonts w:ascii="Cambria Math" w:eastAsiaTheme="minorEastAsia" w:hAnsi="Cambria Math"/>
                </w:rPr>
              </w:rPrChange>
            </w:rPr>
            <m:t>=</m:t>
          </m:r>
          <m:sSup>
            <m:sSupPr>
              <m:ctrlPr>
                <w:rPr>
                  <w:rFonts w:ascii="Cambria Math" w:eastAsiaTheme="minorEastAsia" w:hAnsi="Cambria Math"/>
                  <w:i/>
                </w:rPr>
              </m:ctrlPr>
            </m:sSupPr>
            <m:e>
              <m:r>
                <w:rPr>
                  <w:rFonts w:ascii="Cambria Math" w:eastAsiaTheme="minorEastAsia" w:hAnsi="Cambria Math"/>
                  <w:rPrChange w:id="6066" w:author="L-B" w:date="2018-10-18T03:40:00Z">
                    <w:rPr>
                      <w:rFonts w:ascii="Cambria Math" w:eastAsiaTheme="minorEastAsia" w:hAnsi="Cambria Math"/>
                    </w:rPr>
                  </w:rPrChange>
                </w:rPr>
                <m:t>D</m:t>
              </m:r>
            </m:e>
            <m:sup>
              <m:r>
                <w:rPr>
                  <w:rFonts w:ascii="Cambria Math" w:eastAsiaTheme="minorEastAsia" w:hAnsi="Cambria Math"/>
                  <w:rPrChange w:id="6067" w:author="L-B" w:date="2018-10-18T03:40:00Z">
                    <w:rPr>
                      <w:rFonts w:ascii="Cambria Math" w:eastAsiaTheme="minorEastAsia" w:hAnsi="Cambria Math"/>
                    </w:rPr>
                  </w:rPrChange>
                </w:rPr>
                <m:t>2</m:t>
              </m:r>
            </m:sup>
          </m:sSup>
          <m:r>
            <w:rPr>
              <w:rFonts w:ascii="Cambria Math" w:eastAsiaTheme="minorEastAsia" w:hAnsi="Cambria Math"/>
              <w:rPrChange w:id="6068" w:author="L-B" w:date="2018-10-18T03:40:00Z">
                <w:rPr>
                  <w:rFonts w:ascii="Cambria Math" w:eastAsiaTheme="minorEastAsia" w:hAnsi="Cambria Math"/>
                </w:rPr>
              </w:rPrChange>
            </w:rPr>
            <m:t>*E*</m:t>
          </m:r>
          <m:sSup>
            <m:sSupPr>
              <m:ctrlPr>
                <w:rPr>
                  <w:rFonts w:ascii="Cambria Math" w:eastAsiaTheme="minorEastAsia" w:hAnsi="Cambria Math"/>
                  <w:i/>
                </w:rPr>
              </m:ctrlPr>
            </m:sSupPr>
            <m:e>
              <m:r>
                <w:rPr>
                  <w:rFonts w:ascii="Cambria Math" w:eastAsiaTheme="minorEastAsia" w:hAnsi="Cambria Math"/>
                  <w:rPrChange w:id="6069" w:author="L-B" w:date="2018-10-18T03:40:00Z">
                    <w:rPr>
                      <w:rFonts w:ascii="Cambria Math" w:eastAsiaTheme="minorEastAsia" w:hAnsi="Cambria Math"/>
                    </w:rPr>
                  </w:rPrChange>
                </w:rPr>
                <m:t>0.05</m:t>
              </m:r>
            </m:e>
            <m:sup>
              <m:r>
                <w:rPr>
                  <w:rFonts w:ascii="Cambria Math" w:eastAsiaTheme="minorEastAsia" w:hAnsi="Cambria Math"/>
                  <w:rPrChange w:id="6070" w:author="L-B" w:date="2018-10-18T03:40:00Z">
                    <w:rPr>
                      <w:rFonts w:ascii="Cambria Math" w:eastAsiaTheme="minorEastAsia" w:hAnsi="Cambria Math"/>
                    </w:rPr>
                  </w:rPrChange>
                </w:rPr>
                <m:t>-</m:t>
              </m:r>
              <m:f>
                <m:fPr>
                  <m:ctrlPr>
                    <w:rPr>
                      <w:rFonts w:ascii="Cambria Math" w:eastAsiaTheme="minorEastAsia" w:hAnsi="Cambria Math"/>
                      <w:i/>
                    </w:rPr>
                  </m:ctrlPr>
                </m:fPr>
                <m:num>
                  <m:r>
                    <w:rPr>
                      <w:rFonts w:ascii="Cambria Math" w:eastAsiaTheme="minorEastAsia" w:hAnsi="Cambria Math"/>
                      <w:rPrChange w:id="6071" w:author="L-B" w:date="2018-10-18T03:40:00Z">
                        <w:rPr>
                          <w:rFonts w:ascii="Cambria Math" w:eastAsiaTheme="minorEastAsia" w:hAnsi="Cambria Math"/>
                        </w:rPr>
                      </w:rPrChange>
                    </w:rPr>
                    <m:t>D</m:t>
                  </m:r>
                </m:num>
                <m:den>
                  <m:r>
                    <w:rPr>
                      <w:rFonts w:ascii="Cambria Math" w:eastAsiaTheme="minorEastAsia" w:hAnsi="Cambria Math"/>
                      <w:rPrChange w:id="6072" w:author="L-B" w:date="2018-10-18T03:40:00Z">
                        <w:rPr>
                          <w:rFonts w:ascii="Cambria Math" w:eastAsiaTheme="minorEastAsia" w:hAnsi="Cambria Math"/>
                        </w:rPr>
                      </w:rPrChange>
                    </w:rPr>
                    <m:t>V</m:t>
                  </m:r>
                </m:den>
              </m:f>
            </m:sup>
          </m:sSup>
          <m:r>
            <w:rPr>
              <w:rFonts w:ascii="Cambria Math" w:eastAsiaTheme="minorEastAsia" w:hAnsi="Cambria Math"/>
              <w:rPrChange w:id="6073" w:author="L-B" w:date="2018-10-18T03:40:00Z">
                <w:rPr>
                  <w:rFonts w:ascii="Cambria Math" w:eastAsiaTheme="minorEastAsia" w:hAnsi="Cambria Math"/>
                </w:rPr>
              </w:rPrChange>
            </w:rPr>
            <m:t>-I</m:t>
          </m:r>
        </m:oMath>
      </m:oMathPara>
    </w:p>
    <w:p w14:paraId="2C4F0A86" w14:textId="50761A81" w:rsidR="00671C46" w:rsidRPr="0088310C" w:rsidRDefault="00671C46" w:rsidP="00926275">
      <w:pPr>
        <w:pStyle w:val="BodyText"/>
        <w:rPr>
          <w:rFonts w:eastAsiaTheme="minorEastAsia"/>
        </w:rPr>
      </w:pPr>
      <w:r w:rsidRPr="0088310C">
        <w:rPr>
          <w:rFonts w:eastAsiaTheme="minorEastAsia"/>
        </w:rPr>
        <w:t xml:space="preserve">and the range </w:t>
      </w:r>
      <m:oMath>
        <m:r>
          <w:rPr>
            <w:rFonts w:ascii="Cambria Math" w:eastAsiaTheme="minorEastAsia" w:hAnsi="Cambria Math"/>
            <w:rPrChange w:id="6074" w:author="L-B" w:date="2018-10-18T03:40:00Z">
              <w:rPr>
                <w:rFonts w:ascii="Cambria Math" w:eastAsiaTheme="minorEastAsia" w:hAnsi="Cambria Math"/>
              </w:rPr>
            </w:rPrChange>
          </w:rPr>
          <m:t>D</m:t>
        </m:r>
      </m:oMath>
      <w:r w:rsidRPr="0088310C">
        <w:rPr>
          <w:rFonts w:eastAsiaTheme="minorEastAsia"/>
        </w:rPr>
        <w:t xml:space="preserve"> is the root of the function </w:t>
      </w:r>
      <m:oMath>
        <m:r>
          <w:rPr>
            <w:rFonts w:ascii="Cambria Math" w:eastAsiaTheme="minorEastAsia" w:hAnsi="Cambria Math"/>
            <w:rPrChange w:id="6075" w:author="L-B" w:date="2018-10-18T03:40:00Z">
              <w:rPr>
                <w:rFonts w:ascii="Cambria Math" w:eastAsiaTheme="minorEastAsia" w:hAnsi="Cambria Math"/>
              </w:rPr>
            </w:rPrChange>
          </w:rPr>
          <m:t>F</m:t>
        </m:r>
      </m:oMath>
      <w:r w:rsidRPr="0088310C">
        <w:rPr>
          <w:rFonts w:eastAsiaTheme="minorEastAsia"/>
        </w:rPr>
        <w:t>.</w:t>
      </w:r>
    </w:p>
    <w:p w14:paraId="3A8BDE58" w14:textId="419DB4A4" w:rsidR="00671C46" w:rsidRPr="0088310C" w:rsidRDefault="00671C46" w:rsidP="00671C46">
      <w:pPr>
        <w:pStyle w:val="Caption"/>
        <w:rPr>
          <w:rFonts w:eastAsiaTheme="minorEastAsia"/>
        </w:rPr>
      </w:pPr>
      <w:bookmarkStart w:id="6076" w:name="_Toc527532307"/>
      <w:r w:rsidRPr="0088310C">
        <w:t xml:space="preserve">Equation </w:t>
      </w:r>
      <w:r w:rsidRPr="0088310C">
        <w:rPr>
          <w:rPrChange w:id="6077" w:author="L-B" w:date="2018-10-18T03:40:00Z">
            <w:rPr/>
          </w:rPrChange>
        </w:rPr>
        <w:fldChar w:fldCharType="begin"/>
      </w:r>
      <w:r w:rsidRPr="0088310C">
        <w:instrText xml:space="preserve"> SEQ Equation \* ARABIC </w:instrText>
      </w:r>
      <w:r w:rsidRPr="0088310C">
        <w:rPr>
          <w:rPrChange w:id="6078" w:author="L-B" w:date="2018-10-18T03:40:00Z">
            <w:rPr/>
          </w:rPrChange>
        </w:rPr>
        <w:fldChar w:fldCharType="separate"/>
      </w:r>
      <w:r w:rsidR="000D7C70" w:rsidRPr="0088310C">
        <w:rPr>
          <w:noProof/>
        </w:rPr>
        <w:t>15</w:t>
      </w:r>
      <w:r w:rsidRPr="0088310C">
        <w:rPr>
          <w:rPrChange w:id="6079" w:author="L-B" w:date="2018-10-18T03:40:00Z">
            <w:rPr/>
          </w:rPrChange>
        </w:rPr>
        <w:fldChar w:fldCharType="end"/>
      </w:r>
      <w:r w:rsidRPr="0088310C">
        <w:t xml:space="preserve"> Range as the root of function F</w:t>
      </w:r>
      <w:bookmarkEnd w:id="6076"/>
    </w:p>
    <w:p w14:paraId="7EC7C24E" w14:textId="0EE4AFD6" w:rsidR="00671C46" w:rsidRPr="0088310C" w:rsidRDefault="00671C46" w:rsidP="00926275">
      <w:pPr>
        <w:pStyle w:val="BodyText"/>
        <w:rPr>
          <w:rFonts w:eastAsiaTheme="minorEastAsia"/>
        </w:rPr>
      </w:pPr>
      <m:oMath>
        <m:r>
          <w:rPr>
            <w:rFonts w:ascii="Cambria Math" w:eastAsiaTheme="minorEastAsia" w:hAnsi="Cambria Math"/>
            <w:rPrChange w:id="6080" w:author="L-B" w:date="2018-10-18T03:40:00Z">
              <w:rPr>
                <w:rFonts w:ascii="Cambria Math" w:eastAsiaTheme="minorEastAsia" w:hAnsi="Cambria Math"/>
              </w:rPr>
            </w:rPrChange>
          </w:rPr>
          <m:t>F</m:t>
        </m:r>
        <m:d>
          <m:dPr>
            <m:ctrlPr>
              <w:rPr>
                <w:rFonts w:ascii="Cambria Math" w:eastAsiaTheme="minorEastAsia" w:hAnsi="Cambria Math"/>
                <w:i/>
              </w:rPr>
            </m:ctrlPr>
          </m:dPr>
          <m:e>
            <m:r>
              <w:rPr>
                <w:rFonts w:ascii="Cambria Math" w:eastAsiaTheme="minorEastAsia" w:hAnsi="Cambria Math"/>
                <w:rPrChange w:id="6081" w:author="L-B" w:date="2018-10-18T03:40:00Z">
                  <w:rPr>
                    <w:rFonts w:ascii="Cambria Math" w:eastAsiaTheme="minorEastAsia" w:hAnsi="Cambria Math"/>
                  </w:rPr>
                </w:rPrChange>
              </w:rPr>
              <m:t>D</m:t>
            </m:r>
          </m:e>
        </m:d>
        <m:r>
          <w:rPr>
            <w:rFonts w:ascii="Cambria Math" w:eastAsiaTheme="minorEastAsia" w:hAnsi="Cambria Math"/>
            <w:rPrChange w:id="6082" w:author="L-B" w:date="2018-10-18T03:40:00Z">
              <w:rPr>
                <w:rFonts w:ascii="Cambria Math" w:eastAsiaTheme="minorEastAsia" w:hAnsi="Cambria Math"/>
              </w:rPr>
            </w:rPrChange>
          </w:rPr>
          <m:t>=0</m:t>
        </m:r>
      </m:oMath>
      <w:r w:rsidRPr="0088310C">
        <w:rPr>
          <w:rFonts w:eastAsiaTheme="minorEastAsia"/>
        </w:rPr>
        <w:t xml:space="preserve"> </w:t>
      </w:r>
    </w:p>
    <w:p w14:paraId="602B94FD" w14:textId="1CCE849E" w:rsidR="00C0420B" w:rsidRPr="0088310C" w:rsidRDefault="00C0420B" w:rsidP="00926275">
      <w:pPr>
        <w:pStyle w:val="BodyText"/>
        <w:rPr>
          <w:rFonts w:eastAsiaTheme="minorEastAsia"/>
        </w:rPr>
      </w:pPr>
      <w:r w:rsidRPr="0088310C">
        <w:rPr>
          <w:rFonts w:eastAsiaTheme="minorEastAsia"/>
        </w:rPr>
        <w:t xml:space="preserve">The iteration process is started with an initial guess of the range called </w:t>
      </w:r>
      <m:oMath>
        <m:sSub>
          <m:sSubPr>
            <m:ctrlPr>
              <w:rPr>
                <w:rFonts w:ascii="Cambria Math" w:eastAsiaTheme="minorEastAsia" w:hAnsi="Cambria Math"/>
                <w:i/>
              </w:rPr>
            </m:ctrlPr>
          </m:sSubPr>
          <m:e>
            <m:r>
              <w:rPr>
                <w:rFonts w:ascii="Cambria Math" w:eastAsiaTheme="minorEastAsia" w:hAnsi="Cambria Math"/>
                <w:rPrChange w:id="6083" w:author="L-B" w:date="2018-10-18T03:40:00Z">
                  <w:rPr>
                    <w:rFonts w:ascii="Cambria Math" w:eastAsiaTheme="minorEastAsia" w:hAnsi="Cambria Math"/>
                  </w:rPr>
                </w:rPrChange>
              </w:rPr>
              <m:t>D</m:t>
            </m:r>
          </m:e>
          <m:sub>
            <m:r>
              <w:rPr>
                <w:rFonts w:ascii="Cambria Math" w:eastAsiaTheme="minorEastAsia" w:hAnsi="Cambria Math"/>
                <w:rPrChange w:id="6084" w:author="L-B" w:date="2018-10-18T03:40:00Z">
                  <w:rPr>
                    <w:rFonts w:ascii="Cambria Math" w:eastAsiaTheme="minorEastAsia" w:hAnsi="Cambria Math"/>
                  </w:rPr>
                </w:rPrChange>
              </w:rPr>
              <m:t>0</m:t>
            </m:r>
          </m:sub>
        </m:sSub>
      </m:oMath>
      <w:r w:rsidRPr="0088310C">
        <w:rPr>
          <w:rFonts w:eastAsiaTheme="minorEastAsia"/>
        </w:rPr>
        <w:t>.</w:t>
      </w:r>
    </w:p>
    <w:p w14:paraId="6D808EF6" w14:textId="1FC3C2F4" w:rsidR="00C0420B" w:rsidRPr="0088310C" w:rsidRDefault="00C0420B" w:rsidP="00926275">
      <w:pPr>
        <w:pStyle w:val="BodyText"/>
        <w:rPr>
          <w:rFonts w:eastAsiaTheme="minorEastAsia"/>
        </w:rPr>
      </w:pPr>
      <w:r w:rsidRPr="0088310C">
        <w:rPr>
          <w:rFonts w:eastAsiaTheme="minorEastAsia"/>
        </w:rPr>
        <w:t>A better approximation is then found with the value:</w:t>
      </w:r>
    </w:p>
    <w:p w14:paraId="03FB1093" w14:textId="2CA22781" w:rsidR="00C0420B" w:rsidRPr="0088310C" w:rsidRDefault="00C0420B" w:rsidP="00C0420B">
      <w:pPr>
        <w:pStyle w:val="Caption"/>
        <w:rPr>
          <w:rFonts w:eastAsiaTheme="minorEastAsia"/>
        </w:rPr>
      </w:pPr>
      <w:bookmarkStart w:id="6085" w:name="_Toc527532308"/>
      <w:r w:rsidRPr="0088310C">
        <w:lastRenderedPageBreak/>
        <w:t xml:space="preserve">Equation </w:t>
      </w:r>
      <w:r w:rsidRPr="0088310C">
        <w:rPr>
          <w:rPrChange w:id="6086" w:author="L-B" w:date="2018-10-18T03:40:00Z">
            <w:rPr/>
          </w:rPrChange>
        </w:rPr>
        <w:fldChar w:fldCharType="begin"/>
      </w:r>
      <w:r w:rsidRPr="0088310C">
        <w:instrText xml:space="preserve"> SEQ Equation \* ARABIC </w:instrText>
      </w:r>
      <w:r w:rsidRPr="0088310C">
        <w:rPr>
          <w:rPrChange w:id="6087" w:author="L-B" w:date="2018-10-18T03:40:00Z">
            <w:rPr/>
          </w:rPrChange>
        </w:rPr>
        <w:fldChar w:fldCharType="separate"/>
      </w:r>
      <w:r w:rsidR="000D7C70" w:rsidRPr="0088310C">
        <w:rPr>
          <w:noProof/>
        </w:rPr>
        <w:t>16</w:t>
      </w:r>
      <w:r w:rsidRPr="0088310C">
        <w:rPr>
          <w:rPrChange w:id="6088" w:author="L-B" w:date="2018-10-18T03:40:00Z">
            <w:rPr/>
          </w:rPrChange>
        </w:rPr>
        <w:fldChar w:fldCharType="end"/>
      </w:r>
      <w:r w:rsidRPr="0088310C">
        <w:t xml:space="preserve"> First step</w:t>
      </w:r>
      <w:bookmarkEnd w:id="6085"/>
    </w:p>
    <w:p w14:paraId="72864148" w14:textId="2FCD4689" w:rsidR="00C0420B" w:rsidRPr="0088310C" w:rsidRDefault="00C0420B" w:rsidP="00C0420B">
      <w:pPr>
        <w:pStyle w:val="BodyText"/>
        <w:rPr>
          <w:rFonts w:eastAsiaTheme="minorEastAsia"/>
        </w:rPr>
      </w:pPr>
      <m:oMathPara>
        <m:oMath>
          <m:r>
            <w:rPr>
              <w:rFonts w:ascii="Cambria Math" w:eastAsiaTheme="minorEastAsia" w:hAnsi="Cambria Math"/>
              <w:rPrChange w:id="6089" w:author="L-B" w:date="2018-10-18T03:40:00Z">
                <w:rPr>
                  <w:rFonts w:ascii="Cambria Math" w:eastAsiaTheme="minorEastAsia" w:hAnsi="Cambria Math"/>
                </w:rPr>
              </w:rPrChange>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Change w:id="6090" w:author="L-B" w:date="2018-10-18T03:40:00Z">
                        <w:rPr>
                          <w:rFonts w:ascii="Cambria Math" w:eastAsiaTheme="minorEastAsia" w:hAnsi="Cambria Math"/>
                        </w:rPr>
                      </w:rPrChange>
                    </w:rPr>
                    <m:t>D</m:t>
                  </m:r>
                </m:e>
                <m:sub>
                  <m:r>
                    <w:rPr>
                      <w:rFonts w:ascii="Cambria Math" w:eastAsiaTheme="minorEastAsia" w:hAnsi="Cambria Math"/>
                      <w:rPrChange w:id="6091" w:author="L-B" w:date="2018-10-18T03:40:00Z">
                        <w:rPr>
                          <w:rFonts w:ascii="Cambria Math" w:eastAsiaTheme="minorEastAsia" w:hAnsi="Cambria Math"/>
                        </w:rPr>
                      </w:rPrChange>
                    </w:rPr>
                    <m:t>1</m:t>
                  </m:r>
                </m:sub>
              </m:sSub>
            </m:e>
          </m:d>
          <m:r>
            <w:rPr>
              <w:rFonts w:ascii="Cambria Math" w:eastAsiaTheme="minorEastAsia" w:hAnsi="Cambria Math"/>
              <w:rPrChange w:id="6092" w:author="L-B" w:date="2018-10-18T03:40:00Z">
                <w:rPr>
                  <w:rFonts w:ascii="Cambria Math" w:eastAsiaTheme="minorEastAsia" w:hAnsi="Cambria Math"/>
                </w:rPr>
              </w:rPrChange>
            </w:rPr>
            <m:t>=</m:t>
          </m:r>
          <m:sSub>
            <m:sSubPr>
              <m:ctrlPr>
                <w:rPr>
                  <w:rFonts w:ascii="Cambria Math" w:eastAsiaTheme="minorEastAsia" w:hAnsi="Cambria Math"/>
                  <w:i/>
                </w:rPr>
              </m:ctrlPr>
            </m:sSubPr>
            <m:e>
              <m:r>
                <w:rPr>
                  <w:rFonts w:ascii="Cambria Math" w:eastAsiaTheme="minorEastAsia" w:hAnsi="Cambria Math"/>
                  <w:rPrChange w:id="6093" w:author="L-B" w:date="2018-10-18T03:40:00Z">
                    <w:rPr>
                      <w:rFonts w:ascii="Cambria Math" w:eastAsiaTheme="minorEastAsia" w:hAnsi="Cambria Math"/>
                    </w:rPr>
                  </w:rPrChange>
                </w:rPr>
                <m:t>D</m:t>
              </m:r>
            </m:e>
            <m:sub>
              <m:r>
                <w:rPr>
                  <w:rFonts w:ascii="Cambria Math" w:eastAsiaTheme="minorEastAsia" w:hAnsi="Cambria Math"/>
                  <w:rPrChange w:id="6094" w:author="L-B" w:date="2018-10-18T03:40:00Z">
                    <w:rPr>
                      <w:rFonts w:ascii="Cambria Math" w:eastAsiaTheme="minorEastAsia" w:hAnsi="Cambria Math"/>
                    </w:rPr>
                  </w:rPrChange>
                </w:rPr>
                <m:t>0</m:t>
              </m:r>
            </m:sub>
          </m:sSub>
          <m:r>
            <w:rPr>
              <w:rFonts w:ascii="Cambria Math" w:eastAsiaTheme="minorEastAsia" w:hAnsi="Cambria Math"/>
              <w:rPrChange w:id="6095" w:author="L-B" w:date="2018-10-18T03:40:00Z">
                <w:rPr>
                  <w:rFonts w:ascii="Cambria Math" w:eastAsiaTheme="minorEastAsia" w:hAnsi="Cambria Math"/>
                </w:rPr>
              </w:rPrChange>
            </w:rPr>
            <m:t>-</m:t>
          </m:r>
          <m:f>
            <m:fPr>
              <m:ctrlPr>
                <w:rPr>
                  <w:rFonts w:ascii="Cambria Math" w:eastAsiaTheme="minorEastAsia" w:hAnsi="Cambria Math"/>
                  <w:i/>
                </w:rPr>
              </m:ctrlPr>
            </m:fPr>
            <m:num>
              <m:r>
                <w:rPr>
                  <w:rFonts w:ascii="Cambria Math" w:eastAsiaTheme="minorEastAsia" w:hAnsi="Cambria Math"/>
                  <w:rPrChange w:id="6096" w:author="L-B" w:date="2018-10-18T03:40:00Z">
                    <w:rPr>
                      <w:rFonts w:ascii="Cambria Math" w:eastAsiaTheme="minorEastAsia" w:hAnsi="Cambria Math"/>
                    </w:rPr>
                  </w:rPrChange>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Change w:id="6097" w:author="L-B" w:date="2018-10-18T03:40:00Z">
                            <w:rPr>
                              <w:rFonts w:ascii="Cambria Math" w:eastAsiaTheme="minorEastAsia" w:hAnsi="Cambria Math"/>
                            </w:rPr>
                          </w:rPrChange>
                        </w:rPr>
                        <m:t>D</m:t>
                      </m:r>
                    </m:e>
                    <m:sub>
                      <m:r>
                        <w:rPr>
                          <w:rFonts w:ascii="Cambria Math" w:eastAsiaTheme="minorEastAsia" w:hAnsi="Cambria Math"/>
                          <w:rPrChange w:id="6098" w:author="L-B" w:date="2018-10-18T03:40:00Z">
                            <w:rPr>
                              <w:rFonts w:ascii="Cambria Math" w:eastAsiaTheme="minorEastAsia" w:hAnsi="Cambria Math"/>
                            </w:rPr>
                          </w:rPrChange>
                        </w:rPr>
                        <m:t>0</m:t>
                      </m:r>
                    </m:sub>
                  </m:sSub>
                </m:e>
              </m:d>
            </m:num>
            <m:den>
              <m:r>
                <w:rPr>
                  <w:rFonts w:ascii="Cambria Math" w:eastAsiaTheme="minorEastAsia" w:hAnsi="Cambria Math"/>
                  <w:rPrChange w:id="6099" w:author="L-B" w:date="2018-10-18T03:40:00Z">
                    <w:rPr>
                      <w:rFonts w:ascii="Cambria Math" w:eastAsiaTheme="minorEastAsia" w:hAnsi="Cambria Math"/>
                    </w:rPr>
                  </w:rPrChange>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Change w:id="6100" w:author="L-B" w:date="2018-10-18T03:40:00Z">
                            <w:rPr>
                              <w:rFonts w:ascii="Cambria Math" w:eastAsiaTheme="minorEastAsia" w:hAnsi="Cambria Math"/>
                            </w:rPr>
                          </w:rPrChange>
                        </w:rPr>
                        <m:t>D</m:t>
                      </m:r>
                    </m:e>
                    <m:sub>
                      <m:r>
                        <w:rPr>
                          <w:rFonts w:ascii="Cambria Math" w:eastAsiaTheme="minorEastAsia" w:hAnsi="Cambria Math"/>
                          <w:rPrChange w:id="6101" w:author="L-B" w:date="2018-10-18T03:40:00Z">
                            <w:rPr>
                              <w:rFonts w:ascii="Cambria Math" w:eastAsiaTheme="minorEastAsia" w:hAnsi="Cambria Math"/>
                            </w:rPr>
                          </w:rPrChange>
                        </w:rPr>
                        <m:t>0</m:t>
                      </m:r>
                    </m:sub>
                  </m:sSub>
                </m:e>
              </m:d>
            </m:den>
          </m:f>
        </m:oMath>
      </m:oMathPara>
    </w:p>
    <w:p w14:paraId="5C68BE54" w14:textId="7117D2C1" w:rsidR="00C0420B" w:rsidRPr="0088310C" w:rsidRDefault="00C0420B" w:rsidP="00926275">
      <w:pPr>
        <w:pStyle w:val="BodyText"/>
        <w:rPr>
          <w:rFonts w:eastAsiaTheme="minorEastAsia"/>
        </w:rPr>
      </w:pPr>
      <w:r w:rsidRPr="0088310C">
        <w:rPr>
          <w:rFonts w:eastAsiaTheme="minorEastAsia"/>
        </w:rPr>
        <w:t>This process is continued:</w:t>
      </w:r>
    </w:p>
    <w:p w14:paraId="6A58B3FE" w14:textId="2DDCA831" w:rsidR="00C0420B" w:rsidRPr="0088310C" w:rsidRDefault="00C0420B" w:rsidP="00C0420B">
      <w:pPr>
        <w:pStyle w:val="Caption"/>
        <w:rPr>
          <w:rFonts w:eastAsiaTheme="minorEastAsia"/>
        </w:rPr>
      </w:pPr>
      <w:bookmarkStart w:id="6102" w:name="_Toc527532309"/>
      <w:r w:rsidRPr="0088310C">
        <w:t xml:space="preserve">Equation </w:t>
      </w:r>
      <w:r w:rsidRPr="0088310C">
        <w:rPr>
          <w:rPrChange w:id="6103" w:author="L-B" w:date="2018-10-18T03:40:00Z">
            <w:rPr/>
          </w:rPrChange>
        </w:rPr>
        <w:fldChar w:fldCharType="begin"/>
      </w:r>
      <w:r w:rsidRPr="0088310C">
        <w:instrText xml:space="preserve"> SEQ Equation \* ARABIC </w:instrText>
      </w:r>
      <w:r w:rsidRPr="0088310C">
        <w:rPr>
          <w:rPrChange w:id="6104" w:author="L-B" w:date="2018-10-18T03:40:00Z">
            <w:rPr/>
          </w:rPrChange>
        </w:rPr>
        <w:fldChar w:fldCharType="separate"/>
      </w:r>
      <w:r w:rsidR="000D7C70" w:rsidRPr="0088310C">
        <w:rPr>
          <w:noProof/>
        </w:rPr>
        <w:t>17</w:t>
      </w:r>
      <w:r w:rsidRPr="0088310C">
        <w:rPr>
          <w:rPrChange w:id="6105" w:author="L-B" w:date="2018-10-18T03:40:00Z">
            <w:rPr/>
          </w:rPrChange>
        </w:rPr>
        <w:fldChar w:fldCharType="end"/>
      </w:r>
      <w:r w:rsidRPr="0088310C">
        <w:t xml:space="preserve"> Step n+1</w:t>
      </w:r>
      <w:bookmarkEnd w:id="6102"/>
    </w:p>
    <w:p w14:paraId="60AEB962" w14:textId="16D86BF7" w:rsidR="00C0420B" w:rsidRPr="0088310C" w:rsidRDefault="00C0420B" w:rsidP="00926275">
      <w:pPr>
        <w:pStyle w:val="BodyText"/>
        <w:rPr>
          <w:rFonts w:eastAsiaTheme="minorEastAsia"/>
        </w:rPr>
      </w:pPr>
      <m:oMathPara>
        <m:oMath>
          <m:r>
            <w:rPr>
              <w:rFonts w:ascii="Cambria Math" w:eastAsiaTheme="minorEastAsia" w:hAnsi="Cambria Math"/>
              <w:rPrChange w:id="6106" w:author="L-B" w:date="2018-10-18T03:40:00Z">
                <w:rPr>
                  <w:rFonts w:ascii="Cambria Math" w:eastAsiaTheme="minorEastAsia" w:hAnsi="Cambria Math"/>
                </w:rPr>
              </w:rPrChange>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Change w:id="6107" w:author="L-B" w:date="2018-10-18T03:40:00Z">
                        <w:rPr>
                          <w:rFonts w:ascii="Cambria Math" w:eastAsiaTheme="minorEastAsia" w:hAnsi="Cambria Math"/>
                        </w:rPr>
                      </w:rPrChange>
                    </w:rPr>
                    <m:t>D</m:t>
                  </m:r>
                </m:e>
                <m:sub>
                  <m:r>
                    <w:rPr>
                      <w:rFonts w:ascii="Cambria Math" w:eastAsiaTheme="minorEastAsia" w:hAnsi="Cambria Math"/>
                      <w:rPrChange w:id="6108" w:author="L-B" w:date="2018-10-18T03:40:00Z">
                        <w:rPr>
                          <w:rFonts w:ascii="Cambria Math" w:eastAsiaTheme="minorEastAsia" w:hAnsi="Cambria Math"/>
                        </w:rPr>
                      </w:rPrChange>
                    </w:rPr>
                    <m:t>n+1</m:t>
                  </m:r>
                </m:sub>
              </m:sSub>
            </m:e>
          </m:d>
          <m:r>
            <w:rPr>
              <w:rFonts w:ascii="Cambria Math" w:eastAsiaTheme="minorEastAsia" w:hAnsi="Cambria Math"/>
              <w:rPrChange w:id="6109" w:author="L-B" w:date="2018-10-18T03:40:00Z">
                <w:rPr>
                  <w:rFonts w:ascii="Cambria Math" w:eastAsiaTheme="minorEastAsia" w:hAnsi="Cambria Math"/>
                </w:rPr>
              </w:rPrChange>
            </w:rPr>
            <m:t>=</m:t>
          </m:r>
          <m:sSub>
            <m:sSubPr>
              <m:ctrlPr>
                <w:rPr>
                  <w:rFonts w:ascii="Cambria Math" w:eastAsiaTheme="minorEastAsia" w:hAnsi="Cambria Math"/>
                  <w:i/>
                </w:rPr>
              </m:ctrlPr>
            </m:sSubPr>
            <m:e>
              <m:r>
                <w:rPr>
                  <w:rFonts w:ascii="Cambria Math" w:eastAsiaTheme="minorEastAsia" w:hAnsi="Cambria Math"/>
                  <w:rPrChange w:id="6110" w:author="L-B" w:date="2018-10-18T03:40:00Z">
                    <w:rPr>
                      <w:rFonts w:ascii="Cambria Math" w:eastAsiaTheme="minorEastAsia" w:hAnsi="Cambria Math"/>
                    </w:rPr>
                  </w:rPrChange>
                </w:rPr>
                <m:t>D</m:t>
              </m:r>
            </m:e>
            <m:sub>
              <m:r>
                <w:rPr>
                  <w:rFonts w:ascii="Cambria Math" w:eastAsiaTheme="minorEastAsia" w:hAnsi="Cambria Math"/>
                  <w:rPrChange w:id="6111" w:author="L-B" w:date="2018-10-18T03:40:00Z">
                    <w:rPr>
                      <w:rFonts w:ascii="Cambria Math" w:eastAsiaTheme="minorEastAsia" w:hAnsi="Cambria Math"/>
                    </w:rPr>
                  </w:rPrChange>
                </w:rPr>
                <m:t>n</m:t>
              </m:r>
            </m:sub>
          </m:sSub>
          <m:r>
            <w:rPr>
              <w:rFonts w:ascii="Cambria Math" w:eastAsiaTheme="minorEastAsia" w:hAnsi="Cambria Math"/>
              <w:rPrChange w:id="6112" w:author="L-B" w:date="2018-10-18T03:40:00Z">
                <w:rPr>
                  <w:rFonts w:ascii="Cambria Math" w:eastAsiaTheme="minorEastAsia" w:hAnsi="Cambria Math"/>
                </w:rPr>
              </w:rPrChange>
            </w:rPr>
            <m:t>-</m:t>
          </m:r>
          <m:f>
            <m:fPr>
              <m:ctrlPr>
                <w:rPr>
                  <w:rFonts w:ascii="Cambria Math" w:eastAsiaTheme="minorEastAsia" w:hAnsi="Cambria Math"/>
                  <w:i/>
                </w:rPr>
              </m:ctrlPr>
            </m:fPr>
            <m:num>
              <m:r>
                <w:rPr>
                  <w:rFonts w:ascii="Cambria Math" w:eastAsiaTheme="minorEastAsia" w:hAnsi="Cambria Math"/>
                  <w:rPrChange w:id="6113" w:author="L-B" w:date="2018-10-18T03:40:00Z">
                    <w:rPr>
                      <w:rFonts w:ascii="Cambria Math" w:eastAsiaTheme="minorEastAsia" w:hAnsi="Cambria Math"/>
                    </w:rPr>
                  </w:rPrChange>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Change w:id="6114" w:author="L-B" w:date="2018-10-18T03:40:00Z">
                            <w:rPr>
                              <w:rFonts w:ascii="Cambria Math" w:eastAsiaTheme="minorEastAsia" w:hAnsi="Cambria Math"/>
                            </w:rPr>
                          </w:rPrChange>
                        </w:rPr>
                        <m:t>D</m:t>
                      </m:r>
                    </m:e>
                    <m:sub>
                      <m:r>
                        <w:rPr>
                          <w:rFonts w:ascii="Cambria Math" w:eastAsiaTheme="minorEastAsia" w:hAnsi="Cambria Math"/>
                          <w:rPrChange w:id="6115" w:author="L-B" w:date="2018-10-18T03:40:00Z">
                            <w:rPr>
                              <w:rFonts w:ascii="Cambria Math" w:eastAsiaTheme="minorEastAsia" w:hAnsi="Cambria Math"/>
                            </w:rPr>
                          </w:rPrChange>
                        </w:rPr>
                        <m:t>n</m:t>
                      </m:r>
                    </m:sub>
                  </m:sSub>
                </m:e>
              </m:d>
            </m:num>
            <m:den>
              <m:r>
                <w:rPr>
                  <w:rFonts w:ascii="Cambria Math" w:eastAsiaTheme="minorEastAsia" w:hAnsi="Cambria Math"/>
                  <w:rPrChange w:id="6116" w:author="L-B" w:date="2018-10-18T03:40:00Z">
                    <w:rPr>
                      <w:rFonts w:ascii="Cambria Math" w:eastAsiaTheme="minorEastAsia" w:hAnsi="Cambria Math"/>
                    </w:rPr>
                  </w:rPrChange>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Change w:id="6117" w:author="L-B" w:date="2018-10-18T03:40:00Z">
                            <w:rPr>
                              <w:rFonts w:ascii="Cambria Math" w:eastAsiaTheme="minorEastAsia" w:hAnsi="Cambria Math"/>
                            </w:rPr>
                          </w:rPrChange>
                        </w:rPr>
                        <m:t>D</m:t>
                      </m:r>
                    </m:e>
                    <m:sub>
                      <m:r>
                        <w:rPr>
                          <w:rFonts w:ascii="Cambria Math" w:eastAsiaTheme="minorEastAsia" w:hAnsi="Cambria Math"/>
                          <w:rPrChange w:id="6118" w:author="L-B" w:date="2018-10-18T03:40:00Z">
                            <w:rPr>
                              <w:rFonts w:ascii="Cambria Math" w:eastAsiaTheme="minorEastAsia" w:hAnsi="Cambria Math"/>
                            </w:rPr>
                          </w:rPrChange>
                        </w:rPr>
                        <m:t>n</m:t>
                      </m:r>
                    </m:sub>
                  </m:sSub>
                </m:e>
              </m:d>
            </m:den>
          </m:f>
        </m:oMath>
      </m:oMathPara>
    </w:p>
    <w:p w14:paraId="07B29DB4" w14:textId="3179A7C1" w:rsidR="00C0420B" w:rsidRPr="0088310C" w:rsidRDefault="00C0420B" w:rsidP="00926275">
      <w:pPr>
        <w:pStyle w:val="BodyText"/>
        <w:rPr>
          <w:rFonts w:eastAsiaTheme="minorEastAsia"/>
        </w:rPr>
      </w:pPr>
      <w:r w:rsidRPr="0088310C">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Change w:id="6119" w:author="L-B" w:date="2018-10-18T03:40:00Z">
                  <w:rPr>
                    <w:rFonts w:ascii="Cambria Math" w:eastAsiaTheme="minorEastAsia" w:hAnsi="Cambria Math"/>
                  </w:rPr>
                </w:rPrChange>
              </w:rPr>
              <m:t>D</m:t>
            </m:r>
          </m:e>
          <m:sub>
            <m:r>
              <w:rPr>
                <w:rFonts w:ascii="Cambria Math" w:eastAsiaTheme="minorEastAsia" w:hAnsi="Cambria Math"/>
                <w:rPrChange w:id="6120" w:author="L-B" w:date="2018-10-18T03:40:00Z">
                  <w:rPr>
                    <w:rFonts w:ascii="Cambria Math" w:eastAsiaTheme="minorEastAsia" w:hAnsi="Cambria Math"/>
                  </w:rPr>
                </w:rPrChange>
              </w:rPr>
              <m:t>n</m:t>
            </m:r>
          </m:sub>
        </m:sSub>
      </m:oMath>
      <w:r w:rsidRPr="0088310C">
        <w:rPr>
          <w:rFonts w:eastAsiaTheme="minorEastAsia"/>
        </w:rPr>
        <w:t xml:space="preserve"> values do not differ much from each other</w:t>
      </w:r>
      <w:r w:rsidR="00DC1A75" w:rsidRPr="0088310C">
        <w:rPr>
          <w:rFonts w:eastAsiaTheme="minorEastAsia"/>
        </w:rPr>
        <w:t>,</w:t>
      </w:r>
      <w:r w:rsidRPr="0088310C">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Change w:id="6121" w:author="L-B" w:date="2018-10-18T03:40:00Z">
                  <w:rPr>
                    <w:rFonts w:ascii="Cambria Math" w:eastAsiaTheme="minorEastAsia" w:hAnsi="Cambria Math"/>
                  </w:rPr>
                </w:rPrChange>
              </w:rPr>
              <m:t>D</m:t>
            </m:r>
          </m:e>
          <m:sub>
            <m:r>
              <w:rPr>
                <w:rFonts w:ascii="Cambria Math" w:eastAsiaTheme="minorEastAsia" w:hAnsi="Cambria Math"/>
                <w:rPrChange w:id="6122" w:author="L-B" w:date="2018-10-18T03:40:00Z">
                  <w:rPr>
                    <w:rFonts w:ascii="Cambria Math" w:eastAsiaTheme="minorEastAsia" w:hAnsi="Cambria Math"/>
                  </w:rPr>
                </w:rPrChange>
              </w:rPr>
              <m:t>n</m:t>
            </m:r>
          </m:sub>
        </m:sSub>
      </m:oMath>
      <w:r w:rsidR="00DC1A75" w:rsidRPr="0088310C">
        <w:rPr>
          <w:rFonts w:eastAsiaTheme="minorEastAsia"/>
        </w:rPr>
        <w:t xml:space="preserve"> is found to be a good approximation for the range.</w:t>
      </w:r>
    </w:p>
    <w:p w14:paraId="1DEDDDBB" w14:textId="685CCBEE" w:rsidR="00DC1A75" w:rsidRPr="0088310C" w:rsidRDefault="00DC1A75" w:rsidP="00DC1A75">
      <w:pPr>
        <w:pStyle w:val="Caption"/>
      </w:pPr>
      <w:bookmarkStart w:id="6123" w:name="_Toc527532310"/>
      <w:r w:rsidRPr="0088310C">
        <w:t xml:space="preserve">Equation </w:t>
      </w:r>
      <w:r w:rsidRPr="0088310C">
        <w:rPr>
          <w:rPrChange w:id="6124" w:author="L-B" w:date="2018-10-18T03:40:00Z">
            <w:rPr/>
          </w:rPrChange>
        </w:rPr>
        <w:fldChar w:fldCharType="begin"/>
      </w:r>
      <w:r w:rsidRPr="0088310C">
        <w:instrText xml:space="preserve"> SEQ Equation \* ARABIC </w:instrText>
      </w:r>
      <w:r w:rsidRPr="0088310C">
        <w:rPr>
          <w:rPrChange w:id="6125" w:author="L-B" w:date="2018-10-18T03:40:00Z">
            <w:rPr/>
          </w:rPrChange>
        </w:rPr>
        <w:fldChar w:fldCharType="separate"/>
      </w:r>
      <w:r w:rsidR="000D7C70" w:rsidRPr="0088310C">
        <w:rPr>
          <w:noProof/>
        </w:rPr>
        <w:t>18</w:t>
      </w:r>
      <w:r w:rsidRPr="0088310C">
        <w:rPr>
          <w:rPrChange w:id="6126" w:author="L-B" w:date="2018-10-18T03:40:00Z">
            <w:rPr/>
          </w:rPrChange>
        </w:rPr>
        <w:fldChar w:fldCharType="end"/>
      </w:r>
      <w:r w:rsidRPr="0088310C">
        <w:t xml:space="preserve"> Final step</w:t>
      </w:r>
      <w:bookmarkEnd w:id="6123"/>
    </w:p>
    <w:p w14:paraId="52137510" w14:textId="4783253C" w:rsidR="00DC1A75" w:rsidRPr="0088310C" w:rsidRDefault="00A64966"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Change w:id="6127" w:author="L-B" w:date="2018-10-18T03:40:00Z">
                      <w:rPr>
                        <w:rFonts w:ascii="Cambria Math" w:eastAsiaTheme="minorEastAsia" w:hAnsi="Cambria Math"/>
                        <w:sz w:val="22"/>
                      </w:rPr>
                    </w:rPrChange>
                  </w:rPr>
                  <m:t>D</m:t>
                </m:r>
              </m:e>
              <m:sub>
                <m:r>
                  <m:rPr>
                    <m:sty m:val="p"/>
                  </m:rPr>
                  <w:rPr>
                    <w:rFonts w:ascii="Cambria Math" w:eastAsiaTheme="minorEastAsia" w:hAnsi="Cambria Math"/>
                    <w:sz w:val="22"/>
                    <w:rPrChange w:id="6128" w:author="L-B" w:date="2018-10-18T03:40:00Z">
                      <w:rPr>
                        <w:rFonts w:ascii="Cambria Math" w:eastAsiaTheme="minorEastAsia" w:hAnsi="Cambria Math"/>
                        <w:sz w:val="22"/>
                      </w:rPr>
                    </w:rPrChange>
                  </w:rPr>
                  <m:t>n+1</m:t>
                </m:r>
              </m:sub>
            </m:sSub>
            <m:r>
              <m:rPr>
                <m:sty m:val="p"/>
              </m:rPr>
              <w:rPr>
                <w:rFonts w:ascii="Cambria Math" w:eastAsiaTheme="minorEastAsia" w:hAnsi="Cambria Math"/>
                <w:sz w:val="22"/>
                <w:rPrChange w:id="6129" w:author="L-B" w:date="2018-10-18T03:40:00Z">
                  <w:rPr>
                    <w:rFonts w:ascii="Cambria Math" w:eastAsiaTheme="minorEastAsia" w:hAnsi="Cambria Math"/>
                    <w:sz w:val="22"/>
                  </w:rPr>
                </w:rPrChange>
              </w:rPr>
              <m:t>-</m:t>
            </m:r>
            <m:sSub>
              <m:sSubPr>
                <m:ctrlPr>
                  <w:rPr>
                    <w:rFonts w:ascii="Cambria Math" w:eastAsiaTheme="minorEastAsia" w:hAnsi="Cambria Math"/>
                    <w:sz w:val="22"/>
                  </w:rPr>
                </m:ctrlPr>
              </m:sSubPr>
              <m:e>
                <m:r>
                  <m:rPr>
                    <m:sty m:val="p"/>
                  </m:rPr>
                  <w:rPr>
                    <w:rFonts w:ascii="Cambria Math" w:eastAsiaTheme="minorEastAsia" w:hAnsi="Cambria Math"/>
                    <w:sz w:val="22"/>
                    <w:rPrChange w:id="6130" w:author="L-B" w:date="2018-10-18T03:40:00Z">
                      <w:rPr>
                        <w:rFonts w:ascii="Cambria Math" w:eastAsiaTheme="minorEastAsia" w:hAnsi="Cambria Math"/>
                        <w:sz w:val="22"/>
                      </w:rPr>
                    </w:rPrChange>
                  </w:rPr>
                  <m:t>D</m:t>
                </m:r>
              </m:e>
              <m:sub>
                <m:r>
                  <m:rPr>
                    <m:sty m:val="p"/>
                  </m:rPr>
                  <w:rPr>
                    <w:rFonts w:ascii="Cambria Math" w:eastAsiaTheme="minorEastAsia" w:hAnsi="Cambria Math"/>
                    <w:sz w:val="22"/>
                    <w:rPrChange w:id="6131" w:author="L-B" w:date="2018-10-18T03:40:00Z">
                      <w:rPr>
                        <w:rFonts w:ascii="Cambria Math" w:eastAsiaTheme="minorEastAsia" w:hAnsi="Cambria Math"/>
                        <w:sz w:val="22"/>
                      </w:rPr>
                    </w:rPrChange>
                  </w:rPr>
                  <m:t>n</m:t>
                </m:r>
              </m:sub>
            </m:sSub>
          </m:e>
        </m:d>
        <m:r>
          <m:rPr>
            <m:sty m:val="p"/>
          </m:rPr>
          <w:rPr>
            <w:rFonts w:ascii="Cambria Math" w:eastAsiaTheme="minorEastAsia" w:hAnsi="Cambria Math"/>
            <w:sz w:val="22"/>
            <w:rPrChange w:id="6132" w:author="L-B" w:date="2018-10-18T03:40:00Z">
              <w:rPr>
                <w:rFonts w:ascii="Cambria Math" w:eastAsiaTheme="minorEastAsia" w:hAnsi="Cambria Math"/>
                <w:sz w:val="22"/>
              </w:rPr>
            </w:rPrChange>
          </w:rPr>
          <m:t>&lt;ε</m:t>
        </m:r>
      </m:oMath>
      <w:r w:rsidR="00DC1A75" w:rsidRPr="0088310C">
        <w:rPr>
          <w:rFonts w:eastAsiaTheme="minorEastAsia"/>
          <w:sz w:val="22"/>
        </w:rPr>
        <w:tab/>
      </w:r>
      <w:r w:rsidR="00DC1A75" w:rsidRPr="0088310C">
        <w:rPr>
          <w:rFonts w:eastAsiaTheme="minorEastAsia"/>
          <w:sz w:val="22"/>
        </w:rPr>
        <w:tab/>
        <w:t xml:space="preserve">with </w:t>
      </w:r>
      <m:oMath>
        <m:r>
          <w:rPr>
            <w:rFonts w:ascii="Cambria Math" w:eastAsiaTheme="minorEastAsia" w:hAnsi="Cambria Math"/>
            <w:sz w:val="22"/>
            <w:rPrChange w:id="6133" w:author="L-B" w:date="2018-10-18T03:40:00Z">
              <w:rPr>
                <w:rFonts w:ascii="Cambria Math" w:eastAsiaTheme="minorEastAsia" w:hAnsi="Cambria Math"/>
                <w:sz w:val="22"/>
              </w:rPr>
            </w:rPrChange>
          </w:rPr>
          <m:t>ε</m:t>
        </m:r>
      </m:oMath>
      <w:r w:rsidR="00DC1A75" w:rsidRPr="0088310C">
        <w:rPr>
          <w:rFonts w:eastAsiaTheme="minorEastAsia"/>
          <w:sz w:val="22"/>
        </w:rPr>
        <w:t xml:space="preserve"> a small value.</w:t>
      </w:r>
    </w:p>
    <w:p w14:paraId="40A8DAAC" w14:textId="77777777" w:rsidR="00671C46" w:rsidRPr="0088310C" w:rsidRDefault="00671C46" w:rsidP="00926275">
      <w:pPr>
        <w:pStyle w:val="BodyText"/>
        <w:rPr>
          <w:rFonts w:eastAsiaTheme="minorEastAsia"/>
        </w:rPr>
      </w:pPr>
    </w:p>
    <w:p w14:paraId="43FF5E9C" w14:textId="04982BEB" w:rsidR="00DC1A75" w:rsidRPr="0088310C" w:rsidRDefault="00DC1A75" w:rsidP="00926275">
      <w:pPr>
        <w:pStyle w:val="BodyText"/>
        <w:rPr>
          <w:rFonts w:eastAsiaTheme="minorEastAsia"/>
        </w:rPr>
      </w:pPr>
      <w:r w:rsidRPr="0088310C">
        <w:rPr>
          <w:rFonts w:eastAsiaTheme="minorEastAsia"/>
        </w:rPr>
        <w:t xml:space="preserve">The derivative of </w:t>
      </w:r>
      <m:oMath>
        <m:r>
          <w:rPr>
            <w:rFonts w:ascii="Cambria Math" w:eastAsiaTheme="minorEastAsia" w:hAnsi="Cambria Math"/>
            <w:rPrChange w:id="6134" w:author="L-B" w:date="2018-10-18T03:40:00Z">
              <w:rPr>
                <w:rFonts w:ascii="Cambria Math" w:eastAsiaTheme="minorEastAsia" w:hAnsi="Cambria Math"/>
              </w:rPr>
            </w:rPrChange>
          </w:rPr>
          <m:t>F</m:t>
        </m:r>
        <m:d>
          <m:dPr>
            <m:ctrlPr>
              <w:rPr>
                <w:rFonts w:ascii="Cambria Math" w:eastAsiaTheme="minorEastAsia" w:hAnsi="Cambria Math"/>
                <w:i/>
              </w:rPr>
            </m:ctrlPr>
          </m:dPr>
          <m:e>
            <m:r>
              <w:rPr>
                <w:rFonts w:ascii="Cambria Math" w:eastAsiaTheme="minorEastAsia" w:hAnsi="Cambria Math"/>
                <w:rPrChange w:id="6135" w:author="L-B" w:date="2018-10-18T03:40:00Z">
                  <w:rPr>
                    <w:rFonts w:ascii="Cambria Math" w:eastAsiaTheme="minorEastAsia" w:hAnsi="Cambria Math"/>
                  </w:rPr>
                </w:rPrChange>
              </w:rPr>
              <m:t>D</m:t>
            </m:r>
          </m:e>
        </m:d>
      </m:oMath>
      <w:r w:rsidRPr="0088310C">
        <w:rPr>
          <w:rFonts w:eastAsiaTheme="minorEastAsia"/>
        </w:rPr>
        <w:t xml:space="preserve"> is</w:t>
      </w:r>
    </w:p>
    <w:p w14:paraId="5CD98A25" w14:textId="7525BD14" w:rsidR="00DC1A75" w:rsidRPr="0088310C" w:rsidRDefault="00DC1A75" w:rsidP="00DC1A75">
      <w:pPr>
        <w:pStyle w:val="Caption"/>
      </w:pPr>
      <w:bookmarkStart w:id="6136" w:name="_Toc527532311"/>
      <w:r w:rsidRPr="0088310C">
        <w:t xml:space="preserve">Equation </w:t>
      </w:r>
      <w:r w:rsidRPr="0088310C">
        <w:rPr>
          <w:rPrChange w:id="6137" w:author="L-B" w:date="2018-10-18T03:40:00Z">
            <w:rPr/>
          </w:rPrChange>
        </w:rPr>
        <w:fldChar w:fldCharType="begin"/>
      </w:r>
      <w:r w:rsidRPr="0088310C">
        <w:instrText xml:space="preserve"> SEQ Equation \* ARABIC </w:instrText>
      </w:r>
      <w:r w:rsidRPr="0088310C">
        <w:rPr>
          <w:rPrChange w:id="6138" w:author="L-B" w:date="2018-10-18T03:40:00Z">
            <w:rPr/>
          </w:rPrChange>
        </w:rPr>
        <w:fldChar w:fldCharType="separate"/>
      </w:r>
      <w:r w:rsidR="000D7C70" w:rsidRPr="0088310C">
        <w:rPr>
          <w:noProof/>
        </w:rPr>
        <w:t>19</w:t>
      </w:r>
      <w:r w:rsidRPr="0088310C">
        <w:rPr>
          <w:rPrChange w:id="6139" w:author="L-B" w:date="2018-10-18T03:40:00Z">
            <w:rPr/>
          </w:rPrChange>
        </w:rPr>
        <w:fldChar w:fldCharType="end"/>
      </w:r>
      <w:r w:rsidR="006305C5" w:rsidRPr="0088310C">
        <w:t xml:space="preserve"> Derivative</w:t>
      </w:r>
      <w:bookmarkEnd w:id="6136"/>
    </w:p>
    <w:p w14:paraId="39542013" w14:textId="1700DFD0" w:rsidR="00671C46" w:rsidRPr="0088310C" w:rsidRDefault="00A64966" w:rsidP="00926275">
      <w:pPr>
        <w:pStyle w:val="BodyText"/>
      </w:pPr>
      <m:oMathPara>
        <m:oMath>
          <m:sSup>
            <m:sSupPr>
              <m:ctrlPr>
                <w:rPr>
                  <w:rFonts w:ascii="Cambria Math" w:hAnsi="Cambria Math"/>
                  <w:i/>
                </w:rPr>
              </m:ctrlPr>
            </m:sSupPr>
            <m:e>
              <m:r>
                <w:rPr>
                  <w:rFonts w:ascii="Cambria Math" w:hAnsi="Cambria Math"/>
                  <w:rPrChange w:id="6140" w:author="L-B" w:date="2018-10-18T03:40:00Z">
                    <w:rPr>
                      <w:rFonts w:ascii="Cambria Math" w:hAnsi="Cambria Math"/>
                    </w:rPr>
                  </w:rPrChange>
                </w:rPr>
                <m:t>F</m:t>
              </m:r>
            </m:e>
            <m:sup>
              <m:r>
                <w:rPr>
                  <w:rFonts w:ascii="Cambria Math" w:hAnsi="Cambria Math"/>
                  <w:rPrChange w:id="6141" w:author="L-B" w:date="2018-10-18T03:40:00Z">
                    <w:rPr>
                      <w:rFonts w:ascii="Cambria Math" w:hAnsi="Cambria Math"/>
                    </w:rPr>
                  </w:rPrChange>
                </w:rPr>
                <m:t>'</m:t>
              </m:r>
            </m:sup>
          </m:sSup>
          <m:d>
            <m:dPr>
              <m:ctrlPr>
                <w:rPr>
                  <w:rFonts w:ascii="Cambria Math" w:hAnsi="Cambria Math"/>
                  <w:i/>
                </w:rPr>
              </m:ctrlPr>
            </m:dPr>
            <m:e>
              <m:r>
                <w:rPr>
                  <w:rFonts w:ascii="Cambria Math" w:hAnsi="Cambria Math"/>
                  <w:rPrChange w:id="6142" w:author="L-B" w:date="2018-10-18T03:40:00Z">
                    <w:rPr>
                      <w:rFonts w:ascii="Cambria Math" w:hAnsi="Cambria Math"/>
                    </w:rPr>
                  </w:rPrChange>
                </w:rPr>
                <m:t>D</m:t>
              </m:r>
            </m:e>
          </m:d>
          <m:r>
            <w:rPr>
              <w:rFonts w:ascii="Cambria Math" w:hAnsi="Cambria Math"/>
              <w:rPrChange w:id="6143" w:author="L-B" w:date="2018-10-18T03:40:00Z">
                <w:rPr>
                  <w:rFonts w:ascii="Cambria Math" w:hAnsi="Cambria Math"/>
                </w:rPr>
              </w:rPrChange>
            </w:rPr>
            <m:t>=</m:t>
          </m:r>
          <m:d>
            <m:dPr>
              <m:ctrlPr>
                <w:rPr>
                  <w:rFonts w:ascii="Cambria Math" w:hAnsi="Cambria Math"/>
                  <w:i/>
                </w:rPr>
              </m:ctrlPr>
            </m:dPr>
            <m:e>
              <m:r>
                <w:rPr>
                  <w:rFonts w:ascii="Cambria Math" w:hAnsi="Cambria Math"/>
                  <w:rPrChange w:id="6144" w:author="L-B" w:date="2018-10-18T03:40:00Z">
                    <w:rPr>
                      <w:rFonts w:ascii="Cambria Math" w:hAnsi="Cambria Math"/>
                    </w:rPr>
                  </w:rPrChange>
                </w:rPr>
                <m:t>2*D*E-</m:t>
              </m:r>
              <m:f>
                <m:fPr>
                  <m:ctrlPr>
                    <w:rPr>
                      <w:rFonts w:ascii="Cambria Math" w:hAnsi="Cambria Math"/>
                      <w:i/>
                    </w:rPr>
                  </m:ctrlPr>
                </m:fPr>
                <m:num>
                  <m:sSup>
                    <m:sSupPr>
                      <m:ctrlPr>
                        <w:rPr>
                          <w:rFonts w:ascii="Cambria Math" w:hAnsi="Cambria Math"/>
                          <w:i/>
                        </w:rPr>
                      </m:ctrlPr>
                    </m:sSupPr>
                    <m:e>
                      <m:r>
                        <w:rPr>
                          <w:rFonts w:ascii="Cambria Math" w:hAnsi="Cambria Math"/>
                          <w:rPrChange w:id="6145" w:author="L-B" w:date="2018-10-18T03:40:00Z">
                            <w:rPr>
                              <w:rFonts w:ascii="Cambria Math" w:hAnsi="Cambria Math"/>
                            </w:rPr>
                          </w:rPrChange>
                        </w:rPr>
                        <m:t>D</m:t>
                      </m:r>
                    </m:e>
                    <m:sup>
                      <m:r>
                        <w:rPr>
                          <w:rFonts w:ascii="Cambria Math" w:hAnsi="Cambria Math"/>
                          <w:rPrChange w:id="6146" w:author="L-B" w:date="2018-10-18T03:40:00Z">
                            <w:rPr>
                              <w:rFonts w:ascii="Cambria Math" w:hAnsi="Cambria Math"/>
                            </w:rPr>
                          </w:rPrChange>
                        </w:rPr>
                        <m:t>2</m:t>
                      </m:r>
                    </m:sup>
                  </m:sSup>
                  <m:r>
                    <w:rPr>
                      <w:rFonts w:ascii="Cambria Math" w:hAnsi="Cambria Math"/>
                      <w:rPrChange w:id="6147" w:author="L-B" w:date="2018-10-18T03:40:00Z">
                        <w:rPr>
                          <w:rFonts w:ascii="Cambria Math" w:hAnsi="Cambria Math"/>
                        </w:rPr>
                      </w:rPrChange>
                    </w:rPr>
                    <m:t>*E</m:t>
                  </m:r>
                </m:num>
                <m:den>
                  <m:r>
                    <w:rPr>
                      <w:rFonts w:ascii="Cambria Math" w:hAnsi="Cambria Math"/>
                      <w:rPrChange w:id="6148" w:author="L-B" w:date="2018-10-18T03:40:00Z">
                        <w:rPr>
                          <w:rFonts w:ascii="Cambria Math" w:hAnsi="Cambria Math"/>
                        </w:rPr>
                      </w:rPrChange>
                    </w:rPr>
                    <m:t>V</m:t>
                  </m:r>
                </m:den>
              </m:f>
              <m:r>
                <w:rPr>
                  <w:rFonts w:ascii="Cambria Math" w:hAnsi="Cambria Math"/>
                  <w:rPrChange w:id="6149" w:author="L-B" w:date="2018-10-18T03:40:00Z">
                    <w:rPr>
                      <w:rFonts w:ascii="Cambria Math" w:hAnsi="Cambria Math"/>
                    </w:rPr>
                  </w:rPrChange>
                </w:rPr>
                <m:t>*ln0.05</m:t>
              </m:r>
            </m:e>
          </m:d>
          <m:r>
            <w:rPr>
              <w:rFonts w:ascii="Cambria Math" w:hAnsi="Cambria Math"/>
              <w:rPrChange w:id="6150" w:author="L-B" w:date="2018-10-18T03:40:00Z">
                <w:rPr>
                  <w:rFonts w:ascii="Cambria Math" w:hAnsi="Cambria Math"/>
                </w:rPr>
              </w:rPrChange>
            </w:rPr>
            <m:t>*</m:t>
          </m:r>
          <m:sSup>
            <m:sSupPr>
              <m:ctrlPr>
                <w:rPr>
                  <w:rFonts w:ascii="Cambria Math" w:hAnsi="Cambria Math"/>
                  <w:i/>
                </w:rPr>
              </m:ctrlPr>
            </m:sSupPr>
            <m:e>
              <m:r>
                <w:rPr>
                  <w:rFonts w:ascii="Cambria Math" w:hAnsi="Cambria Math"/>
                  <w:rPrChange w:id="6151" w:author="L-B" w:date="2018-10-18T03:40:00Z">
                    <w:rPr>
                      <w:rFonts w:ascii="Cambria Math" w:hAnsi="Cambria Math"/>
                    </w:rPr>
                  </w:rPrChange>
                </w:rPr>
                <m:t>0.05</m:t>
              </m:r>
            </m:e>
            <m:sup>
              <m:r>
                <w:rPr>
                  <w:rFonts w:ascii="Cambria Math" w:hAnsi="Cambria Math"/>
                  <w:rPrChange w:id="6152" w:author="L-B" w:date="2018-10-18T03:40:00Z">
                    <w:rPr>
                      <w:rFonts w:ascii="Cambria Math" w:hAnsi="Cambria Math"/>
                    </w:rPr>
                  </w:rPrChange>
                </w:rPr>
                <m:t>-</m:t>
              </m:r>
              <m:f>
                <m:fPr>
                  <m:ctrlPr>
                    <w:rPr>
                      <w:rFonts w:ascii="Cambria Math" w:hAnsi="Cambria Math"/>
                      <w:i/>
                    </w:rPr>
                  </m:ctrlPr>
                </m:fPr>
                <m:num>
                  <m:r>
                    <w:rPr>
                      <w:rFonts w:ascii="Cambria Math" w:hAnsi="Cambria Math"/>
                      <w:rPrChange w:id="6153" w:author="L-B" w:date="2018-10-18T03:40:00Z">
                        <w:rPr>
                          <w:rFonts w:ascii="Cambria Math" w:hAnsi="Cambria Math"/>
                        </w:rPr>
                      </w:rPrChange>
                    </w:rPr>
                    <m:t>D</m:t>
                  </m:r>
                </m:num>
                <m:den>
                  <m:r>
                    <w:rPr>
                      <w:rFonts w:ascii="Cambria Math" w:hAnsi="Cambria Math"/>
                      <w:rPrChange w:id="6154" w:author="L-B" w:date="2018-10-18T03:40:00Z">
                        <w:rPr>
                          <w:rFonts w:ascii="Cambria Math" w:hAnsi="Cambria Math"/>
                        </w:rPr>
                      </w:rPrChange>
                    </w:rPr>
                    <m:t>V</m:t>
                  </m:r>
                </m:den>
              </m:f>
            </m:sup>
          </m:sSup>
        </m:oMath>
      </m:oMathPara>
    </w:p>
    <w:p w14:paraId="1E7665E8" w14:textId="249236BD" w:rsidR="00DB55CF" w:rsidRPr="0088310C" w:rsidRDefault="00E16A6C" w:rsidP="00E16A6C">
      <w:pPr>
        <w:pStyle w:val="Heading3"/>
      </w:pPr>
      <w:bookmarkStart w:id="6155" w:name="_Toc527537352"/>
      <w:r w:rsidRPr="0088310C">
        <w:t>Application to luminous range calculation</w:t>
      </w:r>
      <w:bookmarkEnd w:id="6155"/>
    </w:p>
    <w:p w14:paraId="26C2D895" w14:textId="0C459BB8" w:rsidR="00E16A6C" w:rsidRPr="0088310C" w:rsidRDefault="00E16A6C" w:rsidP="00E16A6C">
      <w:pPr>
        <w:pStyle w:val="BodyText"/>
      </w:pPr>
      <w:r w:rsidRPr="0088310C">
        <w:t xml:space="preserve">For range calculation </w:t>
      </w:r>
      <w:r w:rsidR="006257CF" w:rsidRPr="0088310C">
        <w:t>the input values should be restricted to specific intervals to ensure that the iteration works (converges).</w:t>
      </w:r>
    </w:p>
    <w:p w14:paraId="4B68BDC9" w14:textId="1D962394" w:rsidR="006257CF" w:rsidRPr="0088310C" w:rsidRDefault="006257CF" w:rsidP="00E16A6C">
      <w:pPr>
        <w:pStyle w:val="BodyText"/>
      </w:pPr>
      <w:r w:rsidRPr="0088310C">
        <w:t>Practical limitations are:</w:t>
      </w:r>
    </w:p>
    <w:p w14:paraId="7FD4DF94" w14:textId="536E9492" w:rsidR="00E16A6C" w:rsidRPr="0088310C" w:rsidRDefault="006257CF" w:rsidP="00E16A6C">
      <w:pPr>
        <w:pStyle w:val="BodyText"/>
        <w:rPr>
          <w:rFonts w:eastAsiaTheme="minorEastAsia"/>
        </w:rPr>
      </w:pPr>
      <w:r w:rsidRPr="0088310C">
        <w:t>Illuminance:</w:t>
      </w:r>
      <w:r w:rsidRPr="0088310C">
        <w:tab/>
      </w:r>
      <w:r w:rsidRPr="0088310C">
        <w:rPr>
          <w:rFonts w:eastAsiaTheme="minorEastAsia"/>
        </w:rPr>
        <w:tab/>
      </w:r>
      <m:oMath>
        <m:sSup>
          <m:sSupPr>
            <m:ctrlPr>
              <w:rPr>
                <w:rFonts w:ascii="Cambria Math" w:hAnsi="Cambria Math"/>
                <w:i/>
              </w:rPr>
            </m:ctrlPr>
          </m:sSupPr>
          <m:e>
            <m:r>
              <w:rPr>
                <w:rFonts w:ascii="Cambria Math" w:hAnsi="Cambria Math"/>
                <w:rPrChange w:id="6156" w:author="L-B" w:date="2018-10-18T03:40:00Z">
                  <w:rPr>
                    <w:rFonts w:ascii="Cambria Math" w:hAnsi="Cambria Math"/>
                  </w:rPr>
                </w:rPrChange>
              </w:rPr>
              <m:t>10</m:t>
            </m:r>
          </m:e>
          <m:sup>
            <m:r>
              <w:rPr>
                <w:rFonts w:ascii="Cambria Math" w:hAnsi="Cambria Math"/>
                <w:rPrChange w:id="6157" w:author="L-B" w:date="2018-10-18T03:40:00Z">
                  <w:rPr>
                    <w:rFonts w:ascii="Cambria Math" w:hAnsi="Cambria Math"/>
                  </w:rPr>
                </w:rPrChange>
              </w:rPr>
              <m:t>-7</m:t>
            </m:r>
          </m:sup>
        </m:sSup>
        <m:r>
          <w:rPr>
            <w:rFonts w:ascii="Cambria Math" w:hAnsi="Cambria Math"/>
            <w:rPrChange w:id="6158" w:author="L-B" w:date="2018-10-18T03:40:00Z">
              <w:rPr>
                <w:rFonts w:ascii="Cambria Math" w:hAnsi="Cambria Math"/>
              </w:rPr>
            </w:rPrChange>
          </w:rPr>
          <m:t xml:space="preserve"> lx≤E≤0.01 lx</m:t>
        </m:r>
      </m:oMath>
    </w:p>
    <w:p w14:paraId="4B41AB4A" w14:textId="544682A0" w:rsidR="006257CF" w:rsidRPr="0088310C" w:rsidRDefault="006257CF" w:rsidP="00E16A6C">
      <w:pPr>
        <w:pStyle w:val="BodyText"/>
        <w:rPr>
          <w:rFonts w:eastAsiaTheme="minorEastAsia"/>
        </w:rPr>
      </w:pPr>
      <w:r w:rsidRPr="0088310C">
        <w:t>Visibility:</w:t>
      </w:r>
      <w:r w:rsidRPr="0088310C">
        <w:tab/>
      </w:r>
      <w:r w:rsidRPr="0088310C">
        <w:tab/>
      </w:r>
      <m:oMath>
        <m:r>
          <w:rPr>
            <w:rFonts w:ascii="Cambria Math" w:hAnsi="Cambria Math"/>
            <w:rPrChange w:id="6159" w:author="L-B" w:date="2018-10-18T03:40:00Z">
              <w:rPr>
                <w:rFonts w:ascii="Cambria Math" w:hAnsi="Cambria Math"/>
              </w:rPr>
            </w:rPrChange>
          </w:rPr>
          <m:t>370.4 m ≤E≤37040 m</m:t>
        </m:r>
      </m:oMath>
      <w:r w:rsidRPr="0088310C">
        <w:rPr>
          <w:rFonts w:eastAsiaTheme="minorEastAsia"/>
        </w:rPr>
        <w:tab/>
        <w:t>(</w:t>
      </w:r>
      <m:oMath>
        <m:r>
          <w:rPr>
            <w:rFonts w:ascii="Cambria Math" w:eastAsiaTheme="minorEastAsia" w:hAnsi="Cambria Math"/>
            <w:rPrChange w:id="6160" w:author="L-B" w:date="2018-10-18T03:40:00Z">
              <w:rPr>
                <w:rFonts w:ascii="Cambria Math" w:eastAsiaTheme="minorEastAsia" w:hAnsi="Cambria Math"/>
              </w:rPr>
            </w:rPrChange>
          </w:rPr>
          <m:t>0.2 M</m:t>
        </m:r>
      </m:oMath>
      <w:r w:rsidRPr="0088310C">
        <w:rPr>
          <w:rFonts w:eastAsiaTheme="minorEastAsia"/>
        </w:rPr>
        <w:t xml:space="preserve"> to </w:t>
      </w:r>
      <m:oMath>
        <m:r>
          <w:rPr>
            <w:rFonts w:ascii="Cambria Math" w:eastAsiaTheme="minorEastAsia" w:hAnsi="Cambria Math"/>
            <w:rPrChange w:id="6161" w:author="L-B" w:date="2018-10-18T03:40:00Z">
              <w:rPr>
                <w:rFonts w:ascii="Cambria Math" w:eastAsiaTheme="minorEastAsia" w:hAnsi="Cambria Math"/>
              </w:rPr>
            </w:rPrChange>
          </w:rPr>
          <m:t>20 M</m:t>
        </m:r>
      </m:oMath>
      <w:r w:rsidRPr="0088310C">
        <w:rPr>
          <w:rFonts w:eastAsiaTheme="minorEastAsia"/>
        </w:rPr>
        <w:t>)</w:t>
      </w:r>
    </w:p>
    <w:p w14:paraId="71D82AFF" w14:textId="6A22C864" w:rsidR="006257CF" w:rsidRPr="0088310C" w:rsidRDefault="006257CF" w:rsidP="00E16A6C">
      <w:pPr>
        <w:pStyle w:val="BodyText"/>
        <w:rPr>
          <w:rFonts w:ascii="Cambria Math" w:hAnsi="Cambria Math"/>
          <w:oMath/>
        </w:rPr>
      </w:pPr>
      <w:r w:rsidRPr="0088310C">
        <w:rPr>
          <w:rFonts w:eastAsiaTheme="minorEastAsia"/>
        </w:rPr>
        <w:t>Luminous intensity:</w:t>
      </w:r>
      <w:r w:rsidRPr="0088310C">
        <w:rPr>
          <w:rFonts w:eastAsiaTheme="minorEastAsia"/>
        </w:rPr>
        <w:tab/>
      </w:r>
      <m:oMath>
        <m:r>
          <w:rPr>
            <w:rFonts w:ascii="Cambria Math" w:eastAsiaTheme="minorEastAsia" w:hAnsi="Cambria Math"/>
            <w:rPrChange w:id="6162" w:author="L-B" w:date="2018-10-18T03:40:00Z">
              <w:rPr>
                <w:rFonts w:ascii="Cambria Math" w:eastAsiaTheme="minorEastAsia" w:hAnsi="Cambria Math"/>
              </w:rPr>
            </w:rPrChange>
          </w:rPr>
          <m:t>0.1 cd≤I≤10 000 000 cd</m:t>
        </m:r>
      </m:oMath>
    </w:p>
    <w:p w14:paraId="3F303D24" w14:textId="74C33AA2" w:rsidR="00DB55CF" w:rsidRPr="0088310C" w:rsidRDefault="006257CF" w:rsidP="00926275">
      <w:pPr>
        <w:pStyle w:val="BodyText"/>
        <w:rPr>
          <w:rFonts w:eastAsiaTheme="minorEastAsia"/>
        </w:rPr>
      </w:pPr>
      <w:r w:rsidRPr="0088310C">
        <w:t xml:space="preserve">For the initial guess </w:t>
      </w:r>
      <m:oMath>
        <m:sSub>
          <m:sSubPr>
            <m:ctrlPr>
              <w:rPr>
                <w:rFonts w:ascii="Cambria Math" w:hAnsi="Cambria Math"/>
                <w:i/>
              </w:rPr>
            </m:ctrlPr>
          </m:sSubPr>
          <m:e>
            <m:r>
              <w:rPr>
                <w:rFonts w:ascii="Cambria Math" w:hAnsi="Cambria Math"/>
                <w:rPrChange w:id="6163" w:author="L-B" w:date="2018-10-18T03:40:00Z">
                  <w:rPr>
                    <w:rFonts w:ascii="Cambria Math" w:hAnsi="Cambria Math"/>
                  </w:rPr>
                </w:rPrChange>
              </w:rPr>
              <m:t>D</m:t>
            </m:r>
          </m:e>
          <m:sub>
            <m:r>
              <w:rPr>
                <w:rFonts w:ascii="Cambria Math" w:hAnsi="Cambria Math"/>
                <w:rPrChange w:id="6164" w:author="L-B" w:date="2018-10-18T03:40:00Z">
                  <w:rPr>
                    <w:rFonts w:ascii="Cambria Math" w:hAnsi="Cambria Math"/>
                  </w:rPr>
                </w:rPrChange>
              </w:rPr>
              <m:t>0</m:t>
            </m:r>
          </m:sub>
        </m:sSub>
      </m:oMath>
      <w:r w:rsidRPr="0088310C">
        <w:rPr>
          <w:rFonts w:eastAsiaTheme="minorEastAsia"/>
        </w:rPr>
        <w:t xml:space="preserve"> should be set to </w:t>
      </w:r>
      <m:oMath>
        <m:r>
          <w:rPr>
            <w:rFonts w:ascii="Cambria Math" w:eastAsiaTheme="minorEastAsia" w:hAnsi="Cambria Math"/>
            <w:rPrChange w:id="6165" w:author="L-B" w:date="2018-10-18T03:40:00Z">
              <w:rPr>
                <w:rFonts w:ascii="Cambria Math" w:eastAsiaTheme="minorEastAsia" w:hAnsi="Cambria Math"/>
              </w:rPr>
            </w:rPrChange>
          </w:rPr>
          <m:t>10 000 m</m:t>
        </m:r>
      </m:oMath>
      <w:r w:rsidRPr="0088310C">
        <w:rPr>
          <w:rFonts w:eastAsiaTheme="minorEastAsia"/>
        </w:rPr>
        <w:t>.</w:t>
      </w:r>
    </w:p>
    <w:p w14:paraId="35EACC0B" w14:textId="224B6E1F" w:rsidR="006257CF" w:rsidRPr="0088310C" w:rsidRDefault="006257CF" w:rsidP="00926275">
      <w:pPr>
        <w:pStyle w:val="BodyText"/>
        <w:rPr>
          <w:rFonts w:eastAsiaTheme="minorEastAsia"/>
        </w:rPr>
      </w:pPr>
      <w:r w:rsidRPr="0088310C">
        <w:rPr>
          <w:rFonts w:eastAsiaTheme="minorEastAsia"/>
        </w:rPr>
        <w:t xml:space="preserve">The accuracy may be chosen as: </w:t>
      </w:r>
      <m:oMath>
        <m:r>
          <w:rPr>
            <w:rFonts w:ascii="Cambria Math" w:eastAsiaTheme="minorEastAsia" w:hAnsi="Cambria Math"/>
            <w:rPrChange w:id="6166" w:author="L-B" w:date="2018-10-18T03:40:00Z">
              <w:rPr>
                <w:rFonts w:ascii="Cambria Math" w:eastAsiaTheme="minorEastAsia" w:hAnsi="Cambria Math"/>
              </w:rPr>
            </w:rPrChange>
          </w:rPr>
          <m:t>ε=0.1 m</m:t>
        </m:r>
      </m:oMath>
      <w:r w:rsidRPr="0088310C">
        <w:rPr>
          <w:rFonts w:eastAsiaTheme="minorEastAsia"/>
        </w:rPr>
        <w:t>.</w:t>
      </w:r>
    </w:p>
    <w:p w14:paraId="694F4D0A" w14:textId="37A14489" w:rsidR="006257CF" w:rsidRPr="0088310C" w:rsidRDefault="006257CF" w:rsidP="00926275">
      <w:pPr>
        <w:pStyle w:val="BodyText"/>
        <w:rPr>
          <w:rFonts w:eastAsiaTheme="minorEastAsia"/>
        </w:rPr>
      </w:pPr>
      <w:r w:rsidRPr="0088310C">
        <w:rPr>
          <w:rFonts w:eastAsiaTheme="minorEastAsia"/>
        </w:rPr>
        <w:t>Iteration:</w:t>
      </w:r>
    </w:p>
    <w:p w14:paraId="42CC6DE8" w14:textId="7E6C3BEE" w:rsidR="006257CF" w:rsidRPr="0088310C" w:rsidRDefault="001F3200" w:rsidP="001F3200">
      <w:pPr>
        <w:pStyle w:val="Bullet1"/>
        <w:rPr>
          <w:lang w:val="en-GB"/>
          <w:rPrChange w:id="6167" w:author="L-B" w:date="2018-10-18T03:40:00Z">
            <w:rPr/>
          </w:rPrChange>
        </w:rPr>
      </w:pPr>
      <w:r w:rsidRPr="0088310C">
        <w:rPr>
          <w:lang w:val="en-GB"/>
          <w:rPrChange w:id="6168" w:author="L-B" w:date="2018-10-18T03:40:00Z">
            <w:rPr/>
          </w:rPrChange>
        </w:rPr>
        <w:t xml:space="preserve">Start with </w:t>
      </w:r>
      <w:r w:rsidRPr="0088310C">
        <w:rPr>
          <w:lang w:val="en-GB"/>
          <w:rPrChange w:id="6169" w:author="L-B" w:date="2018-10-18T03:40:00Z">
            <w:rPr/>
          </w:rPrChange>
        </w:rPr>
        <w:tab/>
      </w:r>
      <w:r w:rsidRPr="0088310C">
        <w:rPr>
          <w:rFonts w:eastAsiaTheme="minorEastAsia"/>
          <w:lang w:val="en-GB"/>
          <w:rPrChange w:id="6170" w:author="L-B" w:date="2018-10-18T03:40:00Z">
            <w:rPr>
              <w:rFonts w:eastAsiaTheme="minorEastAsia"/>
            </w:rPr>
          </w:rPrChange>
        </w:rPr>
        <w:tab/>
      </w:r>
      <m:oMath>
        <m:sSub>
          <m:sSubPr>
            <m:ctrlPr>
              <w:rPr>
                <w:rFonts w:ascii="Cambria Math" w:hAnsi="Cambria Math"/>
                <w:lang w:val="en-GB"/>
              </w:rPr>
            </m:ctrlPr>
          </m:sSubPr>
          <m:e>
            <m:r>
              <w:rPr>
                <w:rFonts w:ascii="Cambria Math" w:hAnsi="Cambria Math"/>
                <w:lang w:val="en-GB"/>
                <w:rPrChange w:id="6171" w:author="L-B" w:date="2018-10-18T03:40:00Z">
                  <w:rPr>
                    <w:rFonts w:ascii="Cambria Math" w:hAnsi="Cambria Math"/>
                  </w:rPr>
                </w:rPrChange>
              </w:rPr>
              <m:t>D</m:t>
            </m:r>
          </m:e>
          <m:sub>
            <m:r>
              <m:rPr>
                <m:sty m:val="p"/>
              </m:rPr>
              <w:rPr>
                <w:rFonts w:ascii="Cambria Math" w:hAnsi="Cambria Math"/>
                <w:lang w:val="en-GB"/>
                <w:rPrChange w:id="6172" w:author="L-B" w:date="2018-10-18T03:40:00Z">
                  <w:rPr>
                    <w:rFonts w:ascii="Cambria Math" w:hAnsi="Cambria Math"/>
                  </w:rPr>
                </w:rPrChange>
              </w:rPr>
              <m:t>0</m:t>
            </m:r>
          </m:sub>
        </m:sSub>
        <m:r>
          <m:rPr>
            <m:sty m:val="p"/>
          </m:rPr>
          <w:rPr>
            <w:rFonts w:ascii="Cambria Math" w:hAnsi="Cambria Math"/>
            <w:lang w:val="en-GB"/>
            <w:rPrChange w:id="6173" w:author="L-B" w:date="2018-10-18T03:40:00Z">
              <w:rPr>
                <w:rFonts w:ascii="Cambria Math" w:hAnsi="Cambria Math"/>
              </w:rPr>
            </w:rPrChange>
          </w:rPr>
          <m:t xml:space="preserve">=10 000 </m:t>
        </m:r>
        <m:r>
          <w:rPr>
            <w:rFonts w:ascii="Cambria Math" w:hAnsi="Cambria Math"/>
            <w:lang w:val="en-GB"/>
            <w:rPrChange w:id="6174" w:author="L-B" w:date="2018-10-18T03:40:00Z">
              <w:rPr>
                <w:rFonts w:ascii="Cambria Math" w:hAnsi="Cambria Math"/>
              </w:rPr>
            </w:rPrChange>
          </w:rPr>
          <m:t>m</m:t>
        </m:r>
      </m:oMath>
    </w:p>
    <w:p w14:paraId="45B6374A" w14:textId="13F9E384" w:rsidR="006257CF" w:rsidRPr="0088310C" w:rsidRDefault="001F3200" w:rsidP="001F3200">
      <w:pPr>
        <w:pStyle w:val="Bullet1"/>
        <w:rPr>
          <w:lang w:val="en-GB"/>
          <w:rPrChange w:id="6175" w:author="L-B" w:date="2018-10-18T03:40:00Z">
            <w:rPr/>
          </w:rPrChange>
        </w:rPr>
      </w:pPr>
      <w:r w:rsidRPr="0088310C">
        <w:rPr>
          <w:lang w:val="en-GB"/>
          <w:rPrChange w:id="6176" w:author="L-B" w:date="2018-10-18T03:40:00Z">
            <w:rPr/>
          </w:rPrChange>
        </w:rPr>
        <w:t>Next value:</w:t>
      </w:r>
      <w:r w:rsidRPr="0088310C">
        <w:rPr>
          <w:lang w:val="en-GB"/>
          <w:rPrChange w:id="6177" w:author="L-B" w:date="2018-10-18T03:40:00Z">
            <w:rPr/>
          </w:rPrChange>
        </w:rPr>
        <w:tab/>
      </w:r>
      <m:oMath>
        <m:sSub>
          <m:sSubPr>
            <m:ctrlPr>
              <w:rPr>
                <w:rFonts w:ascii="Cambria Math" w:hAnsi="Cambria Math"/>
                <w:lang w:val="en-GB"/>
              </w:rPr>
            </m:ctrlPr>
          </m:sSubPr>
          <m:e>
            <m:r>
              <w:rPr>
                <w:rFonts w:ascii="Cambria Math" w:hAnsi="Cambria Math"/>
                <w:lang w:val="en-GB"/>
                <w:rPrChange w:id="6178" w:author="L-B" w:date="2018-10-18T03:40:00Z">
                  <w:rPr>
                    <w:rFonts w:ascii="Cambria Math" w:hAnsi="Cambria Math"/>
                  </w:rPr>
                </w:rPrChange>
              </w:rPr>
              <m:t>D</m:t>
            </m:r>
          </m:e>
          <m:sub>
            <m:r>
              <w:rPr>
                <w:rFonts w:ascii="Cambria Math" w:hAnsi="Cambria Math"/>
                <w:lang w:val="en-GB"/>
                <w:rPrChange w:id="6179" w:author="L-B" w:date="2018-10-18T03:40:00Z">
                  <w:rPr>
                    <w:rFonts w:ascii="Cambria Math" w:hAnsi="Cambria Math"/>
                  </w:rPr>
                </w:rPrChange>
              </w:rPr>
              <m:t>n</m:t>
            </m:r>
            <m:r>
              <m:rPr>
                <m:sty m:val="p"/>
              </m:rPr>
              <w:rPr>
                <w:rFonts w:ascii="Cambria Math" w:hAnsi="Cambria Math"/>
                <w:lang w:val="en-GB"/>
                <w:rPrChange w:id="6180" w:author="L-B" w:date="2018-10-18T03:40:00Z">
                  <w:rPr>
                    <w:rFonts w:ascii="Cambria Math" w:hAnsi="Cambria Math"/>
                  </w:rPr>
                </w:rPrChange>
              </w:rPr>
              <m:t>+1</m:t>
            </m:r>
          </m:sub>
        </m:sSub>
        <m:r>
          <m:rPr>
            <m:sty m:val="p"/>
          </m:rPr>
          <w:rPr>
            <w:rFonts w:ascii="Cambria Math" w:hAnsi="Cambria Math"/>
            <w:lang w:val="en-GB"/>
            <w:rPrChange w:id="6181" w:author="L-B" w:date="2018-10-18T03:40:00Z">
              <w:rPr>
                <w:rFonts w:ascii="Cambria Math" w:hAnsi="Cambria Math"/>
              </w:rPr>
            </w:rPrChange>
          </w:rPr>
          <m:t>=</m:t>
        </m:r>
        <m:sSub>
          <m:sSubPr>
            <m:ctrlPr>
              <w:rPr>
                <w:rFonts w:ascii="Cambria Math" w:hAnsi="Cambria Math"/>
                <w:lang w:val="en-GB"/>
              </w:rPr>
            </m:ctrlPr>
          </m:sSubPr>
          <m:e>
            <m:r>
              <w:rPr>
                <w:rFonts w:ascii="Cambria Math" w:hAnsi="Cambria Math"/>
                <w:lang w:val="en-GB"/>
                <w:rPrChange w:id="6182" w:author="L-B" w:date="2018-10-18T03:40:00Z">
                  <w:rPr>
                    <w:rFonts w:ascii="Cambria Math" w:hAnsi="Cambria Math"/>
                  </w:rPr>
                </w:rPrChange>
              </w:rPr>
              <m:t>D</m:t>
            </m:r>
          </m:e>
          <m:sub>
            <m:r>
              <w:rPr>
                <w:rFonts w:ascii="Cambria Math" w:hAnsi="Cambria Math"/>
                <w:lang w:val="en-GB"/>
                <w:rPrChange w:id="6183" w:author="L-B" w:date="2018-10-18T03:40:00Z">
                  <w:rPr>
                    <w:rFonts w:ascii="Cambria Math" w:hAnsi="Cambria Math"/>
                  </w:rPr>
                </w:rPrChange>
              </w:rPr>
              <m:t>n</m:t>
            </m:r>
          </m:sub>
        </m:sSub>
        <m:r>
          <m:rPr>
            <m:sty m:val="p"/>
          </m:rPr>
          <w:rPr>
            <w:rFonts w:ascii="Cambria Math" w:hAnsi="Cambria Math"/>
            <w:lang w:val="en-GB"/>
            <w:rPrChange w:id="6184" w:author="L-B" w:date="2018-10-18T03:40:00Z">
              <w:rPr>
                <w:rFonts w:ascii="Cambria Math" w:hAnsi="Cambria Math"/>
              </w:rPr>
            </w:rPrChange>
          </w:rPr>
          <m:t>-</m:t>
        </m:r>
        <m:f>
          <m:fPr>
            <m:ctrlPr>
              <w:rPr>
                <w:rFonts w:ascii="Cambria Math" w:hAnsi="Cambria Math"/>
                <w:lang w:val="en-GB"/>
              </w:rPr>
            </m:ctrlPr>
          </m:fPr>
          <m:num>
            <m:sSup>
              <m:sSupPr>
                <m:ctrlPr>
                  <w:rPr>
                    <w:rFonts w:ascii="Cambria Math" w:hAnsi="Cambria Math"/>
                    <w:lang w:val="en-GB"/>
                  </w:rPr>
                </m:ctrlPr>
              </m:sSupPr>
              <m:e>
                <m:r>
                  <w:rPr>
                    <w:rFonts w:ascii="Cambria Math" w:hAnsi="Cambria Math"/>
                    <w:lang w:val="en-GB"/>
                    <w:rPrChange w:id="6185" w:author="L-B" w:date="2018-10-18T03:40:00Z">
                      <w:rPr>
                        <w:rFonts w:ascii="Cambria Math" w:hAnsi="Cambria Math"/>
                      </w:rPr>
                    </w:rPrChange>
                  </w:rPr>
                  <m:t>D</m:t>
                </m:r>
              </m:e>
              <m:sup>
                <m:r>
                  <m:rPr>
                    <m:sty m:val="p"/>
                  </m:rPr>
                  <w:rPr>
                    <w:rFonts w:ascii="Cambria Math" w:hAnsi="Cambria Math"/>
                    <w:lang w:val="en-GB"/>
                    <w:rPrChange w:id="6186" w:author="L-B" w:date="2018-10-18T03:40:00Z">
                      <w:rPr>
                        <w:rFonts w:ascii="Cambria Math" w:hAnsi="Cambria Math"/>
                      </w:rPr>
                    </w:rPrChange>
                  </w:rPr>
                  <m:t>2</m:t>
                </m:r>
              </m:sup>
            </m:sSup>
            <m:r>
              <m:rPr>
                <m:sty m:val="p"/>
              </m:rPr>
              <w:rPr>
                <w:rFonts w:ascii="Cambria Math" w:hAnsi="Cambria Math"/>
                <w:lang w:val="en-GB"/>
                <w:rPrChange w:id="6187" w:author="L-B" w:date="2018-10-18T03:40:00Z">
                  <w:rPr>
                    <w:rFonts w:ascii="Cambria Math" w:hAnsi="Cambria Math"/>
                  </w:rPr>
                </w:rPrChange>
              </w:rPr>
              <m:t>*</m:t>
            </m:r>
            <m:r>
              <w:rPr>
                <w:rFonts w:ascii="Cambria Math" w:hAnsi="Cambria Math"/>
                <w:lang w:val="en-GB"/>
                <w:rPrChange w:id="6188" w:author="L-B" w:date="2018-10-18T03:40:00Z">
                  <w:rPr>
                    <w:rFonts w:ascii="Cambria Math" w:hAnsi="Cambria Math"/>
                  </w:rPr>
                </w:rPrChange>
              </w:rPr>
              <m:t>E</m:t>
            </m:r>
            <m:r>
              <m:rPr>
                <m:sty m:val="p"/>
              </m:rPr>
              <w:rPr>
                <w:rFonts w:ascii="Cambria Math" w:hAnsi="Cambria Math"/>
                <w:lang w:val="en-GB"/>
                <w:rPrChange w:id="6189" w:author="L-B" w:date="2018-10-18T03:40:00Z">
                  <w:rPr>
                    <w:rFonts w:ascii="Cambria Math" w:hAnsi="Cambria Math"/>
                  </w:rPr>
                </w:rPrChange>
              </w:rPr>
              <m:t>*</m:t>
            </m:r>
            <m:sSup>
              <m:sSupPr>
                <m:ctrlPr>
                  <w:rPr>
                    <w:rFonts w:ascii="Cambria Math" w:hAnsi="Cambria Math"/>
                    <w:lang w:val="en-GB"/>
                  </w:rPr>
                </m:ctrlPr>
              </m:sSupPr>
              <m:e>
                <m:r>
                  <m:rPr>
                    <m:sty m:val="p"/>
                  </m:rPr>
                  <w:rPr>
                    <w:rFonts w:ascii="Cambria Math" w:hAnsi="Cambria Math"/>
                    <w:lang w:val="en-GB"/>
                    <w:rPrChange w:id="6190" w:author="L-B" w:date="2018-10-18T03:40:00Z">
                      <w:rPr>
                        <w:rFonts w:ascii="Cambria Math" w:hAnsi="Cambria Math"/>
                      </w:rPr>
                    </w:rPrChange>
                  </w:rPr>
                  <m:t>0.05</m:t>
                </m:r>
              </m:e>
              <m:sup>
                <m:r>
                  <m:rPr>
                    <m:sty m:val="p"/>
                  </m:rPr>
                  <w:rPr>
                    <w:rFonts w:ascii="Cambria Math" w:hAnsi="Cambria Math"/>
                    <w:lang w:val="en-GB"/>
                    <w:rPrChange w:id="6191" w:author="L-B" w:date="2018-10-18T03:40:00Z">
                      <w:rPr>
                        <w:rFonts w:ascii="Cambria Math" w:hAnsi="Cambria Math"/>
                      </w:rPr>
                    </w:rPrChange>
                  </w:rPr>
                  <m:t>-</m:t>
                </m:r>
                <m:f>
                  <m:fPr>
                    <m:ctrlPr>
                      <w:rPr>
                        <w:rFonts w:ascii="Cambria Math" w:hAnsi="Cambria Math"/>
                        <w:lang w:val="en-GB"/>
                      </w:rPr>
                    </m:ctrlPr>
                  </m:fPr>
                  <m:num>
                    <m:r>
                      <w:rPr>
                        <w:rFonts w:ascii="Cambria Math" w:hAnsi="Cambria Math"/>
                        <w:lang w:val="en-GB"/>
                        <w:rPrChange w:id="6192" w:author="L-B" w:date="2018-10-18T03:40:00Z">
                          <w:rPr>
                            <w:rFonts w:ascii="Cambria Math" w:hAnsi="Cambria Math"/>
                          </w:rPr>
                        </w:rPrChange>
                      </w:rPr>
                      <m:t>D</m:t>
                    </m:r>
                  </m:num>
                  <m:den>
                    <m:r>
                      <w:rPr>
                        <w:rFonts w:ascii="Cambria Math" w:hAnsi="Cambria Math"/>
                        <w:lang w:val="en-GB"/>
                        <w:rPrChange w:id="6193" w:author="L-B" w:date="2018-10-18T03:40:00Z">
                          <w:rPr>
                            <w:rFonts w:ascii="Cambria Math" w:hAnsi="Cambria Math"/>
                          </w:rPr>
                        </w:rPrChange>
                      </w:rPr>
                      <m:t>V</m:t>
                    </m:r>
                  </m:den>
                </m:f>
              </m:sup>
            </m:sSup>
            <m:r>
              <m:rPr>
                <m:sty m:val="p"/>
              </m:rPr>
              <w:rPr>
                <w:rFonts w:ascii="Cambria Math" w:hAnsi="Cambria Math"/>
                <w:lang w:val="en-GB"/>
                <w:rPrChange w:id="6194" w:author="L-B" w:date="2018-10-18T03:40:00Z">
                  <w:rPr>
                    <w:rFonts w:ascii="Cambria Math" w:hAnsi="Cambria Math"/>
                  </w:rPr>
                </w:rPrChange>
              </w:rPr>
              <m:t>-</m:t>
            </m:r>
            <m:r>
              <w:rPr>
                <w:rFonts w:ascii="Cambria Math" w:hAnsi="Cambria Math"/>
                <w:lang w:val="en-GB"/>
                <w:rPrChange w:id="6195" w:author="L-B" w:date="2018-10-18T03:40:00Z">
                  <w:rPr>
                    <w:rFonts w:ascii="Cambria Math" w:hAnsi="Cambria Math"/>
                  </w:rPr>
                </w:rPrChange>
              </w:rPr>
              <m:t>I</m:t>
            </m:r>
          </m:num>
          <m:den>
            <m:d>
              <m:dPr>
                <m:ctrlPr>
                  <w:rPr>
                    <w:rFonts w:ascii="Cambria Math" w:hAnsi="Cambria Math"/>
                    <w:lang w:val="en-GB"/>
                  </w:rPr>
                </m:ctrlPr>
              </m:dPr>
              <m:e>
                <m:r>
                  <m:rPr>
                    <m:sty m:val="p"/>
                  </m:rPr>
                  <w:rPr>
                    <w:rFonts w:ascii="Cambria Math" w:hAnsi="Cambria Math"/>
                    <w:lang w:val="en-GB"/>
                    <w:rPrChange w:id="6196" w:author="L-B" w:date="2018-10-18T03:40:00Z">
                      <w:rPr>
                        <w:rFonts w:ascii="Cambria Math" w:hAnsi="Cambria Math"/>
                      </w:rPr>
                    </w:rPrChange>
                  </w:rPr>
                  <m:t>2*</m:t>
                </m:r>
                <m:r>
                  <w:rPr>
                    <w:rFonts w:ascii="Cambria Math" w:hAnsi="Cambria Math"/>
                    <w:lang w:val="en-GB"/>
                    <w:rPrChange w:id="6197" w:author="L-B" w:date="2018-10-18T03:40:00Z">
                      <w:rPr>
                        <w:rFonts w:ascii="Cambria Math" w:hAnsi="Cambria Math"/>
                      </w:rPr>
                    </w:rPrChange>
                  </w:rPr>
                  <m:t>D</m:t>
                </m:r>
                <m:r>
                  <m:rPr>
                    <m:sty m:val="p"/>
                  </m:rPr>
                  <w:rPr>
                    <w:rFonts w:ascii="Cambria Math" w:hAnsi="Cambria Math"/>
                    <w:lang w:val="en-GB"/>
                    <w:rPrChange w:id="6198" w:author="L-B" w:date="2018-10-18T03:40:00Z">
                      <w:rPr>
                        <w:rFonts w:ascii="Cambria Math" w:hAnsi="Cambria Math"/>
                      </w:rPr>
                    </w:rPrChange>
                  </w:rPr>
                  <m:t>*</m:t>
                </m:r>
                <m:r>
                  <w:rPr>
                    <w:rFonts w:ascii="Cambria Math" w:hAnsi="Cambria Math"/>
                    <w:lang w:val="en-GB"/>
                    <w:rPrChange w:id="6199" w:author="L-B" w:date="2018-10-18T03:40:00Z">
                      <w:rPr>
                        <w:rFonts w:ascii="Cambria Math" w:hAnsi="Cambria Math"/>
                      </w:rPr>
                    </w:rPrChange>
                  </w:rPr>
                  <m:t>E</m:t>
                </m:r>
                <m:r>
                  <m:rPr>
                    <m:sty m:val="p"/>
                  </m:rPr>
                  <w:rPr>
                    <w:rFonts w:ascii="Cambria Math" w:hAnsi="Cambria Math"/>
                    <w:lang w:val="en-GB"/>
                    <w:rPrChange w:id="6200" w:author="L-B" w:date="2018-10-18T03:40:00Z">
                      <w:rPr>
                        <w:rFonts w:ascii="Cambria Math" w:hAnsi="Cambria Math"/>
                      </w:rPr>
                    </w:rPrChange>
                  </w:rPr>
                  <m:t>-</m:t>
                </m:r>
                <m:f>
                  <m:fPr>
                    <m:ctrlPr>
                      <w:rPr>
                        <w:rFonts w:ascii="Cambria Math" w:hAnsi="Cambria Math"/>
                        <w:lang w:val="en-GB"/>
                      </w:rPr>
                    </m:ctrlPr>
                  </m:fPr>
                  <m:num>
                    <m:sSup>
                      <m:sSupPr>
                        <m:ctrlPr>
                          <w:rPr>
                            <w:rFonts w:ascii="Cambria Math" w:hAnsi="Cambria Math"/>
                            <w:lang w:val="en-GB"/>
                          </w:rPr>
                        </m:ctrlPr>
                      </m:sSupPr>
                      <m:e>
                        <m:r>
                          <w:rPr>
                            <w:rFonts w:ascii="Cambria Math" w:hAnsi="Cambria Math"/>
                            <w:lang w:val="en-GB"/>
                            <w:rPrChange w:id="6201" w:author="L-B" w:date="2018-10-18T03:40:00Z">
                              <w:rPr>
                                <w:rFonts w:ascii="Cambria Math" w:hAnsi="Cambria Math"/>
                              </w:rPr>
                            </w:rPrChange>
                          </w:rPr>
                          <m:t>D</m:t>
                        </m:r>
                      </m:e>
                      <m:sup>
                        <m:r>
                          <m:rPr>
                            <m:sty m:val="p"/>
                          </m:rPr>
                          <w:rPr>
                            <w:rFonts w:ascii="Cambria Math" w:hAnsi="Cambria Math"/>
                            <w:lang w:val="en-GB"/>
                            <w:rPrChange w:id="6202" w:author="L-B" w:date="2018-10-18T03:40:00Z">
                              <w:rPr>
                                <w:rFonts w:ascii="Cambria Math" w:hAnsi="Cambria Math"/>
                              </w:rPr>
                            </w:rPrChange>
                          </w:rPr>
                          <m:t>2</m:t>
                        </m:r>
                      </m:sup>
                    </m:sSup>
                    <m:r>
                      <m:rPr>
                        <m:sty m:val="p"/>
                      </m:rPr>
                      <w:rPr>
                        <w:rFonts w:ascii="Cambria Math" w:hAnsi="Cambria Math"/>
                        <w:lang w:val="en-GB"/>
                        <w:rPrChange w:id="6203" w:author="L-B" w:date="2018-10-18T03:40:00Z">
                          <w:rPr>
                            <w:rFonts w:ascii="Cambria Math" w:hAnsi="Cambria Math"/>
                          </w:rPr>
                        </w:rPrChange>
                      </w:rPr>
                      <m:t>*</m:t>
                    </m:r>
                    <m:r>
                      <w:rPr>
                        <w:rFonts w:ascii="Cambria Math" w:hAnsi="Cambria Math"/>
                        <w:lang w:val="en-GB"/>
                        <w:rPrChange w:id="6204" w:author="L-B" w:date="2018-10-18T03:40:00Z">
                          <w:rPr>
                            <w:rFonts w:ascii="Cambria Math" w:hAnsi="Cambria Math"/>
                          </w:rPr>
                        </w:rPrChange>
                      </w:rPr>
                      <m:t>E</m:t>
                    </m:r>
                  </m:num>
                  <m:den>
                    <m:r>
                      <w:rPr>
                        <w:rFonts w:ascii="Cambria Math" w:hAnsi="Cambria Math"/>
                        <w:lang w:val="en-GB"/>
                        <w:rPrChange w:id="6205" w:author="L-B" w:date="2018-10-18T03:40:00Z">
                          <w:rPr>
                            <w:rFonts w:ascii="Cambria Math" w:hAnsi="Cambria Math"/>
                          </w:rPr>
                        </w:rPrChange>
                      </w:rPr>
                      <m:t>V</m:t>
                    </m:r>
                  </m:den>
                </m:f>
                <m:r>
                  <m:rPr>
                    <m:sty m:val="p"/>
                  </m:rPr>
                  <w:rPr>
                    <w:rFonts w:ascii="Cambria Math" w:hAnsi="Cambria Math"/>
                    <w:lang w:val="en-GB"/>
                    <w:rPrChange w:id="6206" w:author="L-B" w:date="2018-10-18T03:40:00Z">
                      <w:rPr>
                        <w:rFonts w:ascii="Cambria Math" w:hAnsi="Cambria Math"/>
                      </w:rPr>
                    </w:rPrChange>
                  </w:rPr>
                  <m:t>*</m:t>
                </m:r>
                <m:r>
                  <w:rPr>
                    <w:rFonts w:ascii="Cambria Math" w:hAnsi="Cambria Math"/>
                    <w:lang w:val="en-GB"/>
                    <w:rPrChange w:id="6207" w:author="L-B" w:date="2018-10-18T03:40:00Z">
                      <w:rPr>
                        <w:rFonts w:ascii="Cambria Math" w:hAnsi="Cambria Math"/>
                      </w:rPr>
                    </w:rPrChange>
                  </w:rPr>
                  <m:t>ln</m:t>
                </m:r>
                <m:r>
                  <m:rPr>
                    <m:sty m:val="p"/>
                  </m:rPr>
                  <w:rPr>
                    <w:rFonts w:ascii="Cambria Math" w:hAnsi="Cambria Math"/>
                    <w:lang w:val="en-GB"/>
                    <w:rPrChange w:id="6208" w:author="L-B" w:date="2018-10-18T03:40:00Z">
                      <w:rPr>
                        <w:rFonts w:ascii="Cambria Math" w:hAnsi="Cambria Math"/>
                      </w:rPr>
                    </w:rPrChange>
                  </w:rPr>
                  <m:t>0.05</m:t>
                </m:r>
              </m:e>
            </m:d>
            <m:r>
              <m:rPr>
                <m:sty m:val="p"/>
              </m:rPr>
              <w:rPr>
                <w:rFonts w:ascii="Cambria Math" w:hAnsi="Cambria Math"/>
                <w:lang w:val="en-GB"/>
                <w:rPrChange w:id="6209" w:author="L-B" w:date="2018-10-18T03:40:00Z">
                  <w:rPr>
                    <w:rFonts w:ascii="Cambria Math" w:hAnsi="Cambria Math"/>
                  </w:rPr>
                </w:rPrChange>
              </w:rPr>
              <m:t>*</m:t>
            </m:r>
            <m:sSup>
              <m:sSupPr>
                <m:ctrlPr>
                  <w:rPr>
                    <w:rFonts w:ascii="Cambria Math" w:hAnsi="Cambria Math"/>
                    <w:lang w:val="en-GB"/>
                  </w:rPr>
                </m:ctrlPr>
              </m:sSupPr>
              <m:e>
                <m:r>
                  <m:rPr>
                    <m:sty m:val="p"/>
                  </m:rPr>
                  <w:rPr>
                    <w:rFonts w:ascii="Cambria Math" w:hAnsi="Cambria Math"/>
                    <w:lang w:val="en-GB"/>
                    <w:rPrChange w:id="6210" w:author="L-B" w:date="2018-10-18T03:40:00Z">
                      <w:rPr>
                        <w:rFonts w:ascii="Cambria Math" w:hAnsi="Cambria Math"/>
                      </w:rPr>
                    </w:rPrChange>
                  </w:rPr>
                  <m:t>0.05</m:t>
                </m:r>
              </m:e>
              <m:sup>
                <m:r>
                  <m:rPr>
                    <m:sty m:val="p"/>
                  </m:rPr>
                  <w:rPr>
                    <w:rFonts w:ascii="Cambria Math" w:hAnsi="Cambria Math"/>
                    <w:lang w:val="en-GB"/>
                    <w:rPrChange w:id="6211" w:author="L-B" w:date="2018-10-18T03:40:00Z">
                      <w:rPr>
                        <w:rFonts w:ascii="Cambria Math" w:hAnsi="Cambria Math"/>
                      </w:rPr>
                    </w:rPrChange>
                  </w:rPr>
                  <m:t>-</m:t>
                </m:r>
                <m:f>
                  <m:fPr>
                    <m:ctrlPr>
                      <w:rPr>
                        <w:rFonts w:ascii="Cambria Math" w:hAnsi="Cambria Math"/>
                        <w:lang w:val="en-GB"/>
                      </w:rPr>
                    </m:ctrlPr>
                  </m:fPr>
                  <m:num>
                    <m:r>
                      <w:rPr>
                        <w:rFonts w:ascii="Cambria Math" w:hAnsi="Cambria Math"/>
                        <w:lang w:val="en-GB"/>
                        <w:rPrChange w:id="6212" w:author="L-B" w:date="2018-10-18T03:40:00Z">
                          <w:rPr>
                            <w:rFonts w:ascii="Cambria Math" w:hAnsi="Cambria Math"/>
                          </w:rPr>
                        </w:rPrChange>
                      </w:rPr>
                      <m:t>D</m:t>
                    </m:r>
                  </m:num>
                  <m:den>
                    <m:r>
                      <w:rPr>
                        <w:rFonts w:ascii="Cambria Math" w:hAnsi="Cambria Math"/>
                        <w:lang w:val="en-GB"/>
                        <w:rPrChange w:id="6213" w:author="L-B" w:date="2018-10-18T03:40:00Z">
                          <w:rPr>
                            <w:rFonts w:ascii="Cambria Math" w:hAnsi="Cambria Math"/>
                          </w:rPr>
                        </w:rPrChange>
                      </w:rPr>
                      <m:t>V</m:t>
                    </m:r>
                  </m:den>
                </m:f>
              </m:sup>
            </m:sSup>
          </m:den>
        </m:f>
      </m:oMath>
      <w:r w:rsidR="006257CF" w:rsidRPr="0088310C">
        <w:rPr>
          <w:lang w:val="en-GB"/>
          <w:rPrChange w:id="6214" w:author="L-B" w:date="2018-10-18T03:40:00Z">
            <w:rPr/>
          </w:rPrChange>
        </w:rPr>
        <w:t>-</w:t>
      </w:r>
    </w:p>
    <w:p w14:paraId="23055EBB" w14:textId="2588E53F" w:rsidR="004B7686" w:rsidRPr="0088310C" w:rsidRDefault="000B6969" w:rsidP="001F3200">
      <w:pPr>
        <w:pStyle w:val="Bullet1"/>
        <w:rPr>
          <w:lang w:val="en-GB"/>
          <w:rPrChange w:id="6215" w:author="L-B" w:date="2018-10-18T03:40:00Z">
            <w:rPr/>
          </w:rPrChange>
        </w:rPr>
      </w:pPr>
      <w:r w:rsidRPr="0088310C">
        <w:rPr>
          <w:lang w:val="en-GB"/>
          <w:rPrChange w:id="6216" w:author="L-B" w:date="2018-10-18T03:40:00Z">
            <w:rPr/>
          </w:rPrChange>
        </w:rPr>
        <w:t>L</w:t>
      </w:r>
      <w:r w:rsidR="004B7686" w:rsidRPr="0088310C">
        <w:rPr>
          <w:lang w:val="en-GB"/>
          <w:rPrChange w:id="6217" w:author="L-B" w:date="2018-10-18T03:40:00Z">
            <w:rPr/>
          </w:rPrChange>
        </w:rPr>
        <w:t>oop until:</w:t>
      </w:r>
      <w:r w:rsidR="001F3200" w:rsidRPr="0088310C">
        <w:rPr>
          <w:lang w:val="en-GB"/>
          <w:rPrChange w:id="6218" w:author="L-B" w:date="2018-10-18T03:40:00Z">
            <w:rPr/>
          </w:rPrChange>
        </w:rPr>
        <w:tab/>
      </w:r>
      <w:r w:rsidR="001F3200" w:rsidRPr="0088310C">
        <w:rPr>
          <w:rFonts w:eastAsiaTheme="minorEastAsia"/>
          <w:lang w:val="en-GB"/>
          <w:rPrChange w:id="6219" w:author="L-B" w:date="2018-10-18T03:40:00Z">
            <w:rPr>
              <w:rFonts w:eastAsiaTheme="minorEastAsia"/>
            </w:rPr>
          </w:rPrChange>
        </w:rPr>
        <w:tab/>
      </w:r>
      <m:oMath>
        <m:d>
          <m:dPr>
            <m:begChr m:val="|"/>
            <m:endChr m:val="|"/>
            <m:ctrlPr>
              <w:rPr>
                <w:rFonts w:ascii="Cambria Math" w:hAnsi="Cambria Math"/>
                <w:lang w:val="en-GB"/>
              </w:rPr>
            </m:ctrlPr>
          </m:dPr>
          <m:e>
            <m:sSub>
              <m:sSubPr>
                <m:ctrlPr>
                  <w:rPr>
                    <w:rFonts w:ascii="Cambria Math" w:hAnsi="Cambria Math"/>
                    <w:lang w:val="en-GB"/>
                  </w:rPr>
                </m:ctrlPr>
              </m:sSubPr>
              <m:e>
                <m:r>
                  <w:rPr>
                    <w:rFonts w:ascii="Cambria Math" w:hAnsi="Cambria Math"/>
                    <w:lang w:val="en-GB"/>
                    <w:rPrChange w:id="6220" w:author="L-B" w:date="2018-10-18T03:40:00Z">
                      <w:rPr>
                        <w:rFonts w:ascii="Cambria Math" w:hAnsi="Cambria Math"/>
                      </w:rPr>
                    </w:rPrChange>
                  </w:rPr>
                  <m:t>D</m:t>
                </m:r>
              </m:e>
              <m:sub>
                <m:r>
                  <w:rPr>
                    <w:rFonts w:ascii="Cambria Math" w:hAnsi="Cambria Math"/>
                    <w:lang w:val="en-GB"/>
                    <w:rPrChange w:id="6221" w:author="L-B" w:date="2018-10-18T03:40:00Z">
                      <w:rPr>
                        <w:rFonts w:ascii="Cambria Math" w:hAnsi="Cambria Math"/>
                      </w:rPr>
                    </w:rPrChange>
                  </w:rPr>
                  <m:t>n</m:t>
                </m:r>
                <m:r>
                  <m:rPr>
                    <m:sty m:val="p"/>
                  </m:rPr>
                  <w:rPr>
                    <w:rFonts w:ascii="Cambria Math" w:hAnsi="Cambria Math"/>
                    <w:lang w:val="en-GB"/>
                    <w:rPrChange w:id="6222" w:author="L-B" w:date="2018-10-18T03:40:00Z">
                      <w:rPr>
                        <w:rFonts w:ascii="Cambria Math" w:hAnsi="Cambria Math"/>
                      </w:rPr>
                    </w:rPrChange>
                  </w:rPr>
                  <m:t>+1</m:t>
                </m:r>
              </m:sub>
            </m:sSub>
            <m:r>
              <m:rPr>
                <m:sty m:val="p"/>
              </m:rPr>
              <w:rPr>
                <w:rFonts w:ascii="Cambria Math" w:hAnsi="Cambria Math"/>
                <w:lang w:val="en-GB"/>
                <w:rPrChange w:id="6223" w:author="L-B" w:date="2018-10-18T03:40:00Z">
                  <w:rPr>
                    <w:rFonts w:ascii="Cambria Math" w:hAnsi="Cambria Math"/>
                  </w:rPr>
                </w:rPrChange>
              </w:rPr>
              <m:t>-</m:t>
            </m:r>
            <m:sSub>
              <m:sSubPr>
                <m:ctrlPr>
                  <w:rPr>
                    <w:rFonts w:ascii="Cambria Math" w:hAnsi="Cambria Math"/>
                    <w:lang w:val="en-GB"/>
                  </w:rPr>
                </m:ctrlPr>
              </m:sSubPr>
              <m:e>
                <m:r>
                  <w:rPr>
                    <w:rFonts w:ascii="Cambria Math" w:hAnsi="Cambria Math"/>
                    <w:lang w:val="en-GB"/>
                    <w:rPrChange w:id="6224" w:author="L-B" w:date="2018-10-18T03:40:00Z">
                      <w:rPr>
                        <w:rFonts w:ascii="Cambria Math" w:hAnsi="Cambria Math"/>
                      </w:rPr>
                    </w:rPrChange>
                  </w:rPr>
                  <m:t>D</m:t>
                </m:r>
              </m:e>
              <m:sub>
                <m:r>
                  <w:rPr>
                    <w:rFonts w:ascii="Cambria Math" w:hAnsi="Cambria Math"/>
                    <w:lang w:val="en-GB"/>
                    <w:rPrChange w:id="6225" w:author="L-B" w:date="2018-10-18T03:40:00Z">
                      <w:rPr>
                        <w:rFonts w:ascii="Cambria Math" w:hAnsi="Cambria Math"/>
                      </w:rPr>
                    </w:rPrChange>
                  </w:rPr>
                  <m:t>n</m:t>
                </m:r>
              </m:sub>
            </m:sSub>
          </m:e>
        </m:d>
        <m:r>
          <m:rPr>
            <m:sty m:val="p"/>
          </m:rPr>
          <w:rPr>
            <w:rFonts w:ascii="Cambria Math" w:hAnsi="Cambria Math"/>
            <w:lang w:val="en-GB"/>
            <w:rPrChange w:id="6226" w:author="L-B" w:date="2018-10-18T03:40:00Z">
              <w:rPr>
                <w:rFonts w:ascii="Cambria Math" w:hAnsi="Cambria Math"/>
              </w:rPr>
            </w:rPrChange>
          </w:rPr>
          <m:t xml:space="preserve">&lt;0.1 </m:t>
        </m:r>
        <m:r>
          <w:rPr>
            <w:rFonts w:ascii="Cambria Math" w:hAnsi="Cambria Math"/>
            <w:lang w:val="en-GB"/>
            <w:rPrChange w:id="6227" w:author="L-B" w:date="2018-10-18T03:40:00Z">
              <w:rPr>
                <w:rFonts w:ascii="Cambria Math" w:hAnsi="Cambria Math"/>
              </w:rPr>
            </w:rPrChange>
          </w:rPr>
          <m:t>m</m:t>
        </m:r>
      </m:oMath>
    </w:p>
    <w:p w14:paraId="0BA28489" w14:textId="2DCA8FB4" w:rsidR="006257CF" w:rsidRPr="0088310C" w:rsidRDefault="000B6969" w:rsidP="00926275">
      <w:pPr>
        <w:pStyle w:val="Bullet1"/>
        <w:rPr>
          <w:lang w:val="en-GB"/>
          <w:rPrChange w:id="6228" w:author="L-B" w:date="2018-10-18T03:40:00Z">
            <w:rPr/>
          </w:rPrChange>
        </w:rPr>
      </w:pPr>
      <w:proofErr w:type="gramStart"/>
      <w:r w:rsidRPr="0088310C">
        <w:rPr>
          <w:lang w:val="en-GB"/>
          <w:rPrChange w:id="6229" w:author="L-B" w:date="2018-10-18T03:40:00Z">
            <w:rPr/>
          </w:rPrChange>
        </w:rPr>
        <w:t>Result :</w:t>
      </w:r>
      <w:proofErr w:type="gramEnd"/>
      <w:r w:rsidRPr="0088310C">
        <w:rPr>
          <w:lang w:val="en-GB"/>
          <w:rPrChange w:id="6230" w:author="L-B" w:date="2018-10-18T03:40:00Z">
            <w:rPr/>
          </w:rPrChange>
        </w:rPr>
        <w:tab/>
      </w:r>
      <w:r w:rsidRPr="0088310C">
        <w:rPr>
          <w:lang w:val="en-GB"/>
          <w:rPrChange w:id="6231" w:author="L-B" w:date="2018-10-18T03:40:00Z">
            <w:rPr/>
          </w:rPrChange>
        </w:rPr>
        <w:tab/>
        <w:t xml:space="preserve">The last value of iteration process </w:t>
      </w:r>
      <m:oMath>
        <m:sSub>
          <m:sSubPr>
            <m:ctrlPr>
              <w:rPr>
                <w:rFonts w:ascii="Cambria Math" w:hAnsi="Cambria Math"/>
                <w:i/>
                <w:lang w:val="en-GB"/>
              </w:rPr>
            </m:ctrlPr>
          </m:sSubPr>
          <m:e>
            <m:r>
              <w:rPr>
                <w:rFonts w:ascii="Cambria Math" w:hAnsi="Cambria Math"/>
                <w:lang w:val="en-GB"/>
                <w:rPrChange w:id="6232" w:author="L-B" w:date="2018-10-18T03:40:00Z">
                  <w:rPr>
                    <w:rFonts w:ascii="Cambria Math" w:hAnsi="Cambria Math"/>
                  </w:rPr>
                </w:rPrChange>
              </w:rPr>
              <m:t>D</m:t>
            </m:r>
          </m:e>
          <m:sub>
            <m:r>
              <w:rPr>
                <w:rFonts w:ascii="Cambria Math" w:hAnsi="Cambria Math"/>
                <w:lang w:val="en-GB"/>
                <w:rPrChange w:id="6233" w:author="L-B" w:date="2018-10-18T03:40:00Z">
                  <w:rPr>
                    <w:rFonts w:ascii="Cambria Math" w:hAnsi="Cambria Math"/>
                  </w:rPr>
                </w:rPrChange>
              </w:rPr>
              <m:t>n</m:t>
            </m:r>
          </m:sub>
        </m:sSub>
      </m:oMath>
      <w:r w:rsidR="00F63DA6" w:rsidRPr="0088310C">
        <w:rPr>
          <w:lang w:val="en-GB"/>
          <w:rPrChange w:id="6234" w:author="L-B" w:date="2018-10-18T03:40:00Z">
            <w:rPr/>
          </w:rPrChange>
        </w:rPr>
        <w:t xml:space="preserve"> is the luminous range.</w:t>
      </w:r>
    </w:p>
    <w:p w14:paraId="61521B02" w14:textId="002446E5" w:rsidR="001F3200" w:rsidRPr="0088310C" w:rsidRDefault="00D37422" w:rsidP="00D37422">
      <w:pPr>
        <w:pStyle w:val="Heading2"/>
      </w:pPr>
      <w:bookmarkStart w:id="6235" w:name="_Toc527537353"/>
      <w:r w:rsidRPr="0088310C">
        <w:t xml:space="preserve">Nominal </w:t>
      </w:r>
      <w:r w:rsidR="00D452AF" w:rsidRPr="0088310C">
        <w:t>r</w:t>
      </w:r>
      <w:r w:rsidRPr="0088310C">
        <w:t>ange</w:t>
      </w:r>
      <w:bookmarkEnd w:id="6235"/>
    </w:p>
    <w:p w14:paraId="776895D6" w14:textId="77777777" w:rsidR="00D37422" w:rsidRPr="0088310C" w:rsidRDefault="00D37422" w:rsidP="00D37422">
      <w:pPr>
        <w:pStyle w:val="Heading2separationline"/>
      </w:pPr>
    </w:p>
    <w:p w14:paraId="02493CFD" w14:textId="57DEA7BB" w:rsidR="00D37422" w:rsidRPr="0088310C" w:rsidRDefault="00D37422" w:rsidP="00D37422">
      <w:pPr>
        <w:pStyle w:val="BodyText"/>
      </w:pPr>
      <w:r w:rsidRPr="0088310C">
        <w:t>The nominal range is calculated with fixed values for visibility and illuminance.</w:t>
      </w:r>
    </w:p>
    <w:p w14:paraId="13D59378" w14:textId="3521F006" w:rsidR="00D37422" w:rsidRPr="0088310C" w:rsidRDefault="00D37422" w:rsidP="00D37422">
      <w:pPr>
        <w:pStyle w:val="BodyText"/>
      </w:pPr>
      <w:r w:rsidRPr="0088310C">
        <w:t>Nominal range is defined for night and day time (</w:t>
      </w:r>
      <w:r w:rsidRPr="0088310C">
        <w:rPr>
          <w:highlight w:val="yellow"/>
        </w:rPr>
        <w:t>link to new recommendation required</w:t>
      </w:r>
      <w:r w:rsidRPr="0088310C">
        <w:t>).</w:t>
      </w:r>
    </w:p>
    <w:p w14:paraId="72E12774" w14:textId="7F0CD563" w:rsidR="00D37422" w:rsidRPr="0088310C" w:rsidRDefault="00D37422" w:rsidP="00D37422">
      <w:pPr>
        <w:pStyle w:val="Bullet1"/>
        <w:rPr>
          <w:lang w:val="en-GB"/>
          <w:rPrChange w:id="6236" w:author="L-B" w:date="2018-10-18T03:40:00Z">
            <w:rPr/>
          </w:rPrChange>
        </w:rPr>
      </w:pPr>
      <w:r w:rsidRPr="0088310C">
        <w:rPr>
          <w:lang w:val="en-GB"/>
          <w:rPrChange w:id="6237" w:author="L-B" w:date="2018-10-18T03:40:00Z">
            <w:rPr/>
          </w:rPrChange>
        </w:rPr>
        <w:t xml:space="preserve">Nominal range for night time </w:t>
      </w:r>
      <m:oMath>
        <m:sSub>
          <m:sSubPr>
            <m:ctrlPr>
              <w:rPr>
                <w:rFonts w:ascii="Cambria Math" w:hAnsi="Cambria Math"/>
                <w:i/>
                <w:lang w:val="en-GB"/>
              </w:rPr>
            </m:ctrlPr>
          </m:sSubPr>
          <m:e>
            <m:r>
              <w:rPr>
                <w:rFonts w:ascii="Cambria Math" w:hAnsi="Cambria Math"/>
                <w:lang w:val="en-GB"/>
                <w:rPrChange w:id="6238" w:author="L-B" w:date="2018-10-18T03:40:00Z">
                  <w:rPr>
                    <w:rFonts w:ascii="Cambria Math" w:hAnsi="Cambria Math"/>
                  </w:rPr>
                </w:rPrChange>
              </w:rPr>
              <m:t>D</m:t>
            </m:r>
          </m:e>
          <m:sub>
            <m:r>
              <w:rPr>
                <w:rFonts w:ascii="Cambria Math" w:hAnsi="Cambria Math"/>
                <w:lang w:val="en-GB"/>
                <w:rPrChange w:id="6239" w:author="L-B" w:date="2018-10-18T03:40:00Z">
                  <w:rPr>
                    <w:rFonts w:ascii="Cambria Math" w:hAnsi="Cambria Math"/>
                  </w:rPr>
                </w:rPrChange>
              </w:rPr>
              <m:t>N</m:t>
            </m:r>
          </m:sub>
        </m:sSub>
      </m:oMath>
      <w:r w:rsidRPr="0088310C">
        <w:rPr>
          <w:lang w:val="en-GB"/>
          <w:rPrChange w:id="6240" w:author="L-B" w:date="2018-10-18T03:40:00Z">
            <w:rPr/>
          </w:rPrChange>
        </w:rPr>
        <w:t>:</w:t>
      </w:r>
      <w:r w:rsidRPr="0088310C">
        <w:rPr>
          <w:lang w:val="en-GB"/>
          <w:rPrChange w:id="6241" w:author="L-B" w:date="2018-10-18T03:40:00Z">
            <w:rPr/>
          </w:rPrChange>
        </w:rPr>
        <w:br/>
        <w:t>Visibility</w:t>
      </w:r>
      <w:r w:rsidRPr="0088310C">
        <w:rPr>
          <w:lang w:val="en-GB"/>
          <w:rPrChange w:id="6242" w:author="L-B" w:date="2018-10-18T03:40:00Z">
            <w:rPr/>
          </w:rPrChange>
        </w:rPr>
        <w:tab/>
      </w:r>
      <w:r w:rsidRPr="0088310C">
        <w:rPr>
          <w:lang w:val="en-GB"/>
          <w:rPrChange w:id="6243" w:author="L-B" w:date="2018-10-18T03:40:00Z">
            <w:rPr/>
          </w:rPrChange>
        </w:rPr>
        <w:tab/>
      </w:r>
      <w:r w:rsidRPr="0088310C">
        <w:rPr>
          <w:lang w:val="en-GB"/>
          <w:rPrChange w:id="6244" w:author="L-B" w:date="2018-10-18T03:40:00Z">
            <w:rPr/>
          </w:rPrChange>
        </w:rPr>
        <w:tab/>
      </w:r>
      <m:oMath>
        <m:r>
          <w:rPr>
            <w:rFonts w:ascii="Cambria Math" w:hAnsi="Cambria Math"/>
            <w:lang w:val="en-GB"/>
            <w:rPrChange w:id="6245" w:author="L-B" w:date="2018-10-18T03:40:00Z">
              <w:rPr>
                <w:rFonts w:ascii="Cambria Math" w:hAnsi="Cambria Math"/>
              </w:rPr>
            </w:rPrChange>
          </w:rPr>
          <m:t>V=10 M=18520 m</m:t>
        </m:r>
      </m:oMath>
      <w:r w:rsidRPr="0088310C">
        <w:rPr>
          <w:rFonts w:eastAsiaTheme="minorEastAsia"/>
          <w:lang w:val="en-GB"/>
          <w:rPrChange w:id="6246" w:author="L-B" w:date="2018-10-18T03:40:00Z">
            <w:rPr>
              <w:rFonts w:eastAsiaTheme="minorEastAsia"/>
            </w:rPr>
          </w:rPrChange>
        </w:rPr>
        <w:br/>
        <w:t>Illuminance</w:t>
      </w:r>
      <w:r w:rsidRPr="0088310C">
        <w:rPr>
          <w:rFonts w:eastAsiaTheme="minorEastAsia"/>
          <w:lang w:val="en-GB"/>
          <w:rPrChange w:id="6247" w:author="L-B" w:date="2018-10-18T03:40:00Z">
            <w:rPr>
              <w:rFonts w:eastAsiaTheme="minorEastAsia"/>
            </w:rPr>
          </w:rPrChange>
        </w:rPr>
        <w:tab/>
      </w:r>
      <w:r w:rsidRPr="0088310C">
        <w:rPr>
          <w:rFonts w:eastAsiaTheme="minorEastAsia"/>
          <w:lang w:val="en-GB"/>
          <w:rPrChange w:id="6248" w:author="L-B" w:date="2018-10-18T03:40:00Z">
            <w:rPr>
              <w:rFonts w:eastAsiaTheme="minorEastAsia"/>
            </w:rPr>
          </w:rPrChange>
        </w:rPr>
        <w:tab/>
      </w:r>
      <m:oMath>
        <m:r>
          <w:rPr>
            <w:rFonts w:ascii="Cambria Math" w:eastAsiaTheme="minorEastAsia" w:hAnsi="Cambria Math"/>
            <w:lang w:val="en-GB"/>
            <w:rPrChange w:id="6249" w:author="L-B" w:date="2018-10-18T03:40:00Z">
              <w:rPr>
                <w:rFonts w:ascii="Cambria Math" w:eastAsiaTheme="minorEastAsia" w:hAnsi="Cambria Math"/>
              </w:rPr>
            </w:rPrChange>
          </w:rPr>
          <m:t>E=2*</m:t>
        </m:r>
        <m:sSup>
          <m:sSupPr>
            <m:ctrlPr>
              <w:rPr>
                <w:rFonts w:ascii="Cambria Math" w:eastAsiaTheme="minorEastAsia" w:hAnsi="Cambria Math"/>
                <w:i/>
                <w:lang w:val="en-GB"/>
              </w:rPr>
            </m:ctrlPr>
          </m:sSupPr>
          <m:e>
            <m:r>
              <w:rPr>
                <w:rFonts w:ascii="Cambria Math" w:eastAsiaTheme="minorEastAsia" w:hAnsi="Cambria Math"/>
                <w:lang w:val="en-GB"/>
                <w:rPrChange w:id="6250" w:author="L-B" w:date="2018-10-18T03:40:00Z">
                  <w:rPr>
                    <w:rFonts w:ascii="Cambria Math" w:eastAsiaTheme="minorEastAsia" w:hAnsi="Cambria Math"/>
                  </w:rPr>
                </w:rPrChange>
              </w:rPr>
              <m:t>10</m:t>
            </m:r>
          </m:e>
          <m:sup>
            <m:r>
              <w:rPr>
                <w:rFonts w:ascii="Cambria Math" w:eastAsiaTheme="minorEastAsia" w:hAnsi="Cambria Math"/>
                <w:lang w:val="en-GB"/>
                <w:rPrChange w:id="6251" w:author="L-B" w:date="2018-10-18T03:40:00Z">
                  <w:rPr>
                    <w:rFonts w:ascii="Cambria Math" w:eastAsiaTheme="minorEastAsia" w:hAnsi="Cambria Math"/>
                  </w:rPr>
                </w:rPrChange>
              </w:rPr>
              <m:t>-7</m:t>
            </m:r>
          </m:sup>
        </m:sSup>
        <m:r>
          <w:rPr>
            <w:rFonts w:ascii="Cambria Math" w:eastAsiaTheme="minorEastAsia" w:hAnsi="Cambria Math"/>
            <w:lang w:val="en-GB"/>
            <w:rPrChange w:id="6252" w:author="L-B" w:date="2018-10-18T03:40:00Z">
              <w:rPr>
                <w:rFonts w:ascii="Cambria Math" w:eastAsiaTheme="minorEastAsia" w:hAnsi="Cambria Math"/>
              </w:rPr>
            </w:rPrChange>
          </w:rPr>
          <m:t>lx</m:t>
        </m:r>
      </m:oMath>
    </w:p>
    <w:p w14:paraId="3B551088" w14:textId="188F4804" w:rsidR="00D37422" w:rsidRPr="0088310C" w:rsidRDefault="00D37422" w:rsidP="00D37422">
      <w:pPr>
        <w:pStyle w:val="Bullet1"/>
        <w:rPr>
          <w:lang w:val="en-GB"/>
          <w:rPrChange w:id="6253" w:author="L-B" w:date="2018-10-18T03:40:00Z">
            <w:rPr/>
          </w:rPrChange>
        </w:rPr>
      </w:pPr>
      <w:r w:rsidRPr="0088310C">
        <w:rPr>
          <w:lang w:val="en-GB"/>
          <w:rPrChange w:id="6254" w:author="L-B" w:date="2018-10-18T03:40:00Z">
            <w:rPr/>
          </w:rPrChange>
        </w:rPr>
        <w:t xml:space="preserve">Nominal range for day time </w:t>
      </w:r>
      <m:oMath>
        <m:sSub>
          <m:sSubPr>
            <m:ctrlPr>
              <w:rPr>
                <w:rFonts w:ascii="Cambria Math" w:hAnsi="Cambria Math"/>
                <w:i/>
                <w:lang w:val="en-GB"/>
              </w:rPr>
            </m:ctrlPr>
          </m:sSubPr>
          <m:e>
            <m:r>
              <w:rPr>
                <w:rFonts w:ascii="Cambria Math" w:hAnsi="Cambria Math"/>
                <w:lang w:val="en-GB"/>
                <w:rPrChange w:id="6255" w:author="L-B" w:date="2018-10-18T03:40:00Z">
                  <w:rPr>
                    <w:rFonts w:ascii="Cambria Math" w:hAnsi="Cambria Math"/>
                  </w:rPr>
                </w:rPrChange>
              </w:rPr>
              <m:t>D</m:t>
            </m:r>
          </m:e>
          <m:sub>
            <m:r>
              <w:rPr>
                <w:rFonts w:ascii="Cambria Math" w:hAnsi="Cambria Math"/>
                <w:lang w:val="en-GB"/>
                <w:rPrChange w:id="6256" w:author="L-B" w:date="2018-10-18T03:40:00Z">
                  <w:rPr>
                    <w:rFonts w:ascii="Cambria Math" w:hAnsi="Cambria Math"/>
                  </w:rPr>
                </w:rPrChange>
              </w:rPr>
              <m:t>T</m:t>
            </m:r>
          </m:sub>
        </m:sSub>
        <m:r>
          <w:rPr>
            <w:rFonts w:ascii="Cambria Math" w:hAnsi="Cambria Math"/>
            <w:lang w:val="en-GB"/>
            <w:rPrChange w:id="6257" w:author="L-B" w:date="2018-10-18T03:40:00Z">
              <w:rPr>
                <w:rFonts w:ascii="Cambria Math" w:hAnsi="Cambria Math"/>
              </w:rPr>
            </w:rPrChange>
          </w:rPr>
          <m:t> </m:t>
        </m:r>
      </m:oMath>
      <w:r w:rsidRPr="0088310C">
        <w:rPr>
          <w:rFonts w:eastAsiaTheme="minorEastAsia"/>
          <w:lang w:val="en-GB"/>
          <w:rPrChange w:id="6258" w:author="L-B" w:date="2018-10-18T03:40:00Z">
            <w:rPr>
              <w:rFonts w:eastAsiaTheme="minorEastAsia"/>
            </w:rPr>
          </w:rPrChange>
        </w:rPr>
        <w:t>:</w:t>
      </w:r>
      <w:r w:rsidRPr="0088310C">
        <w:rPr>
          <w:rFonts w:eastAsiaTheme="minorEastAsia"/>
          <w:lang w:val="en-GB"/>
          <w:rPrChange w:id="6259" w:author="L-B" w:date="2018-10-18T03:40:00Z">
            <w:rPr>
              <w:rFonts w:eastAsiaTheme="minorEastAsia"/>
            </w:rPr>
          </w:rPrChange>
        </w:rPr>
        <w:br/>
      </w:r>
      <w:r w:rsidRPr="0088310C">
        <w:rPr>
          <w:lang w:val="en-GB"/>
          <w:rPrChange w:id="6260" w:author="L-B" w:date="2018-10-18T03:40:00Z">
            <w:rPr/>
          </w:rPrChange>
        </w:rPr>
        <w:t>Visibility</w:t>
      </w:r>
      <w:r w:rsidRPr="0088310C">
        <w:rPr>
          <w:lang w:val="en-GB"/>
          <w:rPrChange w:id="6261" w:author="L-B" w:date="2018-10-18T03:40:00Z">
            <w:rPr/>
          </w:rPrChange>
        </w:rPr>
        <w:tab/>
      </w:r>
      <w:r w:rsidRPr="0088310C">
        <w:rPr>
          <w:lang w:val="en-GB"/>
          <w:rPrChange w:id="6262" w:author="L-B" w:date="2018-10-18T03:40:00Z">
            <w:rPr/>
          </w:rPrChange>
        </w:rPr>
        <w:tab/>
      </w:r>
      <w:r w:rsidRPr="0088310C">
        <w:rPr>
          <w:lang w:val="en-GB"/>
          <w:rPrChange w:id="6263" w:author="L-B" w:date="2018-10-18T03:40:00Z">
            <w:rPr/>
          </w:rPrChange>
        </w:rPr>
        <w:tab/>
      </w:r>
      <m:oMath>
        <m:r>
          <w:rPr>
            <w:rFonts w:ascii="Cambria Math" w:hAnsi="Cambria Math"/>
            <w:lang w:val="en-GB"/>
            <w:rPrChange w:id="6264" w:author="L-B" w:date="2018-10-18T03:40:00Z">
              <w:rPr>
                <w:rFonts w:ascii="Cambria Math" w:hAnsi="Cambria Math"/>
              </w:rPr>
            </w:rPrChange>
          </w:rPr>
          <m:t>V=10 M=18520 m</m:t>
        </m:r>
      </m:oMath>
      <w:r w:rsidRPr="0088310C">
        <w:rPr>
          <w:rFonts w:eastAsiaTheme="minorEastAsia"/>
          <w:lang w:val="en-GB"/>
          <w:rPrChange w:id="6265" w:author="L-B" w:date="2018-10-18T03:40:00Z">
            <w:rPr>
              <w:rFonts w:eastAsiaTheme="minorEastAsia"/>
            </w:rPr>
          </w:rPrChange>
        </w:rPr>
        <w:br/>
        <w:t>Illuminance</w:t>
      </w:r>
      <w:r w:rsidRPr="0088310C">
        <w:rPr>
          <w:rFonts w:eastAsiaTheme="minorEastAsia"/>
          <w:lang w:val="en-GB"/>
          <w:rPrChange w:id="6266" w:author="L-B" w:date="2018-10-18T03:40:00Z">
            <w:rPr>
              <w:rFonts w:eastAsiaTheme="minorEastAsia"/>
            </w:rPr>
          </w:rPrChange>
        </w:rPr>
        <w:tab/>
      </w:r>
      <w:r w:rsidRPr="0088310C">
        <w:rPr>
          <w:rFonts w:eastAsiaTheme="minorEastAsia"/>
          <w:lang w:val="en-GB"/>
          <w:rPrChange w:id="6267" w:author="L-B" w:date="2018-10-18T03:40:00Z">
            <w:rPr>
              <w:rFonts w:eastAsiaTheme="minorEastAsia"/>
            </w:rPr>
          </w:rPrChange>
        </w:rPr>
        <w:tab/>
      </w:r>
      <m:oMath>
        <m:r>
          <w:rPr>
            <w:rFonts w:ascii="Cambria Math" w:eastAsiaTheme="minorEastAsia" w:hAnsi="Cambria Math"/>
            <w:lang w:val="en-GB"/>
            <w:rPrChange w:id="6268" w:author="L-B" w:date="2018-10-18T03:40:00Z">
              <w:rPr>
                <w:rFonts w:ascii="Cambria Math" w:eastAsiaTheme="minorEastAsia" w:hAnsi="Cambria Math"/>
              </w:rPr>
            </w:rPrChange>
          </w:rPr>
          <m:t>E=</m:t>
        </m:r>
        <m:sSup>
          <m:sSupPr>
            <m:ctrlPr>
              <w:rPr>
                <w:rFonts w:ascii="Cambria Math" w:eastAsiaTheme="minorEastAsia" w:hAnsi="Cambria Math"/>
                <w:i/>
                <w:lang w:val="en-GB"/>
              </w:rPr>
            </m:ctrlPr>
          </m:sSupPr>
          <m:e>
            <m:r>
              <w:rPr>
                <w:rFonts w:ascii="Cambria Math" w:eastAsiaTheme="minorEastAsia" w:hAnsi="Cambria Math"/>
                <w:lang w:val="en-GB"/>
                <w:rPrChange w:id="6269" w:author="L-B" w:date="2018-10-18T03:40:00Z">
                  <w:rPr>
                    <w:rFonts w:ascii="Cambria Math" w:eastAsiaTheme="minorEastAsia" w:hAnsi="Cambria Math"/>
                  </w:rPr>
                </w:rPrChange>
              </w:rPr>
              <m:t>10</m:t>
            </m:r>
          </m:e>
          <m:sup>
            <m:r>
              <w:rPr>
                <w:rFonts w:ascii="Cambria Math" w:eastAsiaTheme="minorEastAsia" w:hAnsi="Cambria Math"/>
                <w:lang w:val="en-GB"/>
                <w:rPrChange w:id="6270" w:author="L-B" w:date="2018-10-18T03:40:00Z">
                  <w:rPr>
                    <w:rFonts w:ascii="Cambria Math" w:eastAsiaTheme="minorEastAsia" w:hAnsi="Cambria Math"/>
                  </w:rPr>
                </w:rPrChange>
              </w:rPr>
              <m:t>-3</m:t>
            </m:r>
          </m:sup>
        </m:sSup>
        <m:r>
          <w:rPr>
            <w:rFonts w:ascii="Cambria Math" w:eastAsiaTheme="minorEastAsia" w:hAnsi="Cambria Math"/>
            <w:lang w:val="en-GB"/>
            <w:rPrChange w:id="6271" w:author="L-B" w:date="2018-10-18T03:40:00Z">
              <w:rPr>
                <w:rFonts w:ascii="Cambria Math" w:eastAsiaTheme="minorEastAsia" w:hAnsi="Cambria Math"/>
              </w:rPr>
            </w:rPrChange>
          </w:rPr>
          <m:t>lx</m:t>
        </m:r>
      </m:oMath>
    </w:p>
    <w:p w14:paraId="7823D18E" w14:textId="5CE96942" w:rsidR="00D37422" w:rsidRPr="0088310C" w:rsidRDefault="00D37422" w:rsidP="00D37422">
      <w:pPr>
        <w:pStyle w:val="BodyText"/>
      </w:pPr>
      <w:r w:rsidRPr="0088310C">
        <w:lastRenderedPageBreak/>
        <w:t xml:space="preserve">The calculation is based on the effective intensity and </w:t>
      </w:r>
      <w:del w:id="6272" w:author="L-B" w:date="2018-10-18T05:58:00Z">
        <w:r w:rsidRPr="0088310C" w:rsidDel="004E66C4">
          <w:delText>takes into account</w:delText>
        </w:r>
      </w:del>
      <w:ins w:id="6273" w:author="L-B" w:date="2018-10-18T05:58:00Z">
        <w:r w:rsidR="004E66C4" w:rsidRPr="0088310C">
          <w:t>considers</w:t>
        </w:r>
      </w:ins>
      <w:r w:rsidRPr="0088310C">
        <w:t xml:space="preserve"> a service condition factor of </w:t>
      </w:r>
      <m:oMath>
        <m:r>
          <w:rPr>
            <w:rFonts w:ascii="Cambria Math" w:hAnsi="Cambria Math"/>
            <w:rPrChange w:id="6274" w:author="L-B" w:date="2018-10-18T03:40:00Z">
              <w:rPr>
                <w:rFonts w:ascii="Cambria Math" w:hAnsi="Cambria Math"/>
              </w:rPr>
            </w:rPrChange>
          </w:rPr>
          <m:t>scf=0.75</m:t>
        </m:r>
      </m:oMath>
      <w:r w:rsidRPr="0088310C">
        <w:rPr>
          <w:rFonts w:eastAsiaTheme="minorEastAsia"/>
        </w:rPr>
        <w:t>.</w:t>
      </w:r>
    </w:p>
    <w:p w14:paraId="0387109B" w14:textId="161C3249" w:rsidR="00D37422" w:rsidRPr="0088310C" w:rsidRDefault="00D37422" w:rsidP="00D37422">
      <w:pPr>
        <w:pStyle w:val="Heading2"/>
      </w:pPr>
      <w:bookmarkStart w:id="6275" w:name="_Toc527537354"/>
      <w:r w:rsidRPr="0088310C">
        <w:t>Parametric luminous range</w:t>
      </w:r>
      <w:bookmarkEnd w:id="6275"/>
    </w:p>
    <w:p w14:paraId="5EA5B4F6" w14:textId="77777777" w:rsidR="00D37422" w:rsidRPr="0088310C" w:rsidRDefault="00D37422" w:rsidP="00D37422">
      <w:pPr>
        <w:pStyle w:val="Heading2separationline"/>
      </w:pPr>
    </w:p>
    <w:p w14:paraId="3F068084" w14:textId="196D4B12" w:rsidR="00780430" w:rsidRPr="0088310C" w:rsidRDefault="00D37422" w:rsidP="00D37422">
      <w:pPr>
        <w:pStyle w:val="BodyText"/>
        <w:rPr>
          <w:rFonts w:eastAsiaTheme="minorEastAsia"/>
        </w:rPr>
      </w:pPr>
      <w:r w:rsidRPr="0088310C">
        <w:t>Any calculated luminous range</w:t>
      </w:r>
      <w:r w:rsidR="00780430" w:rsidRPr="0088310C">
        <w:t>,</w:t>
      </w:r>
      <w:r w:rsidRPr="0088310C">
        <w:t xml:space="preserve"> which is not a nominal range</w:t>
      </w:r>
      <w:r w:rsidR="00780430" w:rsidRPr="0088310C">
        <w:t>,</w:t>
      </w:r>
      <w:r w:rsidRPr="0088310C">
        <w:t xml:space="preserve"> should be named as a parametric range</w:t>
      </w:r>
      <w:r w:rsidR="008E007D" w:rsidRPr="0088310C">
        <w:t xml:space="preserve"> </w:t>
      </w:r>
      <m:oMath>
        <m:sSub>
          <m:sSubPr>
            <m:ctrlPr>
              <w:rPr>
                <w:rFonts w:ascii="Cambria Math" w:hAnsi="Cambria Math"/>
                <w:i/>
              </w:rPr>
            </m:ctrlPr>
          </m:sSubPr>
          <m:e>
            <m:r>
              <w:rPr>
                <w:rFonts w:ascii="Cambria Math" w:hAnsi="Cambria Math"/>
                <w:rPrChange w:id="6276" w:author="L-B" w:date="2018-10-18T03:40:00Z">
                  <w:rPr>
                    <w:rFonts w:ascii="Cambria Math" w:hAnsi="Cambria Math"/>
                  </w:rPr>
                </w:rPrChange>
              </w:rPr>
              <m:t>D</m:t>
            </m:r>
          </m:e>
          <m:sub>
            <m:r>
              <w:rPr>
                <w:rFonts w:ascii="Cambria Math" w:hAnsi="Cambria Math"/>
                <w:rPrChange w:id="6277" w:author="L-B" w:date="2018-10-18T03:40:00Z">
                  <w:rPr>
                    <w:rFonts w:ascii="Cambria Math" w:hAnsi="Cambria Math"/>
                  </w:rPr>
                </w:rPrChange>
              </w:rPr>
              <m:t>P</m:t>
            </m:r>
          </m:sub>
        </m:sSub>
      </m:oMath>
      <w:r w:rsidRPr="0088310C">
        <w:t xml:space="preserve">. </w:t>
      </w:r>
      <w:r w:rsidR="00780430" w:rsidRPr="0088310C">
        <w:t xml:space="preserve">As this value depends on the values for visibility </w:t>
      </w:r>
      <m:oMath>
        <m:r>
          <w:rPr>
            <w:rFonts w:ascii="Cambria Math" w:hAnsi="Cambria Math"/>
            <w:rPrChange w:id="6278" w:author="L-B" w:date="2018-10-18T03:40:00Z">
              <w:rPr>
                <w:rFonts w:ascii="Cambria Math" w:hAnsi="Cambria Math"/>
              </w:rPr>
            </w:rPrChange>
          </w:rPr>
          <m:t>V</m:t>
        </m:r>
      </m:oMath>
      <w:r w:rsidR="00780430" w:rsidRPr="0088310C">
        <w:rPr>
          <w:rFonts w:eastAsiaTheme="minorEastAsia"/>
        </w:rPr>
        <w:t xml:space="preserve"> and illuminance </w:t>
      </w:r>
      <m:oMath>
        <m:r>
          <w:rPr>
            <w:rFonts w:ascii="Cambria Math" w:eastAsiaTheme="minorEastAsia" w:hAnsi="Cambria Math"/>
            <w:rPrChange w:id="6279" w:author="L-B" w:date="2018-10-18T03:40:00Z">
              <w:rPr>
                <w:rFonts w:ascii="Cambria Math" w:eastAsiaTheme="minorEastAsia" w:hAnsi="Cambria Math"/>
              </w:rPr>
            </w:rPrChange>
          </w:rPr>
          <m:t>E</m:t>
        </m:r>
      </m:oMath>
      <w:r w:rsidR="00780430" w:rsidRPr="0088310C">
        <w:rPr>
          <w:rFonts w:eastAsiaTheme="minorEastAsia"/>
        </w:rPr>
        <w:t xml:space="preserve"> chosen, it is necessary to name these values when publishing a parametric range.</w:t>
      </w:r>
    </w:p>
    <w:p w14:paraId="777D1CEB" w14:textId="0554A54D" w:rsidR="00780430" w:rsidRPr="0088310C" w:rsidRDefault="00780430" w:rsidP="00780430">
      <w:pPr>
        <w:pStyle w:val="Heading2"/>
      </w:pPr>
      <w:bookmarkStart w:id="6280" w:name="_Toc527537355"/>
      <w:r w:rsidRPr="0088310C">
        <w:t>Examples</w:t>
      </w:r>
      <w:bookmarkEnd w:id="6280"/>
    </w:p>
    <w:p w14:paraId="54D63CB9" w14:textId="77777777" w:rsidR="00780430" w:rsidRPr="0088310C" w:rsidRDefault="00780430" w:rsidP="00780430">
      <w:pPr>
        <w:pStyle w:val="Heading2separationline"/>
      </w:pPr>
    </w:p>
    <w:p w14:paraId="39E46E7B" w14:textId="02F12CE9" w:rsidR="00780430" w:rsidRPr="0088310C" w:rsidRDefault="00780430" w:rsidP="00780430">
      <w:pPr>
        <w:pStyle w:val="BodyText"/>
        <w:rPr>
          <w:rFonts w:eastAsiaTheme="minorEastAsia"/>
        </w:rPr>
      </w:pPr>
      <w:r w:rsidRPr="0088310C">
        <w:t xml:space="preserve">A light was measured with an effective intensity of </w:t>
      </w:r>
      <m:oMath>
        <m:sSub>
          <m:sSubPr>
            <m:ctrlPr>
              <w:rPr>
                <w:rFonts w:ascii="Cambria Math" w:hAnsi="Cambria Math"/>
                <w:i/>
              </w:rPr>
            </m:ctrlPr>
          </m:sSubPr>
          <m:e>
            <m:r>
              <w:rPr>
                <w:rFonts w:ascii="Cambria Math" w:hAnsi="Cambria Math"/>
                <w:rPrChange w:id="6281" w:author="L-B" w:date="2018-10-18T03:40:00Z">
                  <w:rPr>
                    <w:rFonts w:ascii="Cambria Math" w:hAnsi="Cambria Math"/>
                  </w:rPr>
                </w:rPrChange>
              </w:rPr>
              <m:t>I</m:t>
            </m:r>
          </m:e>
          <m:sub>
            <m:r>
              <w:rPr>
                <w:rFonts w:ascii="Cambria Math" w:hAnsi="Cambria Math"/>
                <w:rPrChange w:id="6282" w:author="L-B" w:date="2018-10-18T03:40:00Z">
                  <w:rPr>
                    <w:rFonts w:ascii="Cambria Math" w:hAnsi="Cambria Math"/>
                  </w:rPr>
                </w:rPrChange>
              </w:rPr>
              <m:t>lantern</m:t>
            </m:r>
          </m:sub>
        </m:sSub>
        <m:r>
          <w:rPr>
            <w:rFonts w:ascii="Cambria Math" w:hAnsi="Cambria Math"/>
            <w:rPrChange w:id="6283" w:author="L-B" w:date="2018-10-18T03:40:00Z">
              <w:rPr>
                <w:rFonts w:ascii="Cambria Math" w:hAnsi="Cambria Math"/>
              </w:rPr>
            </w:rPrChange>
          </w:rPr>
          <m:t>=15 000 cd</m:t>
        </m:r>
      </m:oMath>
      <w:r w:rsidRPr="0088310C">
        <w:rPr>
          <w:rFonts w:eastAsiaTheme="minorEastAsia"/>
        </w:rPr>
        <w:t xml:space="preserve">. Applying the service condition factor </w:t>
      </w:r>
      <m:oMath>
        <m:r>
          <w:rPr>
            <w:rFonts w:ascii="Cambria Math" w:eastAsiaTheme="minorEastAsia" w:hAnsi="Cambria Math"/>
            <w:rPrChange w:id="6284" w:author="L-B" w:date="2018-10-18T03:40:00Z">
              <w:rPr>
                <w:rFonts w:ascii="Cambria Math" w:eastAsiaTheme="minorEastAsia" w:hAnsi="Cambria Math"/>
              </w:rPr>
            </w:rPrChange>
          </w:rPr>
          <m:t>scf=0.75</m:t>
        </m:r>
      </m:oMath>
      <w:r w:rsidRPr="0088310C">
        <w:rPr>
          <w:rFonts w:eastAsiaTheme="minorEastAsia"/>
        </w:rPr>
        <w:t xml:space="preserve"> the in-situ-intensity will be </w:t>
      </w:r>
      <m:oMath>
        <m:sSub>
          <m:sSubPr>
            <m:ctrlPr>
              <w:rPr>
                <w:rFonts w:ascii="Cambria Math" w:eastAsiaTheme="minorEastAsia" w:hAnsi="Cambria Math"/>
                <w:i/>
              </w:rPr>
            </m:ctrlPr>
          </m:sSubPr>
          <m:e>
            <m:r>
              <w:rPr>
                <w:rFonts w:ascii="Cambria Math" w:eastAsiaTheme="minorEastAsia" w:hAnsi="Cambria Math"/>
                <w:rPrChange w:id="6285" w:author="L-B" w:date="2018-10-18T03:40:00Z">
                  <w:rPr>
                    <w:rFonts w:ascii="Cambria Math" w:eastAsiaTheme="minorEastAsia" w:hAnsi="Cambria Math"/>
                  </w:rPr>
                </w:rPrChange>
              </w:rPr>
              <m:t>I</m:t>
            </m:r>
          </m:e>
          <m:sub>
            <m:r>
              <w:rPr>
                <w:rFonts w:ascii="Cambria Math" w:eastAsiaTheme="minorEastAsia" w:hAnsi="Cambria Math"/>
                <w:rPrChange w:id="6286" w:author="L-B" w:date="2018-10-18T03:40:00Z">
                  <w:rPr>
                    <w:rFonts w:ascii="Cambria Math" w:eastAsiaTheme="minorEastAsia" w:hAnsi="Cambria Math"/>
                  </w:rPr>
                </w:rPrChange>
              </w:rPr>
              <m:t>ins,lantern</m:t>
            </m:r>
          </m:sub>
        </m:sSub>
        <m:r>
          <w:rPr>
            <w:rFonts w:ascii="Cambria Math" w:eastAsiaTheme="minorEastAsia" w:hAnsi="Cambria Math"/>
            <w:rPrChange w:id="6287" w:author="L-B" w:date="2018-10-18T03:40:00Z">
              <w:rPr>
                <w:rFonts w:ascii="Cambria Math" w:eastAsiaTheme="minorEastAsia" w:hAnsi="Cambria Math"/>
              </w:rPr>
            </w:rPrChange>
          </w:rPr>
          <m:t>=0.75*15 000 cd=11250 cd</m:t>
        </m:r>
      </m:oMath>
      <w:r w:rsidR="00417508" w:rsidRPr="0088310C">
        <w:rPr>
          <w:rFonts w:eastAsiaTheme="minorEastAsia"/>
        </w:rPr>
        <w:t>.</w:t>
      </w:r>
    </w:p>
    <w:p w14:paraId="298EE1A3" w14:textId="77777777" w:rsidR="00417508" w:rsidRPr="0088310C" w:rsidRDefault="00417508" w:rsidP="00780430">
      <w:pPr>
        <w:pStyle w:val="BodyText"/>
        <w:rPr>
          <w:rFonts w:eastAsiaTheme="minorEastAsia"/>
        </w:rPr>
      </w:pPr>
      <w:r w:rsidRPr="0088310C">
        <w:rPr>
          <w:rFonts w:eastAsiaTheme="minorEastAsia"/>
        </w:rPr>
        <w:t>Therefor the lantern has the following ranges:</w:t>
      </w:r>
    </w:p>
    <w:p w14:paraId="4252F0EB" w14:textId="3CF4F18C" w:rsidR="00417508" w:rsidRPr="0088310C" w:rsidRDefault="008E007D" w:rsidP="00417508">
      <w:pPr>
        <w:pStyle w:val="Bullet1"/>
        <w:rPr>
          <w:lang w:val="en-GB"/>
          <w:rPrChange w:id="6288" w:author="L-B" w:date="2018-10-18T03:40:00Z">
            <w:rPr/>
          </w:rPrChange>
        </w:rPr>
      </w:pPr>
      <w:r w:rsidRPr="0088310C">
        <w:rPr>
          <w:lang w:val="en-GB"/>
          <w:rPrChange w:id="6289" w:author="L-B" w:date="2018-10-18T03:40:00Z">
            <w:rPr/>
          </w:rPrChange>
        </w:rPr>
        <w:t>Night time nominal range:</w:t>
      </w:r>
      <w:r w:rsidRPr="0088310C">
        <w:rPr>
          <w:lang w:val="en-GB"/>
          <w:rPrChange w:id="6290" w:author="L-B" w:date="2018-10-18T03:40:00Z">
            <w:rPr/>
          </w:rPrChange>
        </w:rPr>
        <w:tab/>
      </w:r>
      <w:r w:rsidRPr="0088310C">
        <w:rPr>
          <w:lang w:val="en-GB"/>
          <w:rPrChange w:id="6291" w:author="L-B" w:date="2018-10-18T03:40:00Z">
            <w:rPr/>
          </w:rPrChange>
        </w:rPr>
        <w:tab/>
      </w:r>
      <m:oMath>
        <m:sSub>
          <m:sSubPr>
            <m:ctrlPr>
              <w:rPr>
                <w:rFonts w:ascii="Cambria Math" w:hAnsi="Cambria Math"/>
                <w:i/>
                <w:lang w:val="en-GB"/>
              </w:rPr>
            </m:ctrlPr>
          </m:sSubPr>
          <m:e>
            <m:r>
              <w:rPr>
                <w:rFonts w:ascii="Cambria Math" w:hAnsi="Cambria Math"/>
                <w:lang w:val="en-GB"/>
                <w:rPrChange w:id="6292" w:author="L-B" w:date="2018-10-18T03:40:00Z">
                  <w:rPr>
                    <w:rFonts w:ascii="Cambria Math" w:hAnsi="Cambria Math"/>
                  </w:rPr>
                </w:rPrChange>
              </w:rPr>
              <m:t>D</m:t>
            </m:r>
          </m:e>
          <m:sub>
            <m:r>
              <w:rPr>
                <w:rFonts w:ascii="Cambria Math" w:hAnsi="Cambria Math"/>
                <w:lang w:val="en-GB"/>
                <w:rPrChange w:id="6293" w:author="L-B" w:date="2018-10-18T03:40:00Z">
                  <w:rPr>
                    <w:rFonts w:ascii="Cambria Math" w:hAnsi="Cambria Math"/>
                  </w:rPr>
                </w:rPrChange>
              </w:rPr>
              <m:t>N</m:t>
            </m:r>
          </m:sub>
        </m:sSub>
        <m:r>
          <w:rPr>
            <w:rFonts w:ascii="Cambria Math" w:hAnsi="Cambria Math"/>
            <w:lang w:val="en-GB"/>
            <w:rPrChange w:id="6294" w:author="L-B" w:date="2018-10-18T03:40:00Z">
              <w:rPr>
                <w:rFonts w:ascii="Cambria Math" w:hAnsi="Cambria Math"/>
              </w:rPr>
            </w:rPrChange>
          </w:rPr>
          <m:t>=14. 5 M(=26090 m)</m:t>
        </m:r>
      </m:oMath>
    </w:p>
    <w:p w14:paraId="47A394B0" w14:textId="6E441251" w:rsidR="008E007D" w:rsidRPr="0088310C" w:rsidRDefault="008E007D" w:rsidP="00417508">
      <w:pPr>
        <w:pStyle w:val="Bullet1"/>
        <w:rPr>
          <w:lang w:val="en-GB"/>
          <w:rPrChange w:id="6295" w:author="L-B" w:date="2018-10-18T03:40:00Z">
            <w:rPr/>
          </w:rPrChange>
        </w:rPr>
      </w:pPr>
      <w:r w:rsidRPr="0088310C">
        <w:rPr>
          <w:lang w:val="en-GB"/>
          <w:rPrChange w:id="6296" w:author="L-B" w:date="2018-10-18T03:40:00Z">
            <w:rPr/>
          </w:rPrChange>
        </w:rPr>
        <w:t>Day time nomin</w:t>
      </w:r>
      <w:r w:rsidR="009A378A" w:rsidRPr="0088310C">
        <w:rPr>
          <w:lang w:val="en-GB"/>
          <w:rPrChange w:id="6297" w:author="L-B" w:date="2018-10-18T03:40:00Z">
            <w:rPr/>
          </w:rPrChange>
        </w:rPr>
        <w:t>a</w:t>
      </w:r>
      <w:r w:rsidRPr="0088310C">
        <w:rPr>
          <w:lang w:val="en-GB"/>
          <w:rPrChange w:id="6298" w:author="L-B" w:date="2018-10-18T03:40:00Z">
            <w:rPr/>
          </w:rPrChange>
        </w:rPr>
        <w:t xml:space="preserve">l </w:t>
      </w:r>
      <w:proofErr w:type="gramStart"/>
      <w:r w:rsidRPr="0088310C">
        <w:rPr>
          <w:lang w:val="en-GB"/>
          <w:rPrChange w:id="6299" w:author="L-B" w:date="2018-10-18T03:40:00Z">
            <w:rPr/>
          </w:rPrChange>
        </w:rPr>
        <w:t>range :</w:t>
      </w:r>
      <w:proofErr w:type="gramEnd"/>
      <w:r w:rsidRPr="0088310C">
        <w:rPr>
          <w:lang w:val="en-GB"/>
          <w:rPrChange w:id="6300" w:author="L-B" w:date="2018-10-18T03:40:00Z">
            <w:rPr/>
          </w:rPrChange>
        </w:rPr>
        <w:tab/>
      </w:r>
      <w:r w:rsidRPr="0088310C">
        <w:rPr>
          <w:lang w:val="en-GB"/>
          <w:rPrChange w:id="6301" w:author="L-B" w:date="2018-10-18T03:40:00Z">
            <w:rPr/>
          </w:rPrChange>
        </w:rPr>
        <w:tab/>
      </w:r>
      <m:oMath>
        <m:sSub>
          <m:sSubPr>
            <m:ctrlPr>
              <w:rPr>
                <w:rFonts w:ascii="Cambria Math" w:hAnsi="Cambria Math"/>
                <w:i/>
                <w:lang w:val="en-GB"/>
              </w:rPr>
            </m:ctrlPr>
          </m:sSubPr>
          <m:e>
            <m:r>
              <w:rPr>
                <w:rFonts w:ascii="Cambria Math" w:hAnsi="Cambria Math"/>
                <w:lang w:val="en-GB"/>
                <w:rPrChange w:id="6302" w:author="L-B" w:date="2018-10-18T03:40:00Z">
                  <w:rPr>
                    <w:rFonts w:ascii="Cambria Math" w:hAnsi="Cambria Math"/>
                  </w:rPr>
                </w:rPrChange>
              </w:rPr>
              <m:t>D</m:t>
            </m:r>
          </m:e>
          <m:sub>
            <m:r>
              <w:rPr>
                <w:rFonts w:ascii="Cambria Math" w:hAnsi="Cambria Math"/>
                <w:lang w:val="en-GB"/>
                <w:rPrChange w:id="6303" w:author="L-B" w:date="2018-10-18T03:40:00Z">
                  <w:rPr>
                    <w:rFonts w:ascii="Cambria Math" w:hAnsi="Cambria Math"/>
                  </w:rPr>
                </w:rPrChange>
              </w:rPr>
              <m:t>T</m:t>
            </m:r>
          </m:sub>
        </m:sSub>
        <m:r>
          <w:rPr>
            <w:rFonts w:ascii="Cambria Math" w:hAnsi="Cambria Math"/>
            <w:lang w:val="en-GB"/>
            <w:rPrChange w:id="6304" w:author="L-B" w:date="2018-10-18T03:40:00Z">
              <w:rPr>
                <w:rFonts w:ascii="Cambria Math" w:hAnsi="Cambria Math"/>
              </w:rPr>
            </w:rPrChange>
          </w:rPr>
          <m:t>=1.5 M(=2697 m)</m:t>
        </m:r>
      </m:oMath>
    </w:p>
    <w:p w14:paraId="6EC45D12" w14:textId="73EA5188" w:rsidR="003171CE" w:rsidRPr="0088310C" w:rsidRDefault="008E007D" w:rsidP="00D33C0A">
      <w:pPr>
        <w:pStyle w:val="Bullet1"/>
        <w:rPr>
          <w:lang w:val="en-GB"/>
          <w:rPrChange w:id="6305" w:author="L-B" w:date="2018-10-18T03:40:00Z">
            <w:rPr/>
          </w:rPrChange>
        </w:rPr>
      </w:pPr>
      <w:r w:rsidRPr="0088310C">
        <w:rPr>
          <w:lang w:val="en-GB"/>
          <w:rPrChange w:id="6306" w:author="L-B" w:date="2018-10-18T03:40:00Z">
            <w:rPr/>
          </w:rPrChange>
        </w:rPr>
        <w:t xml:space="preserve">Parametric range for </w:t>
      </w:r>
      <m:oMath>
        <m:r>
          <w:rPr>
            <w:rFonts w:ascii="Cambria Math" w:hAnsi="Cambria Math"/>
            <w:lang w:val="en-GB"/>
            <w:rPrChange w:id="6307" w:author="L-B" w:date="2018-10-18T03:40:00Z">
              <w:rPr>
                <w:rFonts w:ascii="Cambria Math" w:hAnsi="Cambria Math"/>
              </w:rPr>
            </w:rPrChange>
          </w:rPr>
          <m:t>E=</m:t>
        </m:r>
        <m:sSup>
          <m:sSupPr>
            <m:ctrlPr>
              <w:rPr>
                <w:rFonts w:ascii="Cambria Math" w:hAnsi="Cambria Math"/>
                <w:i/>
                <w:lang w:val="en-GB"/>
              </w:rPr>
            </m:ctrlPr>
          </m:sSupPr>
          <m:e>
            <m:r>
              <w:rPr>
                <w:rFonts w:ascii="Cambria Math" w:hAnsi="Cambria Math"/>
                <w:lang w:val="en-GB"/>
                <w:rPrChange w:id="6308" w:author="L-B" w:date="2018-10-18T03:40:00Z">
                  <w:rPr>
                    <w:rFonts w:ascii="Cambria Math" w:hAnsi="Cambria Math"/>
                  </w:rPr>
                </w:rPrChange>
              </w:rPr>
              <m:t>10</m:t>
            </m:r>
          </m:e>
          <m:sup>
            <m:r>
              <w:rPr>
                <w:rFonts w:ascii="Cambria Math" w:hAnsi="Cambria Math"/>
                <w:lang w:val="en-GB"/>
                <w:rPrChange w:id="6309" w:author="L-B" w:date="2018-10-18T03:40:00Z">
                  <w:rPr>
                    <w:rFonts w:ascii="Cambria Math" w:hAnsi="Cambria Math"/>
                  </w:rPr>
                </w:rPrChange>
              </w:rPr>
              <m:t>-6</m:t>
            </m:r>
          </m:sup>
        </m:sSup>
        <m:r>
          <w:rPr>
            <w:rFonts w:ascii="Cambria Math" w:hAnsi="Cambria Math"/>
            <w:lang w:val="en-GB"/>
            <w:rPrChange w:id="6310" w:author="L-B" w:date="2018-10-18T03:40:00Z">
              <w:rPr>
                <w:rFonts w:ascii="Cambria Math" w:hAnsi="Cambria Math"/>
              </w:rPr>
            </w:rPrChange>
          </w:rPr>
          <m:t>lx</m:t>
        </m:r>
      </m:oMath>
      <w:r w:rsidRPr="0088310C">
        <w:rPr>
          <w:rFonts w:eastAsiaTheme="minorEastAsia"/>
          <w:lang w:val="en-GB"/>
          <w:rPrChange w:id="6311" w:author="L-B" w:date="2018-10-18T03:40:00Z">
            <w:rPr>
              <w:rFonts w:eastAsiaTheme="minorEastAsia"/>
            </w:rPr>
          </w:rPrChange>
        </w:rPr>
        <w:t xml:space="preserve"> and </w:t>
      </w:r>
      <w:r w:rsidR="00E2707A" w:rsidRPr="0088310C">
        <w:rPr>
          <w:rFonts w:eastAsiaTheme="minorEastAsia"/>
          <w:lang w:val="en-GB"/>
          <w:rPrChange w:id="6312" w:author="L-B" w:date="2018-10-18T03:40:00Z">
            <w:rPr>
              <w:rFonts w:eastAsiaTheme="minorEastAsia"/>
            </w:rPr>
          </w:rPrChange>
        </w:rPr>
        <w:t xml:space="preserve">a Visibility </w:t>
      </w:r>
      <m:oMath>
        <m:r>
          <w:rPr>
            <w:rFonts w:ascii="Cambria Math" w:eastAsiaTheme="minorEastAsia" w:hAnsi="Cambria Math"/>
            <w:lang w:val="en-GB"/>
            <w:rPrChange w:id="6313" w:author="L-B" w:date="2018-10-18T03:40:00Z">
              <w:rPr>
                <w:rFonts w:ascii="Cambria Math" w:eastAsiaTheme="minorEastAsia" w:hAnsi="Cambria Math"/>
              </w:rPr>
            </w:rPrChange>
          </w:rPr>
          <m:t>V=4 M (=7408 m) </m:t>
        </m:r>
      </m:oMath>
      <w:r w:rsidR="00E2707A" w:rsidRPr="0088310C">
        <w:rPr>
          <w:rFonts w:eastAsiaTheme="minorEastAsia"/>
          <w:lang w:val="en-GB"/>
          <w:rPrChange w:id="6314" w:author="L-B" w:date="2018-10-18T03:40:00Z">
            <w:rPr>
              <w:rFonts w:eastAsiaTheme="minorEastAsia"/>
            </w:rPr>
          </w:rPrChange>
        </w:rPr>
        <w:t>:</w:t>
      </w:r>
      <w:r w:rsidR="00E2707A" w:rsidRPr="0088310C">
        <w:rPr>
          <w:rFonts w:eastAsiaTheme="minorEastAsia"/>
          <w:lang w:val="en-GB"/>
          <w:rPrChange w:id="6315"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6316" w:author="L-B" w:date="2018-10-18T03:40:00Z">
                  <w:rPr>
                    <w:rFonts w:ascii="Cambria Math" w:hAnsi="Cambria Math"/>
                  </w:rPr>
                </w:rPrChange>
              </w:rPr>
              <m:t>D</m:t>
            </m:r>
          </m:e>
          <m:sub>
            <m:r>
              <w:rPr>
                <w:rFonts w:ascii="Cambria Math" w:hAnsi="Cambria Math"/>
                <w:lang w:val="en-GB"/>
                <w:rPrChange w:id="6317" w:author="L-B" w:date="2018-10-18T03:40:00Z">
                  <w:rPr>
                    <w:rFonts w:ascii="Cambria Math" w:hAnsi="Cambria Math"/>
                  </w:rPr>
                </w:rPrChange>
              </w:rPr>
              <m:t>T</m:t>
            </m:r>
          </m:sub>
        </m:sSub>
        <m:r>
          <w:rPr>
            <w:rFonts w:ascii="Cambria Math" w:hAnsi="Cambria Math"/>
            <w:lang w:val="en-GB"/>
            <w:rPrChange w:id="6318" w:author="L-B" w:date="2018-10-18T03:40:00Z">
              <w:rPr>
                <w:rFonts w:ascii="Cambria Math" w:hAnsi="Cambria Math"/>
              </w:rPr>
            </w:rPrChange>
          </w:rPr>
          <m:t>=6 M(=11143 m)</m:t>
        </m:r>
      </m:oMath>
    </w:p>
    <w:p w14:paraId="1A8BE27A" w14:textId="688A438B" w:rsidR="003171CE" w:rsidRPr="0088310C" w:rsidRDefault="003171CE" w:rsidP="003171CE">
      <w:pPr>
        <w:pStyle w:val="Heading1"/>
      </w:pPr>
      <w:bookmarkStart w:id="6319" w:name="_Toc527537356"/>
      <w:r w:rsidRPr="0088310C">
        <w:t>Definitions</w:t>
      </w:r>
      <w:bookmarkEnd w:id="6319"/>
    </w:p>
    <w:p w14:paraId="345CD5FE" w14:textId="77777777" w:rsidR="003171CE" w:rsidRPr="0088310C" w:rsidRDefault="003171CE" w:rsidP="003171CE">
      <w:pPr>
        <w:pStyle w:val="Heading1separatationline"/>
      </w:pPr>
    </w:p>
    <w:p w14:paraId="138A2E8A" w14:textId="231F9789" w:rsidR="003171CE" w:rsidRPr="0088310C" w:rsidRDefault="00D33C0A" w:rsidP="003171CE">
      <w:pPr>
        <w:pStyle w:val="Bullet1"/>
        <w:rPr>
          <w:lang w:val="en-GB"/>
          <w:rPrChange w:id="6320" w:author="L-B" w:date="2018-10-18T03:40:00Z">
            <w:rPr/>
          </w:rPrChange>
        </w:rPr>
      </w:pPr>
      <w:r w:rsidRPr="0088310C">
        <w:rPr>
          <w:lang w:val="en-GB"/>
          <w:rPrChange w:id="6321" w:author="L-B" w:date="2018-10-18T03:40:00Z">
            <w:rPr/>
          </w:rPrChange>
        </w:rPr>
        <w:t>In-situ luminous</w:t>
      </w:r>
      <w:r w:rsidR="003171CE" w:rsidRPr="0088310C">
        <w:rPr>
          <w:lang w:val="en-GB"/>
          <w:rPrChange w:id="6322" w:author="L-B" w:date="2018-10-18T03:40:00Z">
            <w:rPr/>
          </w:rPrChange>
        </w:rPr>
        <w:t xml:space="preserve"> intensity</w:t>
      </w:r>
      <w:r w:rsidR="003171CE" w:rsidRPr="0088310C">
        <w:rPr>
          <w:lang w:val="en-GB"/>
          <w:rPrChange w:id="6323" w:author="L-B" w:date="2018-10-18T03:40:00Z">
            <w:rPr/>
          </w:rPrChange>
        </w:rPr>
        <w:br/>
        <w:t>luminous intensity, which is used for luminous range calculation (effective intensity calculations and service condition factor are included)</w:t>
      </w:r>
    </w:p>
    <w:p w14:paraId="5E7B3442" w14:textId="2E6DCDE3" w:rsidR="00D33C0A" w:rsidRPr="0088310C" w:rsidRDefault="00D33C0A" w:rsidP="00D33C0A">
      <w:pPr>
        <w:pStyle w:val="Bullet1"/>
        <w:rPr>
          <w:lang w:val="en-GB"/>
          <w:rPrChange w:id="6324" w:author="L-B" w:date="2018-10-18T03:40:00Z">
            <w:rPr/>
          </w:rPrChange>
        </w:rPr>
      </w:pPr>
      <w:r w:rsidRPr="0088310C">
        <w:rPr>
          <w:lang w:val="en-GB"/>
          <w:rPrChange w:id="6325" w:author="L-B" w:date="2018-10-18T03:40:00Z">
            <w:rPr/>
          </w:rPrChange>
        </w:rPr>
        <w:t>Parametric luminous range</w:t>
      </w:r>
      <w:r w:rsidRPr="0088310C">
        <w:rPr>
          <w:lang w:val="en-GB"/>
          <w:rPrChange w:id="6326" w:author="L-B" w:date="2018-10-18T03:40:00Z">
            <w:rPr/>
          </w:rPrChange>
        </w:rPr>
        <w:br/>
        <w:t xml:space="preserve">a calculated luminous range which depends on special values for the minimum illuminance at the eye of the observer and the minimum meteorological </w:t>
      </w:r>
      <w:proofErr w:type="spellStart"/>
      <w:r w:rsidRPr="0088310C">
        <w:rPr>
          <w:lang w:val="en-GB"/>
          <w:rPrChange w:id="6327" w:author="L-B" w:date="2018-10-18T03:40:00Z">
            <w:rPr/>
          </w:rPrChange>
        </w:rPr>
        <w:t>visibilty</w:t>
      </w:r>
      <w:proofErr w:type="spellEnd"/>
    </w:p>
    <w:p w14:paraId="75D21DF0" w14:textId="5AB36567" w:rsidR="003171CE" w:rsidRPr="0088310C" w:rsidRDefault="00D33C0A" w:rsidP="003171CE">
      <w:pPr>
        <w:pStyle w:val="Bullet1"/>
        <w:rPr>
          <w:lang w:val="en-GB"/>
          <w:rPrChange w:id="6328" w:author="L-B" w:date="2018-10-18T03:40:00Z">
            <w:rPr/>
          </w:rPrChange>
        </w:rPr>
      </w:pPr>
      <w:r w:rsidRPr="0088310C">
        <w:rPr>
          <w:lang w:val="en-GB"/>
          <w:rPrChange w:id="6329" w:author="L-B" w:date="2018-10-18T03:40:00Z">
            <w:rPr/>
          </w:rPrChange>
        </w:rPr>
        <w:t>Photometric luminous</w:t>
      </w:r>
      <w:r w:rsidR="003171CE" w:rsidRPr="0088310C">
        <w:rPr>
          <w:lang w:val="en-GB"/>
          <w:rPrChange w:id="6330" w:author="L-B" w:date="2018-10-18T03:40:00Z">
            <w:rPr/>
          </w:rPrChange>
        </w:rPr>
        <w:t xml:space="preserve"> intensity</w:t>
      </w:r>
      <w:r w:rsidR="003171CE" w:rsidRPr="0088310C">
        <w:rPr>
          <w:lang w:val="en-GB"/>
          <w:rPrChange w:id="6331" w:author="L-B" w:date="2018-10-18T03:40:00Z">
            <w:rPr/>
          </w:rPrChange>
        </w:rPr>
        <w:br/>
        <w:t xml:space="preserve">luminous intensity, which is measured </w:t>
      </w:r>
      <w:r w:rsidRPr="0088310C">
        <w:rPr>
          <w:lang w:val="en-GB"/>
          <w:rPrChange w:id="6332" w:author="L-B" w:date="2018-10-18T03:40:00Z">
            <w:rPr/>
          </w:rPrChange>
        </w:rPr>
        <w:t>in a laboratory or outdoor</w:t>
      </w:r>
    </w:p>
    <w:p w14:paraId="21CDF3CA" w14:textId="2ABDAAF5" w:rsidR="00D33C0A" w:rsidRPr="0088310C" w:rsidRDefault="00D33C0A" w:rsidP="003171CE">
      <w:pPr>
        <w:pStyle w:val="Bullet1"/>
        <w:rPr>
          <w:lang w:val="en-GB"/>
          <w:rPrChange w:id="6333" w:author="L-B" w:date="2018-10-18T03:40:00Z">
            <w:rPr/>
          </w:rPrChange>
        </w:rPr>
      </w:pPr>
      <w:r w:rsidRPr="0088310C">
        <w:rPr>
          <w:lang w:val="en-GB"/>
          <w:rPrChange w:id="6334" w:author="L-B" w:date="2018-10-18T03:40:00Z">
            <w:rPr/>
          </w:rPrChange>
        </w:rPr>
        <w:t>Rival light</w:t>
      </w:r>
      <w:r w:rsidRPr="0088310C">
        <w:rPr>
          <w:lang w:val="en-GB"/>
          <w:rPrChange w:id="6335" w:author="L-B" w:date="2018-10-18T03:40:00Z">
            <w:rPr/>
          </w:rPrChange>
        </w:rPr>
        <w:br/>
        <w:t>A visible light nearby the marine signal light regarded, which may disturb the visual perception of the marine signal light</w:t>
      </w:r>
    </w:p>
    <w:p w14:paraId="1BB2BBE6" w14:textId="45804CD0" w:rsidR="00A93907" w:rsidRPr="0088310C" w:rsidRDefault="00A93907" w:rsidP="00A93907">
      <w:pPr>
        <w:pStyle w:val="BodyText"/>
        <w:rPr>
          <w:rFonts w:asciiTheme="majorHAnsi" w:eastAsiaTheme="majorEastAsia" w:hAnsiTheme="majorHAnsi" w:cstheme="majorBidi"/>
          <w:b/>
          <w:bCs/>
          <w:caps/>
          <w:color w:val="407EC9"/>
          <w:sz w:val="28"/>
          <w:szCs w:val="24"/>
          <w:highlight w:val="lightGray"/>
          <w:u w:val="single" w:color="407EC9"/>
        </w:rPr>
      </w:pPr>
    </w:p>
    <w:p w14:paraId="60F8C750" w14:textId="408A7B8E" w:rsidR="009A378A" w:rsidRPr="0088310C" w:rsidRDefault="009A378A" w:rsidP="009A378A">
      <w:pPr>
        <w:pStyle w:val="Heading1"/>
        <w:rPr>
          <w:highlight w:val="lightGray"/>
          <w:u w:val="single" w:color="407EC9"/>
        </w:rPr>
      </w:pPr>
      <w:bookmarkStart w:id="6336" w:name="_Toc527537357"/>
      <w:r w:rsidRPr="0088310C">
        <w:rPr>
          <w:highlight w:val="lightGray"/>
          <w:u w:val="single" w:color="407EC9"/>
        </w:rPr>
        <w:t>Acronyms</w:t>
      </w:r>
      <w:bookmarkEnd w:id="6336"/>
    </w:p>
    <w:p w14:paraId="447F8CF6" w14:textId="77777777" w:rsidR="009A378A" w:rsidRPr="0088310C" w:rsidRDefault="009A378A" w:rsidP="009A378A">
      <w:pPr>
        <w:pStyle w:val="Heading1separatationline"/>
        <w:rPr>
          <w:highlight w:val="lightGray"/>
        </w:rPr>
      </w:pPr>
    </w:p>
    <w:p w14:paraId="6C4F839E" w14:textId="26AACD72" w:rsidR="009A378A"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37" w:author="L-B" w:date="2018-10-18T03:40:00Z">
                  <w:rPr>
                    <w:rFonts w:ascii="Cambria Math" w:hAnsi="Cambria Math"/>
                  </w:rPr>
                </w:rPrChange>
              </w:rPr>
              <m:t>D</m:t>
            </m:r>
          </m:e>
          <m:sub>
            <m:r>
              <w:rPr>
                <w:rFonts w:ascii="Cambria Math" w:hAnsi="Cambria Math"/>
                <w:rPrChange w:id="6338" w:author="L-B" w:date="2018-10-18T03:40:00Z">
                  <w:rPr>
                    <w:rFonts w:ascii="Cambria Math" w:hAnsi="Cambria Math"/>
                  </w:rPr>
                </w:rPrChange>
              </w:rPr>
              <m:t>max</m:t>
            </m:r>
          </m:sub>
        </m:sSub>
      </m:oMath>
      <w:r w:rsidR="009A378A" w:rsidRPr="0088310C">
        <w:rPr>
          <w:rFonts w:eastAsiaTheme="minorEastAsia"/>
        </w:rPr>
        <w:tab/>
        <w:t>maximum useful distance</w:t>
      </w:r>
    </w:p>
    <w:p w14:paraId="6C62D5A3" w14:textId="74A32DC5" w:rsidR="009A378A" w:rsidRPr="0088310C" w:rsidRDefault="00A64966" w:rsidP="007F28A7">
      <w:pPr>
        <w:pStyle w:val="BodyText"/>
        <w:tabs>
          <w:tab w:val="left" w:pos="851"/>
        </w:tabs>
        <w:rPr>
          <w:highlight w:val="lightGray"/>
        </w:rPr>
      </w:pPr>
      <m:oMath>
        <m:sSub>
          <m:sSubPr>
            <m:ctrlPr>
              <w:rPr>
                <w:rFonts w:ascii="Cambria Math" w:hAnsi="Cambria Math"/>
                <w:i/>
              </w:rPr>
            </m:ctrlPr>
          </m:sSubPr>
          <m:e>
            <m:r>
              <w:rPr>
                <w:rFonts w:ascii="Cambria Math" w:hAnsi="Cambria Math"/>
                <w:rPrChange w:id="6339" w:author="L-B" w:date="2018-10-18T03:40:00Z">
                  <w:rPr>
                    <w:rFonts w:ascii="Cambria Math" w:hAnsi="Cambria Math"/>
                  </w:rPr>
                </w:rPrChange>
              </w:rPr>
              <m:t>D</m:t>
            </m:r>
          </m:e>
          <m:sub>
            <m:r>
              <w:rPr>
                <w:rFonts w:ascii="Cambria Math" w:hAnsi="Cambria Math"/>
                <w:rPrChange w:id="6340" w:author="L-B" w:date="2018-10-18T03:40:00Z">
                  <w:rPr>
                    <w:rFonts w:ascii="Cambria Math" w:hAnsi="Cambria Math"/>
                  </w:rPr>
                </w:rPrChange>
              </w:rPr>
              <m:t>min</m:t>
            </m:r>
          </m:sub>
        </m:sSub>
      </m:oMath>
      <w:r w:rsidR="009A378A" w:rsidRPr="0088310C">
        <w:rPr>
          <w:rFonts w:eastAsiaTheme="minorEastAsia"/>
        </w:rPr>
        <w:tab/>
        <w:t>minimum useful distance</w:t>
      </w:r>
    </w:p>
    <w:p w14:paraId="323F2B52" w14:textId="62D61070" w:rsidR="009A378A"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41" w:author="L-B" w:date="2018-10-18T03:40:00Z">
                  <w:rPr>
                    <w:rFonts w:ascii="Cambria Math" w:hAnsi="Cambria Math"/>
                  </w:rPr>
                </w:rPrChange>
              </w:rPr>
              <m:t>E</m:t>
            </m:r>
          </m:e>
          <m:sub>
            <m:r>
              <w:rPr>
                <w:rFonts w:ascii="Cambria Math" w:hAnsi="Cambria Math"/>
                <w:rPrChange w:id="6342" w:author="L-B" w:date="2018-10-18T03:40:00Z">
                  <w:rPr>
                    <w:rFonts w:ascii="Cambria Math" w:hAnsi="Cambria Math"/>
                  </w:rPr>
                </w:rPrChange>
              </w:rPr>
              <m:t>max</m:t>
            </m:r>
          </m:sub>
        </m:sSub>
      </m:oMath>
      <w:r w:rsidR="009A378A" w:rsidRPr="0088310C">
        <w:rPr>
          <w:rFonts w:eastAsiaTheme="minorEastAsia"/>
        </w:rPr>
        <w:tab/>
        <w:t>maximum illuminance at the eye of the observer</w:t>
      </w:r>
    </w:p>
    <w:p w14:paraId="01BE9A96" w14:textId="4C4916D5" w:rsidR="009636FB"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43" w:author="L-B" w:date="2018-10-18T03:40:00Z">
                  <w:rPr>
                    <w:rFonts w:ascii="Cambria Math" w:hAnsi="Cambria Math"/>
                  </w:rPr>
                </w:rPrChange>
              </w:rPr>
              <m:t>E</m:t>
            </m:r>
          </m:e>
          <m:sub>
            <m:r>
              <w:rPr>
                <w:rFonts w:ascii="Cambria Math" w:hAnsi="Cambria Math"/>
                <w:rPrChange w:id="6344" w:author="L-B" w:date="2018-10-18T03:40:00Z">
                  <w:rPr>
                    <w:rFonts w:ascii="Cambria Math" w:hAnsi="Cambria Math"/>
                  </w:rPr>
                </w:rPrChange>
              </w:rPr>
              <m:t>ml</m:t>
            </m:r>
          </m:sub>
        </m:sSub>
      </m:oMath>
      <w:r w:rsidR="009636FB" w:rsidRPr="0088310C">
        <w:rPr>
          <w:rFonts w:eastAsiaTheme="minorEastAsia"/>
        </w:rPr>
        <w:tab/>
        <w:t>illuminance at the eye of the observer produced by a marine light</w:t>
      </w:r>
    </w:p>
    <w:p w14:paraId="73AF8832" w14:textId="77777777" w:rsidR="009A378A"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45" w:author="L-B" w:date="2018-10-18T03:40:00Z">
                  <w:rPr>
                    <w:rFonts w:ascii="Cambria Math" w:hAnsi="Cambria Math"/>
                  </w:rPr>
                </w:rPrChange>
              </w:rPr>
              <m:t>E</m:t>
            </m:r>
          </m:e>
          <m:sub>
            <m:r>
              <w:rPr>
                <w:rFonts w:ascii="Cambria Math" w:hAnsi="Cambria Math"/>
                <w:rPrChange w:id="6346" w:author="L-B" w:date="2018-10-18T03:40:00Z">
                  <w:rPr>
                    <w:rFonts w:ascii="Cambria Math" w:hAnsi="Cambria Math"/>
                  </w:rPr>
                </w:rPrChange>
              </w:rPr>
              <m:t>min</m:t>
            </m:r>
          </m:sub>
        </m:sSub>
      </m:oMath>
      <w:r w:rsidR="009A378A" w:rsidRPr="0088310C">
        <w:rPr>
          <w:rFonts w:eastAsiaTheme="minorEastAsia"/>
        </w:rPr>
        <w:tab/>
        <w:t>minimum illuminance at the eye of the observer</w:t>
      </w:r>
    </w:p>
    <w:p w14:paraId="565B3D4B" w14:textId="3B4DD99E" w:rsidR="009636FB"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47" w:author="L-B" w:date="2018-10-18T03:40:00Z">
                  <w:rPr>
                    <w:rFonts w:ascii="Cambria Math" w:hAnsi="Cambria Math"/>
                  </w:rPr>
                </w:rPrChange>
              </w:rPr>
              <m:t>E</m:t>
            </m:r>
          </m:e>
          <m:sub>
            <m:r>
              <w:rPr>
                <w:rFonts w:ascii="Cambria Math" w:hAnsi="Cambria Math"/>
                <w:rPrChange w:id="6348" w:author="L-B" w:date="2018-10-18T03:40:00Z">
                  <w:rPr>
                    <w:rFonts w:ascii="Cambria Math" w:hAnsi="Cambria Math"/>
                  </w:rPr>
                </w:rPrChange>
              </w:rPr>
              <m:t>rl</m:t>
            </m:r>
          </m:sub>
        </m:sSub>
      </m:oMath>
      <w:r w:rsidR="009636FB" w:rsidRPr="0088310C">
        <w:rPr>
          <w:rFonts w:eastAsiaTheme="minorEastAsia"/>
        </w:rPr>
        <w:tab/>
        <w:t>illuminance at the eye of the observer produced by a rival light</w:t>
      </w:r>
    </w:p>
    <w:p w14:paraId="7D7A0261" w14:textId="69F113C4" w:rsidR="009A378A"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49" w:author="L-B" w:date="2018-10-18T03:40:00Z">
                  <w:rPr>
                    <w:rFonts w:ascii="Cambria Math" w:hAnsi="Cambria Math"/>
                  </w:rPr>
                </w:rPrChange>
              </w:rPr>
              <m:t>I</m:t>
            </m:r>
          </m:e>
          <m:sub>
            <m:r>
              <w:rPr>
                <w:rFonts w:ascii="Cambria Math" w:hAnsi="Cambria Math"/>
                <w:rPrChange w:id="6350" w:author="L-B" w:date="2018-10-18T03:40:00Z">
                  <w:rPr>
                    <w:rFonts w:ascii="Cambria Math" w:hAnsi="Cambria Math"/>
                  </w:rPr>
                </w:rPrChange>
              </w:rPr>
              <m:t>dsg</m:t>
            </m:r>
          </m:sub>
        </m:sSub>
      </m:oMath>
      <w:r w:rsidR="009A378A" w:rsidRPr="0088310C">
        <w:rPr>
          <w:rFonts w:eastAsiaTheme="minorEastAsia"/>
        </w:rPr>
        <w:tab/>
        <w:t>design luminous intensity</w:t>
      </w:r>
    </w:p>
    <w:p w14:paraId="2F57CD63" w14:textId="7BF27ED0" w:rsidR="007F28A7"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51" w:author="L-B" w:date="2018-10-18T03:40:00Z">
                  <w:rPr>
                    <w:rFonts w:ascii="Cambria Math" w:hAnsi="Cambria Math"/>
                  </w:rPr>
                </w:rPrChange>
              </w:rPr>
              <m:t>I</m:t>
            </m:r>
          </m:e>
          <m:sub>
            <m:r>
              <w:rPr>
                <w:rFonts w:ascii="Cambria Math" w:hAnsi="Cambria Math"/>
                <w:rPrChange w:id="6352" w:author="L-B" w:date="2018-10-18T03:40:00Z">
                  <w:rPr>
                    <w:rFonts w:ascii="Cambria Math" w:hAnsi="Cambria Math"/>
                  </w:rPr>
                </w:rPrChange>
              </w:rPr>
              <m:t>ins</m:t>
            </m:r>
          </m:sub>
        </m:sSub>
      </m:oMath>
      <w:r w:rsidR="007F28A7" w:rsidRPr="0088310C">
        <w:rPr>
          <w:rFonts w:eastAsiaTheme="minorEastAsia"/>
        </w:rPr>
        <w:tab/>
        <w:t>in-situ luminous intensity</w:t>
      </w:r>
    </w:p>
    <w:p w14:paraId="2C910B63" w14:textId="1B64F1E3" w:rsidR="007F28A7"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53" w:author="L-B" w:date="2018-10-18T03:40:00Z">
                  <w:rPr>
                    <w:rFonts w:ascii="Cambria Math" w:hAnsi="Cambria Math"/>
                  </w:rPr>
                </w:rPrChange>
              </w:rPr>
              <m:t>I</m:t>
            </m:r>
          </m:e>
          <m:sub>
            <m:r>
              <w:rPr>
                <w:rFonts w:ascii="Cambria Math" w:hAnsi="Cambria Math"/>
                <w:rPrChange w:id="6354" w:author="L-B" w:date="2018-10-18T03:40:00Z">
                  <w:rPr>
                    <w:rFonts w:ascii="Cambria Math" w:hAnsi="Cambria Math"/>
                  </w:rPr>
                </w:rPrChange>
              </w:rPr>
              <m:t>ins,dsg</m:t>
            </m:r>
          </m:sub>
        </m:sSub>
      </m:oMath>
      <w:r w:rsidR="007F28A7" w:rsidRPr="0088310C">
        <w:rPr>
          <w:rFonts w:eastAsiaTheme="minorEastAsia"/>
        </w:rPr>
        <w:tab/>
        <w:t>in-situ luminous intensity, design value</w:t>
      </w:r>
    </w:p>
    <w:p w14:paraId="1B227823" w14:textId="45B7D230" w:rsidR="007F28A7"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55" w:author="L-B" w:date="2018-10-18T03:40:00Z">
                  <w:rPr>
                    <w:rFonts w:ascii="Cambria Math" w:hAnsi="Cambria Math"/>
                  </w:rPr>
                </w:rPrChange>
              </w:rPr>
              <m:t>I</m:t>
            </m:r>
          </m:e>
          <m:sub>
            <m:r>
              <w:rPr>
                <w:rFonts w:ascii="Cambria Math" w:hAnsi="Cambria Math"/>
                <w:rPrChange w:id="6356" w:author="L-B" w:date="2018-10-18T03:40:00Z">
                  <w:rPr>
                    <w:rFonts w:ascii="Cambria Math" w:hAnsi="Cambria Math"/>
                  </w:rPr>
                </w:rPrChange>
              </w:rPr>
              <m:t>ins,max</m:t>
            </m:r>
          </m:sub>
        </m:sSub>
      </m:oMath>
      <w:r w:rsidR="007F28A7" w:rsidRPr="0088310C">
        <w:rPr>
          <w:rFonts w:eastAsiaTheme="minorEastAsia"/>
        </w:rPr>
        <w:tab/>
        <w:t>in-situ luminous intensity, maximum value</w:t>
      </w:r>
    </w:p>
    <w:p w14:paraId="677A39F0" w14:textId="3D31A549" w:rsidR="007F28A7"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57" w:author="L-B" w:date="2018-10-18T03:40:00Z">
                  <w:rPr>
                    <w:rFonts w:ascii="Cambria Math" w:hAnsi="Cambria Math"/>
                  </w:rPr>
                </w:rPrChange>
              </w:rPr>
              <m:t>I</m:t>
            </m:r>
          </m:e>
          <m:sub>
            <m:r>
              <w:rPr>
                <w:rFonts w:ascii="Cambria Math" w:hAnsi="Cambria Math"/>
                <w:rPrChange w:id="6358" w:author="L-B" w:date="2018-10-18T03:40:00Z">
                  <w:rPr>
                    <w:rFonts w:ascii="Cambria Math" w:hAnsi="Cambria Math"/>
                  </w:rPr>
                </w:rPrChange>
              </w:rPr>
              <m:t>ins,min</m:t>
            </m:r>
          </m:sub>
        </m:sSub>
      </m:oMath>
      <w:r w:rsidR="007F28A7" w:rsidRPr="0088310C">
        <w:rPr>
          <w:rFonts w:eastAsiaTheme="minorEastAsia"/>
        </w:rPr>
        <w:tab/>
        <w:t>in-situ luminous intensity, minimum value</w:t>
      </w:r>
    </w:p>
    <w:p w14:paraId="7E94498A" w14:textId="77777777" w:rsidR="009A378A" w:rsidRPr="0088310C" w:rsidRDefault="00A64966"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Change w:id="6359" w:author="L-B" w:date="2018-10-18T03:40:00Z">
                  <w:rPr>
                    <w:rFonts w:ascii="Cambria Math" w:hAnsi="Cambria Math"/>
                  </w:rPr>
                </w:rPrChange>
              </w:rPr>
              <m:t>I</m:t>
            </m:r>
          </m:e>
          <m:sub>
            <m:r>
              <w:rPr>
                <w:rFonts w:ascii="Cambria Math" w:hAnsi="Cambria Math"/>
                <w:rPrChange w:id="6360" w:author="L-B" w:date="2018-10-18T03:40:00Z">
                  <w:rPr>
                    <w:rFonts w:ascii="Cambria Math" w:hAnsi="Cambria Math"/>
                  </w:rPr>
                </w:rPrChange>
              </w:rPr>
              <m:t>max</m:t>
            </m:r>
          </m:sub>
        </m:sSub>
      </m:oMath>
      <w:r w:rsidR="009A378A" w:rsidRPr="0088310C">
        <w:rPr>
          <w:rFonts w:eastAsiaTheme="minorEastAsia"/>
        </w:rPr>
        <w:tab/>
        <w:t>maximum luminous intensity</w:t>
      </w:r>
      <w:r w:rsidR="009A378A" w:rsidRPr="0088310C">
        <w:rPr>
          <w:highlight w:val="lightGray"/>
          <w:u w:color="407EC9"/>
        </w:rPr>
        <w:t xml:space="preserve"> </w:t>
      </w:r>
    </w:p>
    <w:p w14:paraId="53CDCC7F" w14:textId="77777777" w:rsidR="009A378A" w:rsidRPr="0088310C" w:rsidRDefault="00A64966"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Change w:id="6361" w:author="L-B" w:date="2018-10-18T03:40:00Z">
                  <w:rPr>
                    <w:rFonts w:ascii="Cambria Math" w:hAnsi="Cambria Math"/>
                  </w:rPr>
                </w:rPrChange>
              </w:rPr>
              <m:t>I</m:t>
            </m:r>
          </m:e>
          <m:sub>
            <m:r>
              <w:rPr>
                <w:rFonts w:ascii="Cambria Math" w:hAnsi="Cambria Math"/>
                <w:rPrChange w:id="6362" w:author="L-B" w:date="2018-10-18T03:40:00Z">
                  <w:rPr>
                    <w:rFonts w:ascii="Cambria Math" w:hAnsi="Cambria Math"/>
                  </w:rPr>
                </w:rPrChange>
              </w:rPr>
              <m:t>min</m:t>
            </m:r>
          </m:sub>
        </m:sSub>
      </m:oMath>
      <w:r w:rsidR="009A378A" w:rsidRPr="0088310C">
        <w:rPr>
          <w:rFonts w:eastAsiaTheme="minorEastAsia"/>
        </w:rPr>
        <w:tab/>
        <w:t>minimum luminous intensity</w:t>
      </w:r>
      <w:r w:rsidR="009A378A" w:rsidRPr="0088310C">
        <w:rPr>
          <w:highlight w:val="lightGray"/>
          <w:u w:color="407EC9"/>
        </w:rPr>
        <w:t xml:space="preserve"> </w:t>
      </w:r>
    </w:p>
    <w:p w14:paraId="27093E7B" w14:textId="05AB65A8" w:rsidR="007F28A7"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63" w:author="L-B" w:date="2018-10-18T03:40:00Z">
                  <w:rPr>
                    <w:rFonts w:ascii="Cambria Math" w:hAnsi="Cambria Math"/>
                  </w:rPr>
                </w:rPrChange>
              </w:rPr>
              <m:t>I</m:t>
            </m:r>
          </m:e>
          <m:sub>
            <m:r>
              <w:rPr>
                <w:rFonts w:ascii="Cambria Math" w:hAnsi="Cambria Math"/>
                <w:rPrChange w:id="6364" w:author="L-B" w:date="2018-10-18T03:40:00Z">
                  <w:rPr>
                    <w:rFonts w:ascii="Cambria Math" w:hAnsi="Cambria Math"/>
                  </w:rPr>
                </w:rPrChange>
              </w:rPr>
              <m:t>ml</m:t>
            </m:r>
          </m:sub>
        </m:sSub>
      </m:oMath>
      <w:r w:rsidR="007F28A7" w:rsidRPr="0088310C">
        <w:rPr>
          <w:rFonts w:eastAsiaTheme="minorEastAsia"/>
        </w:rPr>
        <w:tab/>
        <w:t>luminous intensity of a marine light</w:t>
      </w:r>
    </w:p>
    <w:p w14:paraId="20F7DE6F" w14:textId="6D54F5D4" w:rsidR="007F28A7" w:rsidRPr="0088310C" w:rsidRDefault="00A64966"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Change w:id="6365" w:author="L-B" w:date="2018-10-18T03:40:00Z">
                  <w:rPr>
                    <w:rFonts w:ascii="Cambria Math" w:hAnsi="Cambria Math"/>
                  </w:rPr>
                </w:rPrChange>
              </w:rPr>
              <m:t>I</m:t>
            </m:r>
          </m:e>
          <m:sub>
            <m:r>
              <w:rPr>
                <w:rFonts w:ascii="Cambria Math" w:hAnsi="Cambria Math"/>
                <w:rPrChange w:id="6366" w:author="L-B" w:date="2018-10-18T03:40:00Z">
                  <w:rPr>
                    <w:rFonts w:ascii="Cambria Math" w:hAnsi="Cambria Math"/>
                  </w:rPr>
                </w:rPrChange>
              </w:rPr>
              <m:t>ph</m:t>
            </m:r>
          </m:sub>
        </m:sSub>
      </m:oMath>
      <w:r w:rsidR="007F28A7" w:rsidRPr="0088310C">
        <w:rPr>
          <w:rFonts w:eastAsiaTheme="minorEastAsia"/>
        </w:rPr>
        <w:tab/>
        <w:t>photometric luminous intensity</w:t>
      </w:r>
    </w:p>
    <w:p w14:paraId="10075DEF" w14:textId="778B2001" w:rsidR="007F28A7" w:rsidRPr="0088310C" w:rsidRDefault="00A64966"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Change w:id="6367" w:author="L-B" w:date="2018-10-18T03:40:00Z">
                  <w:rPr>
                    <w:rFonts w:ascii="Cambria Math" w:hAnsi="Cambria Math"/>
                  </w:rPr>
                </w:rPrChange>
              </w:rPr>
              <m:t>I</m:t>
            </m:r>
          </m:e>
          <m:sub>
            <m:r>
              <w:rPr>
                <w:rFonts w:ascii="Cambria Math" w:hAnsi="Cambria Math"/>
                <w:rPrChange w:id="6368" w:author="L-B" w:date="2018-10-18T03:40:00Z">
                  <w:rPr>
                    <w:rFonts w:ascii="Cambria Math" w:hAnsi="Cambria Math"/>
                  </w:rPr>
                </w:rPrChange>
              </w:rPr>
              <m:t>rl</m:t>
            </m:r>
          </m:sub>
        </m:sSub>
      </m:oMath>
      <w:r w:rsidR="007F28A7" w:rsidRPr="0088310C">
        <w:rPr>
          <w:rFonts w:eastAsiaTheme="minorEastAsia"/>
        </w:rPr>
        <w:tab/>
        <w:t>luminous intensity of a rival light</w:t>
      </w:r>
    </w:p>
    <w:p w14:paraId="3729C6A4" w14:textId="77777777" w:rsidR="009A378A" w:rsidRPr="0088310C" w:rsidRDefault="00A64966"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Change w:id="6369" w:author="L-B" w:date="2018-10-18T03:40:00Z">
                  <w:rPr>
                    <w:rFonts w:ascii="Cambria Math" w:hAnsi="Cambria Math"/>
                    <w:u w:color="407EC9"/>
                  </w:rPr>
                </w:rPrChange>
              </w:rPr>
              <m:t>L</m:t>
            </m:r>
          </m:e>
          <m:sub>
            <m:r>
              <w:rPr>
                <w:rFonts w:ascii="Cambria Math" w:hAnsi="Cambria Math"/>
                <w:u w:color="407EC9"/>
                <w:rPrChange w:id="6370" w:author="L-B" w:date="2018-10-18T03:40:00Z">
                  <w:rPr>
                    <w:rFonts w:ascii="Cambria Math" w:hAnsi="Cambria Math"/>
                    <w:u w:color="407EC9"/>
                  </w:rPr>
                </w:rPrChange>
              </w:rPr>
              <m:t>bgr</m:t>
            </m:r>
          </m:sub>
        </m:sSub>
      </m:oMath>
      <w:r w:rsidR="009A378A" w:rsidRPr="0088310C">
        <w:rPr>
          <w:rFonts w:eastAsiaTheme="minorEastAsia"/>
          <w:u w:color="407EC9"/>
        </w:rPr>
        <w:tab/>
        <w:t>background luminance</w:t>
      </w:r>
    </w:p>
    <w:p w14:paraId="4B4B9ACF" w14:textId="77777777" w:rsidR="009A378A" w:rsidRPr="0088310C" w:rsidRDefault="00A64966"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Change w:id="6371" w:author="L-B" w:date="2018-10-18T03:40:00Z">
                  <w:rPr>
                    <w:rFonts w:ascii="Cambria Math" w:hAnsi="Cambria Math"/>
                    <w:u w:color="407EC9"/>
                  </w:rPr>
                </w:rPrChange>
              </w:rPr>
              <m:t>V</m:t>
            </m:r>
          </m:e>
          <m:sub>
            <m:r>
              <w:rPr>
                <w:rFonts w:ascii="Cambria Math" w:hAnsi="Cambria Math"/>
                <w:u w:color="407EC9"/>
                <w:rPrChange w:id="6372" w:author="L-B" w:date="2018-10-18T03:40:00Z">
                  <w:rPr>
                    <w:rFonts w:ascii="Cambria Math" w:hAnsi="Cambria Math"/>
                    <w:u w:color="407EC9"/>
                  </w:rPr>
                </w:rPrChange>
              </w:rPr>
              <m:t>loc</m:t>
            </m:r>
          </m:sub>
        </m:sSub>
      </m:oMath>
      <w:r w:rsidR="009A378A" w:rsidRPr="0088310C">
        <w:rPr>
          <w:rFonts w:eastAsiaTheme="minorEastAsia"/>
          <w:u w:color="407EC9"/>
        </w:rPr>
        <w:tab/>
        <w:t>meteorological visibility based on local conditions</w:t>
      </w:r>
    </w:p>
    <w:p w14:paraId="4E7C4D98" w14:textId="110945E7" w:rsidR="009A378A" w:rsidRPr="0088310C" w:rsidRDefault="00A64966"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Change w:id="6373" w:author="L-B" w:date="2018-10-18T03:40:00Z">
                  <w:rPr>
                    <w:rFonts w:ascii="Cambria Math" w:hAnsi="Cambria Math"/>
                    <w:u w:color="407EC9"/>
                  </w:rPr>
                </w:rPrChange>
              </w:rPr>
              <m:t>V</m:t>
            </m:r>
          </m:e>
          <m:sub>
            <m:r>
              <w:rPr>
                <w:rFonts w:ascii="Cambria Math" w:hAnsi="Cambria Math"/>
                <w:u w:color="407EC9"/>
                <w:rPrChange w:id="6374" w:author="L-B" w:date="2018-10-18T03:40:00Z">
                  <w:rPr>
                    <w:rFonts w:ascii="Cambria Math" w:hAnsi="Cambria Math"/>
                    <w:u w:color="407EC9"/>
                  </w:rPr>
                </w:rPrChange>
              </w:rPr>
              <m:t>max</m:t>
            </m:r>
          </m:sub>
        </m:sSub>
      </m:oMath>
      <w:r w:rsidR="009A378A" w:rsidRPr="0088310C">
        <w:rPr>
          <w:rFonts w:eastAsiaTheme="minorEastAsia"/>
          <w:u w:color="407EC9"/>
        </w:rPr>
        <w:tab/>
        <w:t>maximum meteorological visibility</w:t>
      </w:r>
    </w:p>
    <w:p w14:paraId="05BA2D9B" w14:textId="2E659480" w:rsidR="004C06FA" w:rsidRPr="0088310C" w:rsidRDefault="00A64966"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Change w:id="6375" w:author="L-B" w:date="2018-10-18T03:40:00Z">
                  <w:rPr>
                    <w:rFonts w:ascii="Cambria Math" w:hAnsi="Cambria Math"/>
                    <w:u w:color="407EC9"/>
                  </w:rPr>
                </w:rPrChange>
              </w:rPr>
              <m:t>V</m:t>
            </m:r>
          </m:e>
          <m:sub>
            <m:r>
              <w:rPr>
                <w:rFonts w:ascii="Cambria Math" w:hAnsi="Cambria Math"/>
                <w:u w:color="407EC9"/>
                <w:rPrChange w:id="6376" w:author="L-B" w:date="2018-10-18T03:40:00Z">
                  <w:rPr>
                    <w:rFonts w:ascii="Cambria Math" w:hAnsi="Cambria Math"/>
                    <w:u w:color="407EC9"/>
                  </w:rPr>
                </w:rPrChange>
              </w:rPr>
              <m:t>min</m:t>
            </m:r>
          </m:sub>
        </m:sSub>
      </m:oMath>
      <w:r w:rsidR="009A378A" w:rsidRPr="0088310C">
        <w:rPr>
          <w:rFonts w:eastAsiaTheme="minorEastAsia"/>
          <w:u w:color="407EC9"/>
        </w:rPr>
        <w:tab/>
        <w:t>minimum meteorological visibility</w:t>
      </w:r>
    </w:p>
    <w:p w14:paraId="4E27D916" w14:textId="122DCF11" w:rsidR="007F28A7" w:rsidRPr="0088310C" w:rsidRDefault="00A64966"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Change w:id="6377" w:author="L-B" w:date="2018-10-18T03:40:00Z">
                  <w:rPr>
                    <w:rFonts w:ascii="Cambria Math" w:eastAsiaTheme="minorEastAsia" w:hAnsi="Cambria Math"/>
                    <w:u w:color="407EC9"/>
                  </w:rPr>
                </w:rPrChange>
              </w:rPr>
              <m:t>R</m:t>
            </m:r>
          </m:e>
          <m:sub>
            <m:r>
              <w:rPr>
                <w:rFonts w:ascii="Cambria Math" w:eastAsiaTheme="minorEastAsia" w:hAnsi="Cambria Math"/>
                <w:u w:color="407EC9"/>
                <w:rPrChange w:id="6378" w:author="L-B" w:date="2018-10-18T03:40:00Z">
                  <w:rPr>
                    <w:rFonts w:ascii="Cambria Math" w:eastAsiaTheme="minorEastAsia" w:hAnsi="Cambria Math"/>
                    <w:u w:color="407EC9"/>
                  </w:rPr>
                </w:rPrChange>
              </w:rPr>
              <m:t>ml</m:t>
            </m:r>
          </m:sub>
        </m:sSub>
      </m:oMath>
      <w:r w:rsidR="007F28A7" w:rsidRPr="0088310C">
        <w:rPr>
          <w:rFonts w:eastAsiaTheme="minorEastAsia"/>
          <w:u w:color="407EC9"/>
        </w:rPr>
        <w:tab/>
        <w:t>distance between marine light and observer</w:t>
      </w:r>
    </w:p>
    <w:p w14:paraId="3D08B5A8" w14:textId="39446A91" w:rsidR="007F28A7" w:rsidRPr="0088310C" w:rsidRDefault="00A64966"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Change w:id="6379" w:author="L-B" w:date="2018-10-18T03:40:00Z">
                  <w:rPr>
                    <w:rFonts w:ascii="Cambria Math" w:eastAsiaTheme="minorEastAsia" w:hAnsi="Cambria Math"/>
                    <w:u w:color="407EC9"/>
                  </w:rPr>
                </w:rPrChange>
              </w:rPr>
              <m:t>R</m:t>
            </m:r>
          </m:e>
          <m:sub>
            <m:r>
              <w:rPr>
                <w:rFonts w:ascii="Cambria Math" w:eastAsiaTheme="minorEastAsia" w:hAnsi="Cambria Math"/>
                <w:u w:color="407EC9"/>
                <w:rPrChange w:id="6380" w:author="L-B" w:date="2018-10-18T03:40:00Z">
                  <w:rPr>
                    <w:rFonts w:ascii="Cambria Math" w:eastAsiaTheme="minorEastAsia" w:hAnsi="Cambria Math"/>
                    <w:u w:color="407EC9"/>
                  </w:rPr>
                </w:rPrChange>
              </w:rPr>
              <m:t>rl</m:t>
            </m:r>
          </m:sub>
        </m:sSub>
      </m:oMath>
      <w:r w:rsidR="007F28A7" w:rsidRPr="0088310C">
        <w:rPr>
          <w:rFonts w:eastAsiaTheme="minorEastAsia"/>
          <w:u w:color="407EC9"/>
        </w:rPr>
        <w:tab/>
        <w:t>distance between rival light and observer</w:t>
      </w:r>
    </w:p>
    <w:p w14:paraId="6F67AF5D" w14:textId="0897578F" w:rsidR="007F28A7" w:rsidRPr="0088310C" w:rsidRDefault="007F28A7" w:rsidP="007F28A7">
      <w:pPr>
        <w:pStyle w:val="BodyText"/>
        <w:tabs>
          <w:tab w:val="left" w:pos="851"/>
        </w:tabs>
        <w:rPr>
          <w:rFonts w:eastAsiaTheme="minorEastAsia"/>
          <w:u w:color="407EC9"/>
        </w:rPr>
      </w:pPr>
      <m:oMath>
        <m:r>
          <w:rPr>
            <w:rFonts w:ascii="Cambria Math" w:eastAsiaTheme="minorEastAsia" w:hAnsi="Cambria Math"/>
            <w:u w:color="407EC9"/>
            <w:rPrChange w:id="6381" w:author="L-B" w:date="2018-10-18T03:40:00Z">
              <w:rPr>
                <w:rFonts w:ascii="Cambria Math" w:eastAsiaTheme="minorEastAsia" w:hAnsi="Cambria Math"/>
                <w:u w:color="407EC9"/>
              </w:rPr>
            </w:rPrChange>
          </w:rPr>
          <m:t>scf</m:t>
        </m:r>
      </m:oMath>
      <w:r w:rsidRPr="0088310C">
        <w:rPr>
          <w:rFonts w:eastAsiaTheme="minorEastAsia"/>
          <w:u w:color="407EC9"/>
        </w:rPr>
        <w:tab/>
        <w:t>service condition factor</w:t>
      </w:r>
    </w:p>
    <w:p w14:paraId="10B9128C" w14:textId="77777777" w:rsidR="007F28A7" w:rsidRPr="0088310C" w:rsidRDefault="007F28A7" w:rsidP="009A378A">
      <w:pPr>
        <w:pStyle w:val="BodyText"/>
        <w:rPr>
          <w:rFonts w:eastAsiaTheme="minorEastAsia"/>
          <w:u w:color="407EC9"/>
        </w:rPr>
      </w:pPr>
    </w:p>
    <w:p w14:paraId="09FEB93C" w14:textId="77777777" w:rsidR="009A378A" w:rsidRPr="0088310C" w:rsidRDefault="009A378A" w:rsidP="009A378A">
      <w:pPr>
        <w:pStyle w:val="BodyText"/>
        <w:rPr>
          <w:highlight w:val="lightGray"/>
          <w:u w:color="407EC9"/>
        </w:rPr>
      </w:pPr>
    </w:p>
    <w:p w14:paraId="0E42ACEE" w14:textId="77777777" w:rsidR="009A378A" w:rsidRPr="0088310C" w:rsidRDefault="009A378A" w:rsidP="009A378A">
      <w:pPr>
        <w:pStyle w:val="BodyText"/>
        <w:rPr>
          <w:highlight w:val="lightGray"/>
          <w:u w:val="single" w:color="407EC9"/>
        </w:rPr>
      </w:pPr>
    </w:p>
    <w:p w14:paraId="5B401609" w14:textId="77777777" w:rsidR="00D33C0A" w:rsidRPr="0088310C" w:rsidRDefault="00D33C0A">
      <w:pPr>
        <w:spacing w:after="200" w:line="276" w:lineRule="auto"/>
        <w:rPr>
          <w:b/>
          <w:i/>
          <w:caps/>
          <w:color w:val="407EC9"/>
          <w:sz w:val="28"/>
          <w:u w:val="single"/>
        </w:rPr>
      </w:pPr>
      <w:bookmarkStart w:id="6382" w:name="_Ref450640615"/>
      <w:r w:rsidRPr="0088310C">
        <w:br w:type="page"/>
      </w:r>
    </w:p>
    <w:p w14:paraId="6EE9F3C0" w14:textId="7F46D401" w:rsidR="005679A6" w:rsidRPr="0088310C" w:rsidRDefault="0035784F" w:rsidP="004C06FA">
      <w:pPr>
        <w:pStyle w:val="Annex"/>
      </w:pPr>
      <w:r w:rsidRPr="0088310C">
        <w:lastRenderedPageBreak/>
        <w:t>Alternative Presentations of Allard’s Law</w:t>
      </w:r>
      <w:bookmarkEnd w:id="6382"/>
    </w:p>
    <w:p w14:paraId="0D875683" w14:textId="77777777" w:rsidR="0035784F" w:rsidRPr="0088310C" w:rsidRDefault="0035784F" w:rsidP="0035784F">
      <w:pPr>
        <w:pStyle w:val="BodyText"/>
        <w:rPr>
          <w:color w:val="000000" w:themeColor="text1"/>
        </w:rPr>
      </w:pPr>
      <w:r w:rsidRPr="0088310C">
        <w:rPr>
          <w:color w:val="000000" w:themeColor="text1"/>
        </w:rPr>
        <w:t>All calculations are based on Allard’s law. It calculates the illuminance of a signal light at the observer’s eye depending on the meteorological visibility and the distance between the light and the observer.</w:t>
      </w:r>
    </w:p>
    <w:p w14:paraId="1C0E87FB" w14:textId="77777777" w:rsidR="0035784F" w:rsidRPr="0088310C" w:rsidRDefault="0035784F" w:rsidP="0035784F">
      <w:pPr>
        <w:pStyle w:val="BodyText"/>
        <w:rPr>
          <w:color w:val="000000" w:themeColor="text1"/>
        </w:rPr>
      </w:pPr>
      <w:r w:rsidRPr="0088310C">
        <w:rPr>
          <w:color w:val="000000" w:themeColor="text1"/>
        </w:rPr>
        <w:t>However very different presentations of this law are published. To avoid errors these different presentations are shown in the following sections.</w:t>
      </w:r>
    </w:p>
    <w:p w14:paraId="748357FC" w14:textId="77777777" w:rsidR="0035784F" w:rsidRPr="0088310C" w:rsidRDefault="0035784F" w:rsidP="0035784F">
      <w:pPr>
        <w:pStyle w:val="BodyText"/>
        <w:rPr>
          <w:color w:val="000000" w:themeColor="text1"/>
        </w:rPr>
      </w:pPr>
      <w:r w:rsidRPr="0088310C">
        <w:rPr>
          <w:color w:val="000000" w:themeColor="text1"/>
        </w:rPr>
        <w:t>The preferred version nowadays should use SI-units (International System of Units).</w:t>
      </w:r>
    </w:p>
    <w:p w14:paraId="6DD35A67" w14:textId="77777777" w:rsidR="0035784F" w:rsidRPr="0088310C" w:rsidRDefault="0035784F" w:rsidP="004544F4">
      <w:pPr>
        <w:pStyle w:val="Annex"/>
        <w:numPr>
          <w:ilvl w:val="1"/>
          <w:numId w:val="3"/>
        </w:numPr>
      </w:pPr>
      <w:r w:rsidRPr="0088310C">
        <w:t>Physical presentation</w:t>
      </w:r>
    </w:p>
    <w:p w14:paraId="604004FF" w14:textId="2763A2D1" w:rsidR="0035784F" w:rsidRPr="0088310C" w:rsidRDefault="0035784F" w:rsidP="0035784F">
      <w:pPr>
        <w:pStyle w:val="BodyText"/>
        <w:rPr>
          <w:color w:val="000000" w:themeColor="text1"/>
        </w:rPr>
      </w:pPr>
      <w:r w:rsidRPr="0088310C">
        <w:rPr>
          <w:color w:val="000000" w:themeColor="text1"/>
        </w:rPr>
        <w:t xml:space="preserve">A physical presentation of Allard’s law is given in </w:t>
      </w:r>
      <w:r w:rsidRPr="0088310C">
        <w:rPr>
          <w:color w:val="000000" w:themeColor="text1"/>
          <w:rPrChange w:id="6383" w:author="L-B" w:date="2018-10-18T03:40:00Z">
            <w:rPr>
              <w:color w:val="000000" w:themeColor="text1"/>
            </w:rPr>
          </w:rPrChange>
        </w:rPr>
        <w:fldChar w:fldCharType="begin"/>
      </w:r>
      <w:r w:rsidRPr="0088310C">
        <w:rPr>
          <w:color w:val="000000" w:themeColor="text1"/>
        </w:rPr>
        <w:instrText xml:space="preserve"> REF _Ref449603939 \h </w:instrText>
      </w:r>
      <w:r w:rsidRPr="0088310C">
        <w:rPr>
          <w:color w:val="000000" w:themeColor="text1"/>
          <w:rPrChange w:id="6384" w:author="L-B" w:date="2018-10-18T03:40:00Z">
            <w:rPr>
              <w:color w:val="000000" w:themeColor="text1"/>
            </w:rPr>
          </w:rPrChange>
        </w:rPr>
      </w:r>
      <w:r w:rsidRPr="0088310C">
        <w:rPr>
          <w:color w:val="000000" w:themeColor="text1"/>
          <w:rPrChange w:id="6385" w:author="L-B" w:date="2018-10-18T03:40:00Z">
            <w:rPr>
              <w:color w:val="000000" w:themeColor="text1"/>
            </w:rPr>
          </w:rPrChange>
        </w:rPr>
        <w:fldChar w:fldCharType="separate"/>
      </w:r>
      <w:r w:rsidR="000D7C70" w:rsidRPr="0088310C">
        <w:t xml:space="preserve">Equation </w:t>
      </w:r>
      <w:r w:rsidR="000D7C70" w:rsidRPr="0088310C">
        <w:rPr>
          <w:noProof/>
        </w:rPr>
        <w:t>20</w:t>
      </w:r>
      <w:r w:rsidRPr="0088310C">
        <w:rPr>
          <w:color w:val="000000" w:themeColor="text1"/>
          <w:rPrChange w:id="6386" w:author="L-B" w:date="2018-10-18T03:40:00Z">
            <w:rPr>
              <w:color w:val="000000" w:themeColor="text1"/>
            </w:rPr>
          </w:rPrChange>
        </w:rPr>
        <w:fldChar w:fldCharType="end"/>
      </w:r>
      <w:r w:rsidRPr="0088310C">
        <w:rPr>
          <w:color w:val="000000" w:themeColor="text1"/>
        </w:rPr>
        <w:t>.</w:t>
      </w:r>
    </w:p>
    <w:p w14:paraId="130C93EA" w14:textId="77777777" w:rsidR="0035784F" w:rsidRPr="0088310C" w:rsidRDefault="0035784F" w:rsidP="0035784F">
      <w:pPr>
        <w:pStyle w:val="BodyText"/>
      </w:pPr>
      <m:oMath>
        <m:r>
          <w:rPr>
            <w:rFonts w:ascii="Cambria Math" w:hAnsi="Cambria Math"/>
            <w:rPrChange w:id="6387" w:author="L-B" w:date="2018-10-18T03:40:00Z">
              <w:rPr>
                <w:rFonts w:ascii="Cambria Math" w:hAnsi="Cambria Math"/>
              </w:rPr>
            </w:rPrChange>
          </w:rPr>
          <m:t>E</m:t>
        </m:r>
        <m:d>
          <m:dPr>
            <m:ctrlPr>
              <w:rPr>
                <w:rFonts w:ascii="Cambria Math" w:hAnsi="Cambria Math" w:cs="Calibri"/>
              </w:rPr>
            </m:ctrlPr>
          </m:dPr>
          <m:e>
            <m:r>
              <w:rPr>
                <w:rFonts w:ascii="Cambria Math" w:hAnsi="Cambria Math"/>
                <w:rPrChange w:id="6388" w:author="L-B" w:date="2018-10-18T03:40:00Z">
                  <w:rPr>
                    <w:rFonts w:ascii="Cambria Math" w:hAnsi="Cambria Math"/>
                  </w:rPr>
                </w:rPrChange>
              </w:rPr>
              <m:t>d</m:t>
            </m:r>
          </m:e>
        </m:d>
        <m:r>
          <m:rPr>
            <m:sty m:val="p"/>
          </m:rPr>
          <w:rPr>
            <w:rFonts w:ascii="Cambria Math" w:hAnsi="Cambria Math"/>
            <w:rPrChange w:id="6389" w:author="L-B" w:date="2018-10-18T03:40:00Z">
              <w:rPr>
                <w:rFonts w:ascii="Cambria Math" w:hAnsi="Cambria Math"/>
              </w:rPr>
            </w:rPrChange>
          </w:rPr>
          <m:t>=</m:t>
        </m:r>
        <m:r>
          <w:rPr>
            <w:rFonts w:ascii="Cambria Math" w:hAnsi="Cambria Math"/>
            <w:rPrChange w:id="6390" w:author="L-B" w:date="2018-10-18T03:40:00Z">
              <w:rPr>
                <w:rFonts w:ascii="Cambria Math" w:hAnsi="Cambria Math"/>
              </w:rPr>
            </w:rPrChange>
          </w:rPr>
          <m:t>I</m:t>
        </m:r>
        <m:r>
          <m:rPr>
            <m:sty m:val="p"/>
          </m:rPr>
          <w:rPr>
            <w:rFonts w:ascii="Cambria Math" w:hAnsi="Cambria Math"/>
            <w:rPrChange w:id="6391" w:author="L-B" w:date="2018-10-18T03:40:00Z">
              <w:rPr>
                <w:rFonts w:ascii="Cambria Math" w:hAnsi="Cambria Math"/>
              </w:rPr>
            </w:rPrChange>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Change w:id="6392" w:author="L-B" w:date="2018-10-18T03:40:00Z">
                      <w:rPr>
                        <w:rFonts w:ascii="Cambria Math" w:hAnsi="Cambria Math"/>
                      </w:rPr>
                    </w:rPrChange>
                  </w:rPr>
                  <m:t>e</m:t>
                </m:r>
              </m:e>
              <m:sup>
                <m:r>
                  <m:rPr>
                    <m:sty m:val="p"/>
                  </m:rPr>
                  <w:rPr>
                    <w:rFonts w:ascii="Cambria Math" w:hAnsi="Cambria Math"/>
                    <w:rPrChange w:id="6393" w:author="L-B" w:date="2018-10-18T03:40:00Z">
                      <w:rPr>
                        <w:rFonts w:ascii="Cambria Math" w:hAnsi="Cambria Math"/>
                      </w:rPr>
                    </w:rPrChange>
                  </w:rPr>
                  <m:t>-</m:t>
                </m:r>
                <m:r>
                  <w:rPr>
                    <w:rFonts w:ascii="Cambria Math" w:hAnsi="Cambria Math"/>
                    <w:rPrChange w:id="6394" w:author="L-B" w:date="2018-10-18T03:40:00Z">
                      <w:rPr>
                        <w:rFonts w:ascii="Cambria Math" w:hAnsi="Cambria Math"/>
                      </w:rPr>
                    </w:rPrChange>
                  </w:rPr>
                  <m:t>z</m:t>
                </m:r>
                <m:r>
                  <m:rPr>
                    <m:sty m:val="p"/>
                  </m:rPr>
                  <w:rPr>
                    <w:rFonts w:ascii="Cambria Math" w:hAnsi="Cambria Math"/>
                    <w:rPrChange w:id="6395" w:author="L-B" w:date="2018-10-18T03:40:00Z">
                      <w:rPr>
                        <w:rFonts w:ascii="Cambria Math" w:hAnsi="Cambria Math"/>
                      </w:rPr>
                    </w:rPrChange>
                  </w:rPr>
                  <m:t>*</m:t>
                </m:r>
                <m:r>
                  <w:rPr>
                    <w:rFonts w:ascii="Cambria Math" w:hAnsi="Cambria Math"/>
                    <w:rPrChange w:id="6396" w:author="L-B" w:date="2018-10-18T03:40:00Z">
                      <w:rPr>
                        <w:rFonts w:ascii="Cambria Math" w:hAnsi="Cambria Math"/>
                      </w:rPr>
                    </w:rPrChange>
                  </w:rPr>
                  <m:t>d</m:t>
                </m:r>
              </m:sup>
            </m:sSup>
          </m:num>
          <m:den>
            <m:sSup>
              <m:sSupPr>
                <m:ctrlPr>
                  <w:rPr>
                    <w:rFonts w:ascii="Cambria Math" w:hAnsi="Cambria Math" w:cs="Calibri"/>
                  </w:rPr>
                </m:ctrlPr>
              </m:sSupPr>
              <m:e>
                <m:r>
                  <w:rPr>
                    <w:rFonts w:ascii="Cambria Math" w:hAnsi="Cambria Math"/>
                    <w:rPrChange w:id="6397" w:author="L-B" w:date="2018-10-18T03:40:00Z">
                      <w:rPr>
                        <w:rFonts w:ascii="Cambria Math" w:hAnsi="Cambria Math"/>
                      </w:rPr>
                    </w:rPrChange>
                  </w:rPr>
                  <m:t>d</m:t>
                </m:r>
              </m:e>
              <m:sup>
                <m:r>
                  <m:rPr>
                    <m:sty m:val="p"/>
                  </m:rPr>
                  <w:rPr>
                    <w:rFonts w:ascii="Cambria Math" w:hAnsi="Cambria Math"/>
                    <w:rPrChange w:id="6398" w:author="L-B" w:date="2018-10-18T03:40:00Z">
                      <w:rPr>
                        <w:rFonts w:ascii="Cambria Math" w:hAnsi="Cambria Math"/>
                      </w:rPr>
                    </w:rPrChange>
                  </w:rPr>
                  <m:t>2</m:t>
                </m:r>
              </m:sup>
            </m:sSup>
          </m:den>
        </m:f>
      </m:oMath>
      <w:r w:rsidRPr="0088310C">
        <w:tab/>
      </w:r>
    </w:p>
    <w:p w14:paraId="64933359" w14:textId="6E17451D" w:rsidR="0035784F" w:rsidRPr="0088310C" w:rsidRDefault="0035784F" w:rsidP="0035784F">
      <w:pPr>
        <w:pStyle w:val="Caption"/>
      </w:pPr>
      <w:bookmarkStart w:id="6399" w:name="_Ref449603939"/>
      <w:bookmarkStart w:id="6400" w:name="_Toc527532312"/>
      <w:r w:rsidRPr="0088310C">
        <w:t xml:space="preserve">Equation </w:t>
      </w:r>
      <w:r w:rsidRPr="0088310C">
        <w:rPr>
          <w:rPrChange w:id="6401" w:author="L-B" w:date="2018-10-18T03:40:00Z">
            <w:rPr/>
          </w:rPrChange>
        </w:rPr>
        <w:fldChar w:fldCharType="begin"/>
      </w:r>
      <w:r w:rsidRPr="0088310C">
        <w:instrText xml:space="preserve"> SEQ Equation \* ARABIC </w:instrText>
      </w:r>
      <w:r w:rsidRPr="0088310C">
        <w:rPr>
          <w:rPrChange w:id="6402" w:author="L-B" w:date="2018-10-18T03:40:00Z">
            <w:rPr/>
          </w:rPrChange>
        </w:rPr>
        <w:fldChar w:fldCharType="separate"/>
      </w:r>
      <w:r w:rsidR="000D7C70" w:rsidRPr="0088310C">
        <w:rPr>
          <w:noProof/>
        </w:rPr>
        <w:t>20</w:t>
      </w:r>
      <w:r w:rsidRPr="0088310C">
        <w:rPr>
          <w:rPrChange w:id="6403" w:author="L-B" w:date="2018-10-18T03:40:00Z">
            <w:rPr/>
          </w:rPrChange>
        </w:rPr>
        <w:fldChar w:fldCharType="end"/>
      </w:r>
      <w:bookmarkEnd w:id="6399"/>
      <w:r w:rsidRPr="0088310C">
        <w:t xml:space="preserve"> Allard’s Law, physical presentation</w:t>
      </w:r>
      <w:bookmarkEnd w:id="6400"/>
    </w:p>
    <w:p w14:paraId="7E25D823" w14:textId="77777777" w:rsidR="0035784F" w:rsidRPr="0088310C" w:rsidRDefault="0035784F" w:rsidP="0035784F">
      <w:pPr>
        <w:pStyle w:val="BodyText"/>
      </w:pPr>
      <w:r w:rsidRPr="0088310C">
        <w:t>Where:</w:t>
      </w:r>
    </w:p>
    <w:p w14:paraId="0CE1ABC2" w14:textId="77777777" w:rsidR="0035784F" w:rsidRPr="0088310C" w:rsidRDefault="0035784F" w:rsidP="0035784F">
      <w:pPr>
        <w:pStyle w:val="BodyText"/>
        <w:ind w:firstLine="708"/>
      </w:pPr>
      <w:r w:rsidRPr="0088310C">
        <w:rPr>
          <w:rFonts w:ascii="Cambria Math" w:hAnsi="Cambria Math"/>
          <w:i/>
        </w:rPr>
        <w:t>E(d)</w:t>
      </w:r>
      <w:r w:rsidRPr="0088310C">
        <w:tab/>
        <w:t>Illuminance at the eye of the observer</w:t>
      </w:r>
    </w:p>
    <w:p w14:paraId="4886DA76" w14:textId="77777777" w:rsidR="0035784F" w:rsidRPr="0088310C" w:rsidRDefault="0035784F" w:rsidP="0035784F">
      <w:pPr>
        <w:pStyle w:val="BodyText"/>
        <w:ind w:firstLine="708"/>
      </w:pPr>
      <w:r w:rsidRPr="0088310C">
        <w:rPr>
          <w:rFonts w:ascii="Cambria Math" w:hAnsi="Cambria Math"/>
          <w:i/>
        </w:rPr>
        <w:t>I</w:t>
      </w:r>
      <w:r w:rsidRPr="0088310C">
        <w:tab/>
        <w:t>Luminous intensity of the light</w:t>
      </w:r>
    </w:p>
    <w:p w14:paraId="7877C86A" w14:textId="77777777" w:rsidR="0035784F" w:rsidRPr="0088310C" w:rsidRDefault="0035784F" w:rsidP="0035784F">
      <w:pPr>
        <w:pStyle w:val="BodyText"/>
        <w:ind w:firstLine="708"/>
      </w:pPr>
      <w:r w:rsidRPr="0088310C">
        <w:rPr>
          <w:rFonts w:ascii="Cambria Math" w:hAnsi="Cambria Math"/>
          <w:i/>
        </w:rPr>
        <w:t>z</w:t>
      </w:r>
      <w:r w:rsidRPr="0088310C">
        <w:tab/>
        <w:t>exponential factor describing atmospheric absorption and scattering (</w:t>
      </w:r>
      <w:proofErr w:type="spellStart"/>
      <w:r w:rsidRPr="0088310C">
        <w:t>extiction</w:t>
      </w:r>
      <w:proofErr w:type="spellEnd"/>
      <w:r w:rsidRPr="0088310C">
        <w:t>)</w:t>
      </w:r>
    </w:p>
    <w:p w14:paraId="26508BC3" w14:textId="77777777" w:rsidR="0035784F" w:rsidRPr="0088310C" w:rsidRDefault="0035784F" w:rsidP="0035784F">
      <w:pPr>
        <w:pStyle w:val="BodyText"/>
        <w:ind w:firstLine="708"/>
      </w:pPr>
      <w:r w:rsidRPr="0088310C">
        <w:rPr>
          <w:rFonts w:ascii="Cambria Math" w:hAnsi="Cambria Math"/>
          <w:i/>
        </w:rPr>
        <w:t>d</w:t>
      </w:r>
      <w:r w:rsidRPr="0088310C">
        <w:tab/>
        <w:t>distance between light and observer</w:t>
      </w:r>
    </w:p>
    <w:p w14:paraId="7B0E780D" w14:textId="77777777" w:rsidR="0035784F" w:rsidRPr="0088310C" w:rsidRDefault="0035784F" w:rsidP="0035784F">
      <w:pPr>
        <w:pStyle w:val="BodyText"/>
      </w:pPr>
      <w:r w:rsidRPr="0088310C">
        <w:t>In practice, there are alternative ways of characterizing the prevailing atmosphere as follows.</w:t>
      </w:r>
    </w:p>
    <w:p w14:paraId="77ED48FF" w14:textId="77777777" w:rsidR="004544F4" w:rsidRPr="0088310C" w:rsidRDefault="004544F4" w:rsidP="0035784F">
      <w:pPr>
        <w:pStyle w:val="BodyText"/>
      </w:pPr>
    </w:p>
    <w:p w14:paraId="7A92EDE2" w14:textId="3ECCA5C2" w:rsidR="0035784F" w:rsidRPr="0088310C" w:rsidRDefault="0035784F" w:rsidP="0035784F">
      <w:pPr>
        <w:pStyle w:val="Annex"/>
        <w:numPr>
          <w:ilvl w:val="1"/>
          <w:numId w:val="3"/>
        </w:numPr>
      </w:pPr>
      <w:r w:rsidRPr="0088310C">
        <w:t>Allard’s lay using atmospheric transmissivity T</w:t>
      </w:r>
    </w:p>
    <w:p w14:paraId="71BCDEBA" w14:textId="77777777" w:rsidR="0035784F" w:rsidRPr="0088310C" w:rsidRDefault="0035784F" w:rsidP="0035784F">
      <w:pPr>
        <w:pStyle w:val="BodyText"/>
      </w:pPr>
      <w:r w:rsidRPr="0088310C">
        <w:t>Atmospheric transmissivity (T) is defined as the ratio of the luminous flux transmitted by the atmosphere over a unit distance to the luminous flux which would be transmitted along the same path in a vacuum.</w:t>
      </w:r>
    </w:p>
    <w:p w14:paraId="75B96780" w14:textId="77777777" w:rsidR="0035784F" w:rsidRPr="0088310C" w:rsidRDefault="0035784F" w:rsidP="0035784F">
      <w:pPr>
        <w:pStyle w:val="BodyText"/>
        <w:rPr>
          <w:color w:val="7030A0"/>
        </w:rPr>
      </w:pPr>
      <m:oMath>
        <m:r>
          <w:rPr>
            <w:rFonts w:ascii="Cambria Math" w:hAnsi="Cambria Math"/>
            <w:color w:val="000000" w:themeColor="text1"/>
            <w:sz w:val="24"/>
            <w:szCs w:val="24"/>
            <w:rPrChange w:id="6404" w:author="L-B" w:date="2018-10-18T03:40:00Z">
              <w:rPr>
                <w:rFonts w:ascii="Cambria Math" w:hAnsi="Cambria Math"/>
                <w:color w:val="000000" w:themeColor="text1"/>
                <w:sz w:val="24"/>
                <w:szCs w:val="24"/>
              </w:rPr>
            </w:rPrChange>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Change w:id="6405" w:author="L-B" w:date="2018-10-18T03:40:00Z">
                  <w:rPr>
                    <w:rFonts w:ascii="Cambria Math" w:hAnsi="Cambria Math"/>
                    <w:color w:val="000000" w:themeColor="text1"/>
                    <w:sz w:val="24"/>
                    <w:szCs w:val="24"/>
                  </w:rPr>
                </w:rPrChange>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406" w:author="L-B" w:date="2018-10-18T03:40:00Z">
                          <w:rPr>
                            <w:rFonts w:ascii="Cambria Math" w:hAnsi="Cambria Math"/>
                            <w:color w:val="000000" w:themeColor="text1"/>
                            <w:sz w:val="24"/>
                            <w:szCs w:val="24"/>
                          </w:rPr>
                        </w:rPrChange>
                      </w:rPr>
                      <m:t>d</m:t>
                    </m:r>
                  </m:e>
                  <m:sub>
                    <m:r>
                      <w:rPr>
                        <w:rFonts w:ascii="Cambria Math" w:hAnsi="Cambria Math"/>
                        <w:color w:val="000000" w:themeColor="text1"/>
                        <w:sz w:val="24"/>
                        <w:szCs w:val="24"/>
                        <w:rPrChange w:id="6407" w:author="L-B" w:date="2018-10-18T03:40:00Z">
                          <w:rPr>
                            <w:rFonts w:ascii="Cambria Math" w:hAnsi="Cambria Math"/>
                            <w:color w:val="000000" w:themeColor="text1"/>
                            <w:sz w:val="24"/>
                            <w:szCs w:val="24"/>
                          </w:rPr>
                        </w:rPrChange>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Change w:id="6408" w:author="L-B" w:date="2018-10-18T03:40:00Z">
                      <w:rPr>
                        <w:rFonts w:ascii="Cambria Math" w:hAnsi="Cambria Math"/>
                        <w:color w:val="000000" w:themeColor="text1"/>
                        <w:sz w:val="24"/>
                        <w:szCs w:val="24"/>
                      </w:rPr>
                    </w:rPrChange>
                  </w:rPr>
                  <m:t>Φ</m:t>
                </m:r>
              </m:e>
              <m:sub>
                <m:r>
                  <w:rPr>
                    <w:rFonts w:ascii="Cambria Math" w:hAnsi="Cambria Math"/>
                    <w:color w:val="000000" w:themeColor="text1"/>
                    <w:sz w:val="24"/>
                    <w:szCs w:val="24"/>
                    <w:rPrChange w:id="6409" w:author="L-B" w:date="2018-10-18T03:40:00Z">
                      <w:rPr>
                        <w:rFonts w:ascii="Cambria Math" w:hAnsi="Cambria Math"/>
                        <w:color w:val="000000" w:themeColor="text1"/>
                        <w:sz w:val="24"/>
                        <w:szCs w:val="24"/>
                      </w:rPr>
                    </w:rPrChange>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410" w:author="L-B" w:date="2018-10-18T03:40:00Z">
                          <w:rPr>
                            <w:rFonts w:ascii="Cambria Math" w:hAnsi="Cambria Math"/>
                            <w:color w:val="000000" w:themeColor="text1"/>
                            <w:sz w:val="24"/>
                            <w:szCs w:val="24"/>
                          </w:rPr>
                        </w:rPrChange>
                      </w:rPr>
                      <m:t>d</m:t>
                    </m:r>
                  </m:e>
                  <m:sub>
                    <m:r>
                      <w:rPr>
                        <w:rFonts w:ascii="Cambria Math" w:hAnsi="Cambria Math"/>
                        <w:color w:val="000000" w:themeColor="text1"/>
                        <w:sz w:val="24"/>
                        <w:szCs w:val="24"/>
                        <w:rPrChange w:id="6411" w:author="L-B" w:date="2018-10-18T03:40:00Z">
                          <w:rPr>
                            <w:rFonts w:ascii="Cambria Math" w:hAnsi="Cambria Math"/>
                            <w:color w:val="000000" w:themeColor="text1"/>
                            <w:sz w:val="24"/>
                            <w:szCs w:val="24"/>
                          </w:rPr>
                        </w:rPrChange>
                      </w:rPr>
                      <m:t>U</m:t>
                    </m:r>
                  </m:sub>
                </m:sSub>
              </m:e>
            </m:d>
          </m:den>
        </m:f>
      </m:oMath>
      <w:r w:rsidRPr="0088310C">
        <w:rPr>
          <w:color w:val="000000" w:themeColor="text1"/>
        </w:rPr>
        <w:tab/>
      </w:r>
    </w:p>
    <w:p w14:paraId="64C482EC" w14:textId="283B8A2A" w:rsidR="0035784F" w:rsidRPr="0088310C" w:rsidRDefault="0035784F" w:rsidP="0035784F">
      <w:pPr>
        <w:pStyle w:val="Caption"/>
      </w:pPr>
      <w:bookmarkStart w:id="6412" w:name="_Ref449605780"/>
      <w:bookmarkStart w:id="6413" w:name="_Toc527532313"/>
      <w:r w:rsidRPr="0088310C">
        <w:t xml:space="preserve">Equation </w:t>
      </w:r>
      <w:r w:rsidRPr="0088310C">
        <w:rPr>
          <w:rPrChange w:id="6414" w:author="L-B" w:date="2018-10-18T03:40:00Z">
            <w:rPr/>
          </w:rPrChange>
        </w:rPr>
        <w:fldChar w:fldCharType="begin"/>
      </w:r>
      <w:r w:rsidRPr="0088310C">
        <w:instrText xml:space="preserve"> SEQ Equation \* ARABIC </w:instrText>
      </w:r>
      <w:r w:rsidRPr="0088310C">
        <w:rPr>
          <w:rPrChange w:id="6415" w:author="L-B" w:date="2018-10-18T03:40:00Z">
            <w:rPr/>
          </w:rPrChange>
        </w:rPr>
        <w:fldChar w:fldCharType="separate"/>
      </w:r>
      <w:r w:rsidR="000D7C70" w:rsidRPr="0088310C">
        <w:rPr>
          <w:noProof/>
        </w:rPr>
        <w:t>21</w:t>
      </w:r>
      <w:r w:rsidRPr="0088310C">
        <w:rPr>
          <w:rPrChange w:id="6416" w:author="L-B" w:date="2018-10-18T03:40:00Z">
            <w:rPr/>
          </w:rPrChange>
        </w:rPr>
        <w:fldChar w:fldCharType="end"/>
      </w:r>
      <w:bookmarkEnd w:id="6412"/>
      <w:r w:rsidRPr="0088310C">
        <w:t xml:space="preserve"> Transmissivity (luminous flux)</w:t>
      </w:r>
      <w:bookmarkEnd w:id="6413"/>
    </w:p>
    <w:p w14:paraId="61DF8773" w14:textId="77777777" w:rsidR="0035784F" w:rsidRPr="0088310C" w:rsidRDefault="0035784F" w:rsidP="0035784F">
      <w:pPr>
        <w:pStyle w:val="BodyText"/>
      </w:pPr>
      <w:r w:rsidRPr="0088310C">
        <w:t>Where:</w:t>
      </w:r>
    </w:p>
    <w:p w14:paraId="575C404F" w14:textId="77777777" w:rsidR="0035784F" w:rsidRPr="0088310C" w:rsidRDefault="0035784F" w:rsidP="0035784F">
      <w:pPr>
        <w:pStyle w:val="BodyText"/>
        <w:ind w:firstLine="708"/>
      </w:pPr>
      <w:r w:rsidRPr="0088310C">
        <w:t>T</w:t>
      </w:r>
      <w:r w:rsidRPr="0088310C">
        <w:tab/>
      </w:r>
      <w:r w:rsidRPr="0088310C">
        <w:tab/>
        <w:t>atmospheric transmissivity (dimensionless)</w:t>
      </w:r>
    </w:p>
    <w:p w14:paraId="091C085E" w14:textId="77777777" w:rsidR="0035784F" w:rsidRPr="0088310C" w:rsidRDefault="0035784F" w:rsidP="0035784F">
      <w:pPr>
        <w:pStyle w:val="BodyText"/>
        <w:ind w:firstLine="708"/>
      </w:pPr>
      <m:oMath>
        <m:r>
          <m:rPr>
            <m:sty m:val="p"/>
          </m:rPr>
          <w:rPr>
            <w:rFonts w:ascii="Cambria Math" w:hAnsi="Cambria Math"/>
            <w:rPrChange w:id="6417" w:author="L-B" w:date="2018-10-18T03:40:00Z">
              <w:rPr>
                <w:rFonts w:ascii="Cambria Math" w:hAnsi="Cambria Math"/>
              </w:rPr>
            </w:rPrChange>
          </w:rPr>
          <m:t>Φ</m:t>
        </m:r>
        <m:d>
          <m:dPr>
            <m:ctrlPr>
              <w:rPr>
                <w:rFonts w:ascii="Cambria Math" w:hAnsi="Cambria Math"/>
                <w:i/>
              </w:rPr>
            </m:ctrlPr>
          </m:dPr>
          <m:e>
            <m:sSub>
              <m:sSubPr>
                <m:ctrlPr>
                  <w:rPr>
                    <w:rFonts w:ascii="Cambria Math" w:hAnsi="Cambria Math"/>
                    <w:i/>
                  </w:rPr>
                </m:ctrlPr>
              </m:sSubPr>
              <m:e>
                <m:r>
                  <w:rPr>
                    <w:rFonts w:ascii="Cambria Math" w:hAnsi="Cambria Math"/>
                    <w:rPrChange w:id="6418" w:author="L-B" w:date="2018-10-18T03:40:00Z">
                      <w:rPr>
                        <w:rFonts w:ascii="Cambria Math" w:hAnsi="Cambria Math"/>
                      </w:rPr>
                    </w:rPrChange>
                  </w:rPr>
                  <m:t>d</m:t>
                </m:r>
              </m:e>
              <m:sub>
                <m:r>
                  <w:rPr>
                    <w:rFonts w:ascii="Cambria Math" w:hAnsi="Cambria Math"/>
                    <w:rPrChange w:id="6419" w:author="L-B" w:date="2018-10-18T03:40:00Z">
                      <w:rPr>
                        <w:rFonts w:ascii="Cambria Math" w:hAnsi="Cambria Math"/>
                      </w:rPr>
                    </w:rPrChange>
                  </w:rPr>
                  <m:t>U</m:t>
                </m:r>
              </m:sub>
            </m:sSub>
          </m:e>
        </m:d>
      </m:oMath>
      <w:r w:rsidRPr="0088310C">
        <w:rPr>
          <w:rFonts w:eastAsiaTheme="minorEastAsia"/>
        </w:rPr>
        <w:tab/>
      </w:r>
      <w:r w:rsidRPr="0088310C">
        <w:rPr>
          <w:rFonts w:eastAsiaTheme="minorEastAsia"/>
        </w:rPr>
        <w:tab/>
        <w:t>l</w:t>
      </w:r>
      <w:r w:rsidRPr="0088310C">
        <w:t>uminous flux at the unit distance after passing through the atmosphere</w:t>
      </w:r>
    </w:p>
    <w:p w14:paraId="1379C6AF" w14:textId="77777777" w:rsidR="0035784F" w:rsidRPr="0088310C" w:rsidRDefault="00A64966" w:rsidP="0035784F">
      <w:pPr>
        <w:pStyle w:val="BodyText"/>
        <w:ind w:firstLine="708"/>
      </w:pPr>
      <m:oMath>
        <m:sSub>
          <m:sSubPr>
            <m:ctrlPr>
              <w:rPr>
                <w:rFonts w:ascii="Cambria Math" w:hAnsi="Cambria Math"/>
              </w:rPr>
            </m:ctrlPr>
          </m:sSubPr>
          <m:e>
            <m:r>
              <m:rPr>
                <m:sty m:val="p"/>
              </m:rPr>
              <w:rPr>
                <w:rFonts w:ascii="Cambria Math" w:hAnsi="Cambria Math"/>
                <w:rPrChange w:id="6420" w:author="L-B" w:date="2018-10-18T03:40:00Z">
                  <w:rPr>
                    <w:rFonts w:ascii="Cambria Math" w:hAnsi="Cambria Math"/>
                  </w:rPr>
                </w:rPrChange>
              </w:rPr>
              <m:t>Φ</m:t>
            </m:r>
          </m:e>
          <m:sub>
            <m:r>
              <w:rPr>
                <w:rFonts w:ascii="Cambria Math" w:hAnsi="Cambria Math"/>
                <w:rPrChange w:id="6421" w:author="L-B" w:date="2018-10-18T03:40:00Z">
                  <w:rPr>
                    <w:rFonts w:ascii="Cambria Math" w:hAnsi="Cambria Math"/>
                  </w:rPr>
                </w:rPrChange>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Change w:id="6422" w:author="L-B" w:date="2018-10-18T03:40:00Z">
                      <w:rPr>
                        <w:rFonts w:ascii="Cambria Math" w:hAnsi="Cambria Math"/>
                      </w:rPr>
                    </w:rPrChange>
                  </w:rPr>
                  <m:t>d</m:t>
                </m:r>
              </m:e>
              <m:sub>
                <m:r>
                  <w:rPr>
                    <w:rFonts w:ascii="Cambria Math" w:hAnsi="Cambria Math"/>
                    <w:rPrChange w:id="6423" w:author="L-B" w:date="2018-10-18T03:40:00Z">
                      <w:rPr>
                        <w:rFonts w:ascii="Cambria Math" w:hAnsi="Cambria Math"/>
                      </w:rPr>
                    </w:rPrChange>
                  </w:rPr>
                  <m:t>U</m:t>
                </m:r>
              </m:sub>
            </m:sSub>
          </m:e>
        </m:d>
      </m:oMath>
      <w:r w:rsidR="0035784F" w:rsidRPr="0088310C">
        <w:rPr>
          <w:rFonts w:eastAsiaTheme="minorEastAsia"/>
        </w:rPr>
        <w:tab/>
      </w:r>
      <w:r w:rsidR="0035784F" w:rsidRPr="0088310C">
        <w:t>theoretical luminous flux at the unit distance after passing through a vacuum</w:t>
      </w:r>
    </w:p>
    <w:p w14:paraId="41C7D475" w14:textId="77777777" w:rsidR="0035784F" w:rsidRPr="0088310C" w:rsidRDefault="00A64966" w:rsidP="0035784F">
      <w:pPr>
        <w:pStyle w:val="BodyText"/>
        <w:ind w:firstLine="708"/>
      </w:pPr>
      <m:oMath>
        <m:sSub>
          <m:sSubPr>
            <m:ctrlPr>
              <w:rPr>
                <w:rFonts w:ascii="Cambria Math" w:hAnsi="Cambria Math"/>
                <w:i/>
              </w:rPr>
            </m:ctrlPr>
          </m:sSubPr>
          <m:e>
            <m:r>
              <w:rPr>
                <w:rFonts w:ascii="Cambria Math" w:hAnsi="Cambria Math"/>
                <w:rPrChange w:id="6424" w:author="L-B" w:date="2018-10-18T03:40:00Z">
                  <w:rPr>
                    <w:rFonts w:ascii="Cambria Math" w:hAnsi="Cambria Math"/>
                  </w:rPr>
                </w:rPrChange>
              </w:rPr>
              <m:t>d</m:t>
            </m:r>
          </m:e>
          <m:sub>
            <m:r>
              <w:rPr>
                <w:rFonts w:ascii="Cambria Math" w:hAnsi="Cambria Math"/>
                <w:rPrChange w:id="6425" w:author="L-B" w:date="2018-10-18T03:40:00Z">
                  <w:rPr>
                    <w:rFonts w:ascii="Cambria Math" w:hAnsi="Cambria Math"/>
                  </w:rPr>
                </w:rPrChange>
              </w:rPr>
              <m:t>U</m:t>
            </m:r>
          </m:sub>
        </m:sSub>
      </m:oMath>
      <w:r w:rsidR="0035784F" w:rsidRPr="0088310C">
        <w:tab/>
      </w:r>
      <w:r w:rsidR="0035784F" w:rsidRPr="0088310C">
        <w:tab/>
        <w:t>unit distance</w:t>
      </w:r>
    </w:p>
    <w:p w14:paraId="2A2E5EC7" w14:textId="405DDF69" w:rsidR="0035784F" w:rsidRPr="0088310C" w:rsidRDefault="0035784F" w:rsidP="0035784F">
      <w:pPr>
        <w:pStyle w:val="BodyText"/>
      </w:pPr>
      <w:r w:rsidRPr="0088310C">
        <w:t xml:space="preserve">Because the ratio of the luminous fluxes in </w:t>
      </w:r>
      <w:r w:rsidRPr="0088310C">
        <w:rPr>
          <w:rPrChange w:id="6426" w:author="L-B" w:date="2018-10-18T03:40:00Z">
            <w:rPr/>
          </w:rPrChange>
        </w:rPr>
        <w:fldChar w:fldCharType="begin"/>
      </w:r>
      <w:r w:rsidRPr="0088310C">
        <w:instrText xml:space="preserve"> REF _Ref449605780 \h </w:instrText>
      </w:r>
      <w:r w:rsidRPr="0088310C">
        <w:rPr>
          <w:rPrChange w:id="6427" w:author="L-B" w:date="2018-10-18T03:40:00Z">
            <w:rPr/>
          </w:rPrChange>
        </w:rPr>
      </w:r>
      <w:r w:rsidRPr="0088310C">
        <w:rPr>
          <w:rPrChange w:id="6428" w:author="L-B" w:date="2018-10-18T03:40:00Z">
            <w:rPr/>
          </w:rPrChange>
        </w:rPr>
        <w:fldChar w:fldCharType="separate"/>
      </w:r>
      <w:r w:rsidR="000D7C70" w:rsidRPr="0088310C">
        <w:t xml:space="preserve">Equation </w:t>
      </w:r>
      <w:r w:rsidR="000D7C70" w:rsidRPr="0088310C">
        <w:rPr>
          <w:noProof/>
        </w:rPr>
        <w:t>21</w:t>
      </w:r>
      <w:r w:rsidRPr="0088310C">
        <w:rPr>
          <w:rPrChange w:id="6429" w:author="L-B" w:date="2018-10-18T03:40:00Z">
            <w:rPr/>
          </w:rPrChange>
        </w:rPr>
        <w:fldChar w:fldCharType="end"/>
      </w:r>
      <w:r w:rsidRPr="0088310C">
        <w:t xml:space="preserve"> is the same as the ratio of the corresponding illuminance values, </w:t>
      </w:r>
      <w:r w:rsidRPr="0088310C">
        <w:rPr>
          <w:rPrChange w:id="6430" w:author="L-B" w:date="2018-10-18T03:40:00Z">
            <w:rPr/>
          </w:rPrChange>
        </w:rPr>
        <w:fldChar w:fldCharType="begin"/>
      </w:r>
      <w:r w:rsidRPr="0088310C">
        <w:instrText xml:space="preserve"> REF _Ref449605780 \h </w:instrText>
      </w:r>
      <w:r w:rsidRPr="0088310C">
        <w:rPr>
          <w:rPrChange w:id="6431" w:author="L-B" w:date="2018-10-18T03:40:00Z">
            <w:rPr/>
          </w:rPrChange>
        </w:rPr>
      </w:r>
      <w:r w:rsidRPr="0088310C">
        <w:rPr>
          <w:rPrChange w:id="6432" w:author="L-B" w:date="2018-10-18T03:40:00Z">
            <w:rPr/>
          </w:rPrChange>
        </w:rPr>
        <w:fldChar w:fldCharType="separate"/>
      </w:r>
      <w:r w:rsidR="000D7C70" w:rsidRPr="0088310C">
        <w:t xml:space="preserve">Equation </w:t>
      </w:r>
      <w:r w:rsidR="000D7C70" w:rsidRPr="0088310C">
        <w:rPr>
          <w:noProof/>
        </w:rPr>
        <w:t>21</w:t>
      </w:r>
      <w:r w:rsidRPr="0088310C">
        <w:rPr>
          <w:rPrChange w:id="6433" w:author="L-B" w:date="2018-10-18T03:40:00Z">
            <w:rPr/>
          </w:rPrChange>
        </w:rPr>
        <w:fldChar w:fldCharType="end"/>
      </w:r>
      <w:r w:rsidRPr="0088310C">
        <w:t xml:space="preserve"> can be rewritten as</w:t>
      </w:r>
    </w:p>
    <w:p w14:paraId="4FF6BCB4" w14:textId="77777777" w:rsidR="0035784F" w:rsidRPr="0088310C" w:rsidRDefault="0035784F" w:rsidP="0035784F">
      <w:pPr>
        <w:pStyle w:val="BodyText"/>
        <w:rPr>
          <w:sz w:val="24"/>
          <w:szCs w:val="24"/>
        </w:rPr>
      </w:pPr>
      <m:oMath>
        <m:r>
          <w:rPr>
            <w:rFonts w:ascii="Cambria Math" w:hAnsi="Cambria Math"/>
            <w:sz w:val="24"/>
            <w:szCs w:val="24"/>
            <w:rPrChange w:id="6434" w:author="L-B" w:date="2018-10-18T03:40:00Z">
              <w:rPr>
                <w:rFonts w:ascii="Cambria Math" w:hAnsi="Cambria Math"/>
                <w:sz w:val="24"/>
                <w:szCs w:val="24"/>
              </w:rPr>
            </w:rPrChange>
          </w:rPr>
          <m:t>T=</m:t>
        </m:r>
        <m:f>
          <m:fPr>
            <m:ctrlPr>
              <w:rPr>
                <w:rFonts w:ascii="Cambria Math" w:hAnsi="Cambria Math"/>
                <w:i/>
                <w:sz w:val="24"/>
                <w:szCs w:val="24"/>
              </w:rPr>
            </m:ctrlPr>
          </m:fPr>
          <m:num>
            <m:r>
              <m:rPr>
                <m:sty m:val="p"/>
              </m:rPr>
              <w:rPr>
                <w:rFonts w:ascii="Cambria Math" w:hAnsi="Cambria Math"/>
                <w:sz w:val="24"/>
                <w:szCs w:val="24"/>
                <w:rPrChange w:id="6435" w:author="L-B" w:date="2018-10-18T03:40:00Z">
                  <w:rPr>
                    <w:rFonts w:ascii="Cambria Math" w:hAnsi="Cambria Math"/>
                    <w:sz w:val="24"/>
                    <w:szCs w:val="24"/>
                  </w:rPr>
                </w:rPrChange>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Change w:id="6436" w:author="L-B" w:date="2018-10-18T03:40:00Z">
                          <w:rPr>
                            <w:rFonts w:ascii="Cambria Math" w:hAnsi="Cambria Math"/>
                            <w:sz w:val="24"/>
                            <w:szCs w:val="24"/>
                          </w:rPr>
                        </w:rPrChange>
                      </w:rPr>
                      <m:t>d</m:t>
                    </m:r>
                  </m:e>
                  <m:sub>
                    <m:r>
                      <w:rPr>
                        <w:rFonts w:ascii="Cambria Math" w:hAnsi="Cambria Math"/>
                        <w:sz w:val="24"/>
                        <w:szCs w:val="24"/>
                        <w:rPrChange w:id="6437" w:author="L-B" w:date="2018-10-18T03:40:00Z">
                          <w:rPr>
                            <w:rFonts w:ascii="Cambria Math" w:hAnsi="Cambria Math"/>
                            <w:sz w:val="24"/>
                            <w:szCs w:val="24"/>
                          </w:rPr>
                        </w:rPrChange>
                      </w:rPr>
                      <m:t>U</m:t>
                    </m:r>
                  </m:sub>
                </m:sSub>
              </m:e>
            </m:d>
          </m:num>
          <m:den>
            <m:sSub>
              <m:sSubPr>
                <m:ctrlPr>
                  <w:rPr>
                    <w:rFonts w:ascii="Cambria Math" w:hAnsi="Cambria Math"/>
                    <w:i/>
                    <w:sz w:val="24"/>
                    <w:szCs w:val="24"/>
                  </w:rPr>
                </m:ctrlPr>
              </m:sSubPr>
              <m:e>
                <m:r>
                  <w:rPr>
                    <w:rFonts w:ascii="Cambria Math" w:hAnsi="Cambria Math"/>
                    <w:sz w:val="24"/>
                    <w:szCs w:val="24"/>
                    <w:rPrChange w:id="6438" w:author="L-B" w:date="2018-10-18T03:40:00Z">
                      <w:rPr>
                        <w:rFonts w:ascii="Cambria Math" w:hAnsi="Cambria Math"/>
                        <w:sz w:val="24"/>
                        <w:szCs w:val="24"/>
                      </w:rPr>
                    </w:rPrChange>
                  </w:rPr>
                  <m:t>E</m:t>
                </m:r>
              </m:e>
              <m:sub>
                <m:r>
                  <w:rPr>
                    <w:rFonts w:ascii="Cambria Math" w:hAnsi="Cambria Math"/>
                    <w:sz w:val="24"/>
                    <w:szCs w:val="24"/>
                    <w:rPrChange w:id="6439" w:author="L-B" w:date="2018-10-18T03:40:00Z">
                      <w:rPr>
                        <w:rFonts w:ascii="Cambria Math" w:hAnsi="Cambria Math"/>
                        <w:sz w:val="24"/>
                        <w:szCs w:val="24"/>
                      </w:rPr>
                    </w:rPrChange>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Change w:id="6440" w:author="L-B" w:date="2018-10-18T03:40:00Z">
                          <w:rPr>
                            <w:rFonts w:ascii="Cambria Math" w:hAnsi="Cambria Math"/>
                            <w:sz w:val="24"/>
                            <w:szCs w:val="24"/>
                          </w:rPr>
                        </w:rPrChange>
                      </w:rPr>
                      <m:t>d</m:t>
                    </m:r>
                  </m:e>
                  <m:sub>
                    <m:r>
                      <w:rPr>
                        <w:rFonts w:ascii="Cambria Math" w:hAnsi="Cambria Math"/>
                        <w:sz w:val="24"/>
                        <w:szCs w:val="24"/>
                        <w:rPrChange w:id="6441" w:author="L-B" w:date="2018-10-18T03:40:00Z">
                          <w:rPr>
                            <w:rFonts w:ascii="Cambria Math" w:hAnsi="Cambria Math"/>
                            <w:sz w:val="24"/>
                            <w:szCs w:val="24"/>
                          </w:rPr>
                        </w:rPrChange>
                      </w:rPr>
                      <m:t>U</m:t>
                    </m:r>
                  </m:sub>
                </m:sSub>
              </m:e>
            </m:d>
          </m:den>
        </m:f>
      </m:oMath>
      <w:r w:rsidRPr="0088310C">
        <w:rPr>
          <w:sz w:val="24"/>
          <w:szCs w:val="24"/>
        </w:rPr>
        <w:tab/>
      </w:r>
    </w:p>
    <w:p w14:paraId="47B21903" w14:textId="1A72C5D5" w:rsidR="0035784F" w:rsidRPr="0088310C" w:rsidRDefault="0035784F" w:rsidP="0035784F">
      <w:pPr>
        <w:pStyle w:val="equation"/>
      </w:pPr>
      <w:bookmarkStart w:id="6442" w:name="_Ref449606390"/>
      <w:bookmarkStart w:id="6443" w:name="_Toc527532314"/>
      <w:r w:rsidRPr="0088310C">
        <w:t xml:space="preserve">Equation </w:t>
      </w:r>
      <w:r w:rsidRPr="0088310C">
        <w:rPr>
          <w:rPrChange w:id="6444" w:author="L-B" w:date="2018-10-18T03:40:00Z">
            <w:rPr/>
          </w:rPrChange>
        </w:rPr>
        <w:fldChar w:fldCharType="begin"/>
      </w:r>
      <w:r w:rsidRPr="0088310C">
        <w:instrText xml:space="preserve"> SEQ Equation \* ARABIC </w:instrText>
      </w:r>
      <w:r w:rsidRPr="0088310C">
        <w:rPr>
          <w:rPrChange w:id="6445" w:author="L-B" w:date="2018-10-18T03:40:00Z">
            <w:rPr>
              <w:noProof/>
            </w:rPr>
          </w:rPrChange>
        </w:rPr>
        <w:fldChar w:fldCharType="separate"/>
      </w:r>
      <w:r w:rsidR="000D7C70" w:rsidRPr="0088310C">
        <w:rPr>
          <w:noProof/>
        </w:rPr>
        <w:t>22</w:t>
      </w:r>
      <w:r w:rsidRPr="0088310C">
        <w:rPr>
          <w:noProof/>
          <w:rPrChange w:id="6446" w:author="L-B" w:date="2018-10-18T03:40:00Z">
            <w:rPr>
              <w:noProof/>
            </w:rPr>
          </w:rPrChange>
        </w:rPr>
        <w:fldChar w:fldCharType="end"/>
      </w:r>
      <w:bookmarkEnd w:id="6442"/>
      <w:r w:rsidRPr="0088310C">
        <w:t xml:space="preserve"> Transmissivity (illuminance)</w:t>
      </w:r>
      <w:bookmarkEnd w:id="6443"/>
    </w:p>
    <w:p w14:paraId="167656D8" w14:textId="77777777" w:rsidR="0035784F" w:rsidRPr="0088310C" w:rsidRDefault="0035784F" w:rsidP="0035784F">
      <w:pPr>
        <w:pStyle w:val="BodyText"/>
      </w:pPr>
      <w:r w:rsidRPr="0088310C">
        <w:t>Where:</w:t>
      </w:r>
    </w:p>
    <w:p w14:paraId="54EE4C46" w14:textId="77777777" w:rsidR="0035784F" w:rsidRPr="0088310C" w:rsidRDefault="0035784F" w:rsidP="0035784F">
      <w:pPr>
        <w:pStyle w:val="BodyText"/>
        <w:ind w:firstLine="708"/>
      </w:pPr>
      <m:oMath>
        <m:r>
          <m:rPr>
            <m:sty m:val="p"/>
          </m:rPr>
          <w:rPr>
            <w:rFonts w:ascii="Cambria Math" w:hAnsi="Cambria Math"/>
            <w:rPrChange w:id="6447" w:author="L-B" w:date="2018-10-18T03:40:00Z">
              <w:rPr>
                <w:rFonts w:ascii="Cambria Math" w:hAnsi="Cambria Math"/>
              </w:rPr>
            </w:rPrChange>
          </w:rPr>
          <m:t>E</m:t>
        </m:r>
        <m:d>
          <m:dPr>
            <m:ctrlPr>
              <w:rPr>
                <w:rFonts w:ascii="Cambria Math" w:hAnsi="Cambria Math"/>
                <w:i/>
              </w:rPr>
            </m:ctrlPr>
          </m:dPr>
          <m:e>
            <m:sSub>
              <m:sSubPr>
                <m:ctrlPr>
                  <w:rPr>
                    <w:rFonts w:ascii="Cambria Math" w:hAnsi="Cambria Math"/>
                    <w:i/>
                  </w:rPr>
                </m:ctrlPr>
              </m:sSubPr>
              <m:e>
                <m:r>
                  <w:rPr>
                    <w:rFonts w:ascii="Cambria Math" w:hAnsi="Cambria Math"/>
                    <w:rPrChange w:id="6448" w:author="L-B" w:date="2018-10-18T03:40:00Z">
                      <w:rPr>
                        <w:rFonts w:ascii="Cambria Math" w:hAnsi="Cambria Math"/>
                      </w:rPr>
                    </w:rPrChange>
                  </w:rPr>
                  <m:t>d</m:t>
                </m:r>
              </m:e>
              <m:sub>
                <m:r>
                  <w:rPr>
                    <w:rFonts w:ascii="Cambria Math" w:hAnsi="Cambria Math"/>
                    <w:rPrChange w:id="6449" w:author="L-B" w:date="2018-10-18T03:40:00Z">
                      <w:rPr>
                        <w:rFonts w:ascii="Cambria Math" w:hAnsi="Cambria Math"/>
                      </w:rPr>
                    </w:rPrChange>
                  </w:rPr>
                  <m:t>U</m:t>
                </m:r>
              </m:sub>
            </m:sSub>
          </m:e>
        </m:d>
      </m:oMath>
      <w:r w:rsidRPr="0088310C">
        <w:rPr>
          <w:rFonts w:eastAsiaTheme="minorEastAsia"/>
        </w:rPr>
        <w:tab/>
      </w:r>
      <w:r w:rsidRPr="0088310C">
        <w:rPr>
          <w:rFonts w:eastAsiaTheme="minorEastAsia"/>
        </w:rPr>
        <w:tab/>
        <w:t>illuminance</w:t>
      </w:r>
      <w:r w:rsidRPr="0088310C">
        <w:t xml:space="preserve"> at the unit distance after passing through the atmosphere</w:t>
      </w:r>
    </w:p>
    <w:p w14:paraId="54F0EEEC" w14:textId="77777777" w:rsidR="0035784F" w:rsidRPr="0088310C" w:rsidRDefault="00A64966" w:rsidP="0035784F">
      <w:pPr>
        <w:pStyle w:val="BodyText"/>
        <w:ind w:firstLine="708"/>
      </w:pPr>
      <m:oMath>
        <m:sSub>
          <m:sSubPr>
            <m:ctrlPr>
              <w:rPr>
                <w:rFonts w:ascii="Cambria Math" w:hAnsi="Cambria Math"/>
              </w:rPr>
            </m:ctrlPr>
          </m:sSubPr>
          <m:e>
            <m:r>
              <m:rPr>
                <m:sty m:val="p"/>
              </m:rPr>
              <w:rPr>
                <w:rFonts w:ascii="Cambria Math" w:hAnsi="Cambria Math"/>
                <w:rPrChange w:id="6450" w:author="L-B" w:date="2018-10-18T03:40:00Z">
                  <w:rPr>
                    <w:rFonts w:ascii="Cambria Math" w:hAnsi="Cambria Math"/>
                  </w:rPr>
                </w:rPrChange>
              </w:rPr>
              <m:t>E</m:t>
            </m:r>
          </m:e>
          <m:sub>
            <m:r>
              <w:rPr>
                <w:rFonts w:ascii="Cambria Math" w:hAnsi="Cambria Math"/>
                <w:rPrChange w:id="6451" w:author="L-B" w:date="2018-10-18T03:40:00Z">
                  <w:rPr>
                    <w:rFonts w:ascii="Cambria Math" w:hAnsi="Cambria Math"/>
                  </w:rPr>
                </w:rPrChange>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Change w:id="6452" w:author="L-B" w:date="2018-10-18T03:40:00Z">
                      <w:rPr>
                        <w:rFonts w:ascii="Cambria Math" w:hAnsi="Cambria Math"/>
                      </w:rPr>
                    </w:rPrChange>
                  </w:rPr>
                  <m:t>d</m:t>
                </m:r>
              </m:e>
              <m:sub>
                <m:r>
                  <w:rPr>
                    <w:rFonts w:ascii="Cambria Math" w:hAnsi="Cambria Math"/>
                    <w:rPrChange w:id="6453" w:author="L-B" w:date="2018-10-18T03:40:00Z">
                      <w:rPr>
                        <w:rFonts w:ascii="Cambria Math" w:hAnsi="Cambria Math"/>
                      </w:rPr>
                    </w:rPrChange>
                  </w:rPr>
                  <m:t>U</m:t>
                </m:r>
              </m:sub>
            </m:sSub>
          </m:e>
        </m:d>
      </m:oMath>
      <w:r w:rsidR="0035784F" w:rsidRPr="0088310C">
        <w:rPr>
          <w:rFonts w:eastAsiaTheme="minorEastAsia"/>
        </w:rPr>
        <w:tab/>
      </w:r>
      <w:r w:rsidR="0035784F" w:rsidRPr="0088310C">
        <w:t xml:space="preserve">theoretical </w:t>
      </w:r>
      <w:r w:rsidR="0035784F" w:rsidRPr="0088310C">
        <w:rPr>
          <w:rFonts w:eastAsiaTheme="minorEastAsia"/>
        </w:rPr>
        <w:t>illuminance</w:t>
      </w:r>
      <w:r w:rsidR="0035784F" w:rsidRPr="0088310C">
        <w:t xml:space="preserve"> at the unit distance after passing through a vacuum</w:t>
      </w:r>
    </w:p>
    <w:p w14:paraId="48248164" w14:textId="1CBEDACD" w:rsidR="0035784F" w:rsidRPr="0088310C" w:rsidRDefault="0035784F" w:rsidP="0035784F">
      <w:pPr>
        <w:pStyle w:val="BodyText"/>
        <w:rPr>
          <w:color w:val="000000" w:themeColor="text1"/>
        </w:rPr>
      </w:pPr>
      <w:r w:rsidRPr="0088310C">
        <w:rPr>
          <w:color w:val="000000" w:themeColor="text1"/>
        </w:rPr>
        <w:lastRenderedPageBreak/>
        <w:t xml:space="preserve">Inserting expressions for </w:t>
      </w:r>
      <m:oMath>
        <m:r>
          <m:rPr>
            <m:sty m:val="p"/>
          </m:rPr>
          <w:rPr>
            <w:rFonts w:ascii="Cambria Math" w:hAnsi="Cambria Math"/>
            <w:rPrChange w:id="6454" w:author="L-B" w:date="2018-10-18T03:40:00Z">
              <w:rPr>
                <w:rFonts w:ascii="Cambria Math" w:hAnsi="Cambria Math"/>
              </w:rPr>
            </w:rPrChange>
          </w:rPr>
          <m:t>E</m:t>
        </m:r>
        <m:d>
          <m:dPr>
            <m:ctrlPr>
              <w:rPr>
                <w:rFonts w:ascii="Cambria Math" w:hAnsi="Cambria Math"/>
                <w:i/>
              </w:rPr>
            </m:ctrlPr>
          </m:dPr>
          <m:e>
            <m:sSub>
              <m:sSubPr>
                <m:ctrlPr>
                  <w:rPr>
                    <w:rFonts w:ascii="Cambria Math" w:hAnsi="Cambria Math"/>
                    <w:i/>
                  </w:rPr>
                </m:ctrlPr>
              </m:sSubPr>
              <m:e>
                <m:r>
                  <w:rPr>
                    <w:rFonts w:ascii="Cambria Math" w:hAnsi="Cambria Math"/>
                    <w:rPrChange w:id="6455" w:author="L-B" w:date="2018-10-18T03:40:00Z">
                      <w:rPr>
                        <w:rFonts w:ascii="Cambria Math" w:hAnsi="Cambria Math"/>
                      </w:rPr>
                    </w:rPrChange>
                  </w:rPr>
                  <m:t>d</m:t>
                </m:r>
              </m:e>
              <m:sub>
                <m:r>
                  <w:rPr>
                    <w:rFonts w:ascii="Cambria Math" w:hAnsi="Cambria Math"/>
                    <w:rPrChange w:id="6456" w:author="L-B" w:date="2018-10-18T03:40:00Z">
                      <w:rPr>
                        <w:rFonts w:ascii="Cambria Math" w:hAnsi="Cambria Math"/>
                      </w:rPr>
                    </w:rPrChange>
                  </w:rPr>
                  <m:t>U</m:t>
                </m:r>
              </m:sub>
            </m:sSub>
          </m:e>
        </m:d>
      </m:oMath>
      <w:r w:rsidRPr="0088310C">
        <w:rPr>
          <w:rFonts w:eastAsiaTheme="minorEastAsia"/>
        </w:rPr>
        <w:t xml:space="preserve"> </w:t>
      </w:r>
      <w:r w:rsidRPr="0088310C">
        <w:rPr>
          <w:color w:val="000000" w:themeColor="text1"/>
        </w:rPr>
        <w:t xml:space="preserve">and </w:t>
      </w:r>
      <m:oMath>
        <m:sSub>
          <m:sSubPr>
            <m:ctrlPr>
              <w:rPr>
                <w:rFonts w:ascii="Cambria Math" w:hAnsi="Cambria Math"/>
              </w:rPr>
            </m:ctrlPr>
          </m:sSubPr>
          <m:e>
            <m:r>
              <m:rPr>
                <m:sty m:val="p"/>
              </m:rPr>
              <w:rPr>
                <w:rFonts w:ascii="Cambria Math" w:hAnsi="Cambria Math"/>
                <w:rPrChange w:id="6457" w:author="L-B" w:date="2018-10-18T03:40:00Z">
                  <w:rPr>
                    <w:rFonts w:ascii="Cambria Math" w:hAnsi="Cambria Math"/>
                  </w:rPr>
                </w:rPrChange>
              </w:rPr>
              <m:t>E</m:t>
            </m:r>
          </m:e>
          <m:sub>
            <m:r>
              <w:rPr>
                <w:rFonts w:ascii="Cambria Math" w:hAnsi="Cambria Math"/>
                <w:rPrChange w:id="6458" w:author="L-B" w:date="2018-10-18T03:40:00Z">
                  <w:rPr>
                    <w:rFonts w:ascii="Cambria Math" w:hAnsi="Cambria Math"/>
                  </w:rPr>
                </w:rPrChange>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Change w:id="6459" w:author="L-B" w:date="2018-10-18T03:40:00Z">
                      <w:rPr>
                        <w:rFonts w:ascii="Cambria Math" w:hAnsi="Cambria Math"/>
                      </w:rPr>
                    </w:rPrChange>
                  </w:rPr>
                  <m:t>d</m:t>
                </m:r>
              </m:e>
              <m:sub>
                <m:r>
                  <w:rPr>
                    <w:rFonts w:ascii="Cambria Math" w:hAnsi="Cambria Math"/>
                    <w:rPrChange w:id="6460" w:author="L-B" w:date="2018-10-18T03:40:00Z">
                      <w:rPr>
                        <w:rFonts w:ascii="Cambria Math" w:hAnsi="Cambria Math"/>
                      </w:rPr>
                    </w:rPrChange>
                  </w:rPr>
                  <m:t>U</m:t>
                </m:r>
              </m:sub>
            </m:sSub>
          </m:e>
        </m:d>
      </m:oMath>
      <w:r w:rsidRPr="0088310C">
        <w:rPr>
          <w:color w:val="000000" w:themeColor="text1"/>
        </w:rPr>
        <w:t xml:space="preserve"> from </w:t>
      </w:r>
      <w:r w:rsidRPr="0088310C">
        <w:rPr>
          <w:color w:val="000000" w:themeColor="text1"/>
          <w:rPrChange w:id="6461" w:author="L-B" w:date="2018-10-18T03:40:00Z">
            <w:rPr>
              <w:color w:val="000000" w:themeColor="text1"/>
            </w:rPr>
          </w:rPrChange>
        </w:rPr>
        <w:fldChar w:fldCharType="begin"/>
      </w:r>
      <w:r w:rsidRPr="0088310C">
        <w:rPr>
          <w:color w:val="000000" w:themeColor="text1"/>
        </w:rPr>
        <w:instrText xml:space="preserve"> REF _Ref449603939 \h </w:instrText>
      </w:r>
      <w:r w:rsidRPr="0088310C">
        <w:rPr>
          <w:color w:val="000000" w:themeColor="text1"/>
          <w:rPrChange w:id="6462" w:author="L-B" w:date="2018-10-18T03:40:00Z">
            <w:rPr>
              <w:color w:val="000000" w:themeColor="text1"/>
            </w:rPr>
          </w:rPrChange>
        </w:rPr>
      </w:r>
      <w:r w:rsidRPr="0088310C">
        <w:rPr>
          <w:color w:val="000000" w:themeColor="text1"/>
          <w:rPrChange w:id="6463" w:author="L-B" w:date="2018-10-18T03:40:00Z">
            <w:rPr>
              <w:color w:val="000000" w:themeColor="text1"/>
            </w:rPr>
          </w:rPrChange>
        </w:rPr>
        <w:fldChar w:fldCharType="separate"/>
      </w:r>
      <w:r w:rsidR="000D7C70" w:rsidRPr="0088310C">
        <w:t xml:space="preserve">Equation </w:t>
      </w:r>
      <w:r w:rsidR="000D7C70" w:rsidRPr="0088310C">
        <w:rPr>
          <w:noProof/>
        </w:rPr>
        <w:t>20</w:t>
      </w:r>
      <w:r w:rsidRPr="0088310C">
        <w:rPr>
          <w:color w:val="000000" w:themeColor="text1"/>
          <w:rPrChange w:id="6464" w:author="L-B" w:date="2018-10-18T03:40:00Z">
            <w:rPr>
              <w:color w:val="000000" w:themeColor="text1"/>
            </w:rPr>
          </w:rPrChange>
        </w:rPr>
        <w:fldChar w:fldCharType="end"/>
      </w:r>
      <w:r w:rsidRPr="0088310C">
        <w:rPr>
          <w:color w:val="000000" w:themeColor="text1"/>
        </w:rPr>
        <w:t xml:space="preserve"> into </w:t>
      </w:r>
      <w:r w:rsidRPr="0088310C">
        <w:rPr>
          <w:color w:val="000000" w:themeColor="text1"/>
          <w:rPrChange w:id="6465" w:author="L-B" w:date="2018-10-18T03:40:00Z">
            <w:rPr>
              <w:color w:val="000000" w:themeColor="text1"/>
            </w:rPr>
          </w:rPrChange>
        </w:rPr>
        <w:fldChar w:fldCharType="begin"/>
      </w:r>
      <w:r w:rsidRPr="0088310C">
        <w:rPr>
          <w:color w:val="000000" w:themeColor="text1"/>
        </w:rPr>
        <w:instrText xml:space="preserve"> REF _Ref449606390 \h </w:instrText>
      </w:r>
      <w:r w:rsidRPr="0088310C">
        <w:rPr>
          <w:color w:val="000000" w:themeColor="text1"/>
          <w:rPrChange w:id="6466" w:author="L-B" w:date="2018-10-18T03:40:00Z">
            <w:rPr>
              <w:color w:val="000000" w:themeColor="text1"/>
            </w:rPr>
          </w:rPrChange>
        </w:rPr>
      </w:r>
      <w:r w:rsidRPr="0088310C">
        <w:rPr>
          <w:color w:val="000000" w:themeColor="text1"/>
          <w:rPrChange w:id="6467" w:author="L-B" w:date="2018-10-18T03:40:00Z">
            <w:rPr>
              <w:color w:val="000000" w:themeColor="text1"/>
            </w:rPr>
          </w:rPrChange>
        </w:rPr>
        <w:fldChar w:fldCharType="separate"/>
      </w:r>
      <w:ins w:id="6468" w:author="ceres PC" w:date="2018-10-17T09:35:00Z">
        <w:r w:rsidR="000D7C70" w:rsidRPr="0088310C">
          <w:t xml:space="preserve">Equation </w:t>
        </w:r>
        <w:r w:rsidR="000D7C70" w:rsidRPr="0088310C">
          <w:rPr>
            <w:noProof/>
          </w:rPr>
          <w:t>22</w:t>
        </w:r>
      </w:ins>
      <w:del w:id="6469" w:author="ceres PC" w:date="2018-10-17T09:35:00Z">
        <w:r w:rsidR="00AF0B35" w:rsidRPr="0088310C" w:rsidDel="000D7C70">
          <w:delText xml:space="preserve">Equation </w:delText>
        </w:r>
        <w:r w:rsidR="00AF0B35" w:rsidRPr="0088310C" w:rsidDel="000D7C70">
          <w:rPr>
            <w:noProof/>
          </w:rPr>
          <w:delText>22</w:delText>
        </w:r>
      </w:del>
      <w:r w:rsidRPr="0088310C">
        <w:rPr>
          <w:color w:val="000000" w:themeColor="text1"/>
          <w:rPrChange w:id="6470" w:author="L-B" w:date="2018-10-18T03:40:00Z">
            <w:rPr>
              <w:color w:val="000000" w:themeColor="text1"/>
            </w:rPr>
          </w:rPrChange>
        </w:rPr>
        <w:fldChar w:fldCharType="end"/>
      </w:r>
      <w:r w:rsidRPr="0088310C">
        <w:rPr>
          <w:color w:val="000000" w:themeColor="text1"/>
        </w:rPr>
        <w:t xml:space="preserve">, and noting that for </w:t>
      </w:r>
      <m:oMath>
        <m:sSub>
          <m:sSubPr>
            <m:ctrlPr>
              <w:rPr>
                <w:rFonts w:ascii="Cambria Math" w:hAnsi="Cambria Math"/>
              </w:rPr>
            </m:ctrlPr>
          </m:sSubPr>
          <m:e>
            <m:r>
              <m:rPr>
                <m:sty m:val="p"/>
              </m:rPr>
              <w:rPr>
                <w:rFonts w:ascii="Cambria Math" w:hAnsi="Cambria Math"/>
                <w:rPrChange w:id="6471" w:author="L-B" w:date="2018-10-18T03:40:00Z">
                  <w:rPr>
                    <w:rFonts w:ascii="Cambria Math" w:hAnsi="Cambria Math"/>
                  </w:rPr>
                </w:rPrChange>
              </w:rPr>
              <m:t>E</m:t>
            </m:r>
          </m:e>
          <m:sub>
            <m:r>
              <w:rPr>
                <w:rFonts w:ascii="Cambria Math" w:hAnsi="Cambria Math"/>
                <w:rPrChange w:id="6472" w:author="L-B" w:date="2018-10-18T03:40:00Z">
                  <w:rPr>
                    <w:rFonts w:ascii="Cambria Math" w:hAnsi="Cambria Math"/>
                  </w:rPr>
                </w:rPrChange>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Change w:id="6473" w:author="L-B" w:date="2018-10-18T03:40:00Z">
                      <w:rPr>
                        <w:rFonts w:ascii="Cambria Math" w:hAnsi="Cambria Math"/>
                      </w:rPr>
                    </w:rPrChange>
                  </w:rPr>
                  <m:t>d</m:t>
                </m:r>
              </m:e>
              <m:sub>
                <m:r>
                  <w:rPr>
                    <w:rFonts w:ascii="Cambria Math" w:hAnsi="Cambria Math"/>
                    <w:rPrChange w:id="6474" w:author="L-B" w:date="2018-10-18T03:40:00Z">
                      <w:rPr>
                        <w:rFonts w:ascii="Cambria Math" w:hAnsi="Cambria Math"/>
                      </w:rPr>
                    </w:rPrChange>
                  </w:rPr>
                  <m:t>U</m:t>
                </m:r>
              </m:sub>
            </m:sSub>
          </m:e>
        </m:d>
      </m:oMath>
      <w:r w:rsidRPr="0088310C">
        <w:rPr>
          <w:color w:val="000000" w:themeColor="text1"/>
        </w:rPr>
        <w:t xml:space="preserve"> </w:t>
      </w:r>
      <m:oMath>
        <m:r>
          <w:rPr>
            <w:rFonts w:ascii="Cambria Math" w:hAnsi="Cambria Math"/>
            <w:color w:val="000000" w:themeColor="text1"/>
            <w:rPrChange w:id="6475" w:author="L-B" w:date="2018-10-18T03:40:00Z">
              <w:rPr>
                <w:rFonts w:ascii="Cambria Math" w:hAnsi="Cambria Math"/>
                <w:color w:val="000000" w:themeColor="text1"/>
              </w:rPr>
            </w:rPrChange>
          </w:rPr>
          <m:t>z=0</m:t>
        </m:r>
      </m:oMath>
      <w:r w:rsidRPr="0088310C">
        <w:rPr>
          <w:color w:val="000000" w:themeColor="text1"/>
        </w:rPr>
        <w:t xml:space="preserve">, </w:t>
      </w:r>
      <w:r w:rsidRPr="0088310C">
        <w:rPr>
          <w:color w:val="000000" w:themeColor="text1"/>
          <w:rPrChange w:id="6476" w:author="L-B" w:date="2018-10-18T03:40:00Z">
            <w:rPr>
              <w:color w:val="000000" w:themeColor="text1"/>
            </w:rPr>
          </w:rPrChange>
        </w:rPr>
        <w:fldChar w:fldCharType="begin"/>
      </w:r>
      <w:r w:rsidRPr="0088310C">
        <w:rPr>
          <w:color w:val="000000" w:themeColor="text1"/>
        </w:rPr>
        <w:instrText xml:space="preserve"> REF _Ref449606390 \h </w:instrText>
      </w:r>
      <w:r w:rsidRPr="0088310C">
        <w:rPr>
          <w:color w:val="000000" w:themeColor="text1"/>
          <w:rPrChange w:id="6477" w:author="L-B" w:date="2018-10-18T03:40:00Z">
            <w:rPr>
              <w:color w:val="000000" w:themeColor="text1"/>
            </w:rPr>
          </w:rPrChange>
        </w:rPr>
      </w:r>
      <w:r w:rsidRPr="0088310C">
        <w:rPr>
          <w:color w:val="000000" w:themeColor="text1"/>
          <w:rPrChange w:id="6478" w:author="L-B" w:date="2018-10-18T03:40:00Z">
            <w:rPr>
              <w:color w:val="000000" w:themeColor="text1"/>
            </w:rPr>
          </w:rPrChange>
        </w:rPr>
        <w:fldChar w:fldCharType="separate"/>
      </w:r>
      <w:ins w:id="6479" w:author="ceres PC" w:date="2018-10-17T09:35:00Z">
        <w:r w:rsidR="000D7C70" w:rsidRPr="0088310C">
          <w:t xml:space="preserve">Equation </w:t>
        </w:r>
        <w:r w:rsidR="000D7C70" w:rsidRPr="0088310C">
          <w:rPr>
            <w:noProof/>
          </w:rPr>
          <w:t>22</w:t>
        </w:r>
      </w:ins>
      <w:del w:id="6480" w:author="ceres PC" w:date="2018-10-17T09:35:00Z">
        <w:r w:rsidR="00AF0B35" w:rsidRPr="0088310C" w:rsidDel="000D7C70">
          <w:delText xml:space="preserve">Equation </w:delText>
        </w:r>
        <w:r w:rsidR="00AF0B35" w:rsidRPr="0088310C" w:rsidDel="000D7C70">
          <w:rPr>
            <w:noProof/>
          </w:rPr>
          <w:delText>22</w:delText>
        </w:r>
      </w:del>
      <w:r w:rsidRPr="0088310C">
        <w:rPr>
          <w:color w:val="000000" w:themeColor="text1"/>
          <w:rPrChange w:id="6481" w:author="L-B" w:date="2018-10-18T03:40:00Z">
            <w:rPr>
              <w:color w:val="000000" w:themeColor="text1"/>
            </w:rPr>
          </w:rPrChange>
        </w:rPr>
        <w:fldChar w:fldCharType="end"/>
      </w:r>
      <w:r w:rsidRPr="0088310C">
        <w:rPr>
          <w:color w:val="000000" w:themeColor="text1"/>
        </w:rPr>
        <w:t xml:space="preserve"> becomes</w:t>
      </w:r>
    </w:p>
    <w:p w14:paraId="3B84B830" w14:textId="77777777" w:rsidR="0035784F" w:rsidRPr="0088310C"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Change w:id="6482" w:author="L-B" w:date="2018-10-18T03:40:00Z">
              <w:rPr>
                <w:rFonts w:ascii="Cambria Math" w:hAnsi="Cambria Math"/>
                <w:color w:val="000000" w:themeColor="text1"/>
                <w:sz w:val="24"/>
                <w:szCs w:val="24"/>
              </w:rPr>
            </w:rPrChange>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483" w:author="L-B" w:date="2018-10-18T03:40:00Z">
                  <w:rPr>
                    <w:rFonts w:ascii="Cambria Math" w:hAnsi="Cambria Math"/>
                    <w:color w:val="000000" w:themeColor="text1"/>
                    <w:sz w:val="24"/>
                    <w:szCs w:val="24"/>
                  </w:rPr>
                </w:rPrChange>
              </w:rPr>
              <m:t>e</m:t>
            </m:r>
          </m:e>
          <m:sup>
            <m:r>
              <w:rPr>
                <w:rFonts w:ascii="Cambria Math" w:hAnsi="Cambria Math"/>
                <w:color w:val="000000" w:themeColor="text1"/>
                <w:sz w:val="24"/>
                <w:szCs w:val="24"/>
                <w:rPrChange w:id="6484" w:author="L-B" w:date="2018-10-18T03:40:00Z">
                  <w:rPr>
                    <w:rFonts w:ascii="Cambria Math" w:hAnsi="Cambria Math"/>
                    <w:color w:val="000000" w:themeColor="text1"/>
                    <w:sz w:val="24"/>
                    <w:szCs w:val="24"/>
                  </w:rPr>
                </w:rPrChange>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485" w:author="L-B" w:date="2018-10-18T03:40:00Z">
                      <w:rPr>
                        <w:rFonts w:ascii="Cambria Math" w:hAnsi="Cambria Math"/>
                        <w:color w:val="000000" w:themeColor="text1"/>
                        <w:sz w:val="24"/>
                        <w:szCs w:val="24"/>
                      </w:rPr>
                    </w:rPrChange>
                  </w:rPr>
                  <m:t>d</m:t>
                </m:r>
              </m:e>
              <m:sub>
                <m:r>
                  <w:rPr>
                    <w:rFonts w:ascii="Cambria Math" w:hAnsi="Cambria Math"/>
                    <w:color w:val="000000" w:themeColor="text1"/>
                    <w:sz w:val="24"/>
                    <w:szCs w:val="24"/>
                    <w:rPrChange w:id="6486" w:author="L-B" w:date="2018-10-18T03:40:00Z">
                      <w:rPr>
                        <w:rFonts w:ascii="Cambria Math" w:hAnsi="Cambria Math"/>
                        <w:color w:val="000000" w:themeColor="text1"/>
                        <w:sz w:val="24"/>
                        <w:szCs w:val="24"/>
                      </w:rPr>
                    </w:rPrChange>
                  </w:rPr>
                  <m:t>U</m:t>
                </m:r>
              </m:sub>
            </m:sSub>
          </m:sup>
        </m:sSup>
      </m:oMath>
      <w:r w:rsidRPr="0088310C">
        <w:rPr>
          <w:rFonts w:eastAsiaTheme="minorEastAsia"/>
          <w:color w:val="000000" w:themeColor="text1"/>
          <w:sz w:val="24"/>
          <w:szCs w:val="24"/>
        </w:rPr>
        <w:t xml:space="preserve"> </w:t>
      </w:r>
    </w:p>
    <w:p w14:paraId="69CEAF4F" w14:textId="2A6B992A" w:rsidR="0035784F" w:rsidRPr="0088310C" w:rsidRDefault="0035784F" w:rsidP="00F34C9A">
      <w:pPr>
        <w:pStyle w:val="Caption"/>
      </w:pPr>
      <w:bookmarkStart w:id="6487" w:name="_Ref449606565"/>
      <w:r w:rsidRPr="0088310C">
        <w:t xml:space="preserve">Equation </w:t>
      </w:r>
      <w:r w:rsidRPr="0088310C">
        <w:rPr>
          <w:rPrChange w:id="6488" w:author="L-B" w:date="2018-10-18T03:40:00Z">
            <w:rPr/>
          </w:rPrChange>
        </w:rPr>
        <w:fldChar w:fldCharType="begin"/>
      </w:r>
      <w:r w:rsidRPr="0088310C">
        <w:instrText xml:space="preserve"> SEQ Equation \* ARABIC </w:instrText>
      </w:r>
      <w:r w:rsidRPr="0088310C">
        <w:rPr>
          <w:rPrChange w:id="6489" w:author="L-B" w:date="2018-10-18T03:40:00Z">
            <w:rPr/>
          </w:rPrChange>
        </w:rPr>
        <w:fldChar w:fldCharType="separate"/>
      </w:r>
      <w:r w:rsidR="000D7C70" w:rsidRPr="0088310C">
        <w:rPr>
          <w:noProof/>
        </w:rPr>
        <w:t>23</w:t>
      </w:r>
      <w:r w:rsidRPr="0088310C">
        <w:rPr>
          <w:rPrChange w:id="6490" w:author="L-B" w:date="2018-10-18T03:40:00Z">
            <w:rPr/>
          </w:rPrChange>
        </w:rPr>
        <w:fldChar w:fldCharType="end"/>
      </w:r>
      <w:bookmarkEnd w:id="6487"/>
      <w:r w:rsidRPr="0088310C">
        <w:t xml:space="preserve"> Transmissivity and exponential factor</w:t>
      </w:r>
    </w:p>
    <w:p w14:paraId="23F1A6D2" w14:textId="77777777" w:rsidR="00F34C9A" w:rsidRPr="0088310C" w:rsidRDefault="00F34C9A" w:rsidP="00F34C9A"/>
    <w:p w14:paraId="39285107" w14:textId="4C891028" w:rsidR="0035784F" w:rsidRPr="0088310C" w:rsidRDefault="0035784F" w:rsidP="0035784F">
      <w:pPr>
        <w:pStyle w:val="BodyText"/>
        <w:rPr>
          <w:color w:val="000000" w:themeColor="text1"/>
        </w:rPr>
      </w:pPr>
      <w:r w:rsidRPr="0088310C">
        <w:rPr>
          <w:color w:val="000000" w:themeColor="text1"/>
        </w:rPr>
        <w:t xml:space="preserve">Combining </w:t>
      </w:r>
      <w:r w:rsidRPr="0088310C">
        <w:rPr>
          <w:color w:val="000000" w:themeColor="text1"/>
          <w:rPrChange w:id="6491" w:author="L-B" w:date="2018-10-18T03:40:00Z">
            <w:rPr>
              <w:color w:val="000000" w:themeColor="text1"/>
            </w:rPr>
          </w:rPrChange>
        </w:rPr>
        <w:fldChar w:fldCharType="begin"/>
      </w:r>
      <w:r w:rsidRPr="0088310C">
        <w:rPr>
          <w:color w:val="000000" w:themeColor="text1"/>
        </w:rPr>
        <w:instrText xml:space="preserve"> REF _Ref449603939 \h </w:instrText>
      </w:r>
      <w:r w:rsidRPr="0088310C">
        <w:rPr>
          <w:color w:val="000000" w:themeColor="text1"/>
          <w:rPrChange w:id="6492" w:author="L-B" w:date="2018-10-18T03:40:00Z">
            <w:rPr>
              <w:color w:val="000000" w:themeColor="text1"/>
            </w:rPr>
          </w:rPrChange>
        </w:rPr>
      </w:r>
      <w:r w:rsidRPr="0088310C">
        <w:rPr>
          <w:color w:val="000000" w:themeColor="text1"/>
          <w:rPrChange w:id="6493" w:author="L-B" w:date="2018-10-18T03:40:00Z">
            <w:rPr>
              <w:color w:val="000000" w:themeColor="text1"/>
            </w:rPr>
          </w:rPrChange>
        </w:rPr>
        <w:fldChar w:fldCharType="separate"/>
      </w:r>
      <w:r w:rsidR="000D7C70" w:rsidRPr="0088310C">
        <w:t xml:space="preserve">Equation </w:t>
      </w:r>
      <w:r w:rsidR="000D7C70" w:rsidRPr="0088310C">
        <w:rPr>
          <w:noProof/>
        </w:rPr>
        <w:t>20</w:t>
      </w:r>
      <w:r w:rsidRPr="0088310C">
        <w:rPr>
          <w:color w:val="000000" w:themeColor="text1"/>
          <w:rPrChange w:id="6494" w:author="L-B" w:date="2018-10-18T03:40:00Z">
            <w:rPr>
              <w:color w:val="000000" w:themeColor="text1"/>
            </w:rPr>
          </w:rPrChange>
        </w:rPr>
        <w:fldChar w:fldCharType="end"/>
      </w:r>
      <w:r w:rsidRPr="0088310C">
        <w:rPr>
          <w:color w:val="000000" w:themeColor="text1"/>
        </w:rPr>
        <w:t xml:space="preserve"> and </w:t>
      </w:r>
      <w:r w:rsidRPr="0088310C">
        <w:rPr>
          <w:color w:val="000000" w:themeColor="text1"/>
          <w:rPrChange w:id="6495" w:author="L-B" w:date="2018-10-18T03:40:00Z">
            <w:rPr>
              <w:color w:val="000000" w:themeColor="text1"/>
            </w:rPr>
          </w:rPrChange>
        </w:rPr>
        <w:fldChar w:fldCharType="begin"/>
      </w:r>
      <w:r w:rsidRPr="0088310C">
        <w:rPr>
          <w:color w:val="000000" w:themeColor="text1"/>
        </w:rPr>
        <w:instrText xml:space="preserve"> REF _Ref449606565 \h </w:instrText>
      </w:r>
      <w:r w:rsidRPr="0088310C">
        <w:rPr>
          <w:color w:val="000000" w:themeColor="text1"/>
          <w:rPrChange w:id="6496" w:author="L-B" w:date="2018-10-18T03:40:00Z">
            <w:rPr>
              <w:color w:val="000000" w:themeColor="text1"/>
            </w:rPr>
          </w:rPrChange>
        </w:rPr>
      </w:r>
      <w:r w:rsidRPr="0088310C">
        <w:rPr>
          <w:color w:val="000000" w:themeColor="text1"/>
          <w:rPrChange w:id="6497" w:author="L-B" w:date="2018-10-18T03:40:00Z">
            <w:rPr>
              <w:color w:val="000000" w:themeColor="text1"/>
            </w:rPr>
          </w:rPrChange>
        </w:rPr>
        <w:fldChar w:fldCharType="separate"/>
      </w:r>
      <w:r w:rsidR="000D7C70" w:rsidRPr="0088310C">
        <w:t xml:space="preserve">Equation </w:t>
      </w:r>
      <w:r w:rsidR="000D7C70" w:rsidRPr="0088310C">
        <w:rPr>
          <w:noProof/>
        </w:rPr>
        <w:t>23</w:t>
      </w:r>
      <w:r w:rsidRPr="0088310C">
        <w:rPr>
          <w:color w:val="000000" w:themeColor="text1"/>
          <w:rPrChange w:id="6498" w:author="L-B" w:date="2018-10-18T03:40:00Z">
            <w:rPr>
              <w:color w:val="000000" w:themeColor="text1"/>
            </w:rPr>
          </w:rPrChange>
        </w:rPr>
        <w:fldChar w:fldCharType="end"/>
      </w:r>
      <w:r w:rsidRPr="0088310C">
        <w:rPr>
          <w:color w:val="000000" w:themeColor="text1"/>
        </w:rPr>
        <w:t xml:space="preserve"> yields</w:t>
      </w:r>
    </w:p>
    <w:p w14:paraId="5AB93F86" w14:textId="77777777" w:rsidR="0035784F" w:rsidRPr="0088310C" w:rsidRDefault="0035784F" w:rsidP="0035784F">
      <w:pPr>
        <w:pStyle w:val="BodyText"/>
        <w:rPr>
          <w:rPrChange w:id="6499" w:author="L-B" w:date="2018-10-18T03:40:00Z">
            <w:rPr>
              <w:lang w:val="en-US"/>
            </w:rPr>
          </w:rPrChange>
        </w:rPr>
      </w:pPr>
      <m:oMath>
        <m:r>
          <w:rPr>
            <w:rFonts w:ascii="Cambria Math" w:hAnsi="Cambria Math"/>
            <w:color w:val="000000" w:themeColor="text1"/>
            <w:sz w:val="24"/>
            <w:szCs w:val="24"/>
            <w:rPrChange w:id="6500" w:author="L-B" w:date="2018-10-18T03:40:00Z">
              <w:rPr>
                <w:rFonts w:ascii="Cambria Math" w:hAnsi="Cambria Math"/>
                <w:color w:val="000000" w:themeColor="text1"/>
                <w:sz w:val="24"/>
                <w:szCs w:val="24"/>
              </w:rPr>
            </w:rPrChange>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Change w:id="6501" w:author="L-B" w:date="2018-10-18T03:40:00Z">
                  <w:rPr>
                    <w:rFonts w:ascii="Cambria Math" w:hAnsi="Cambria Math"/>
                    <w:color w:val="000000" w:themeColor="text1"/>
                    <w:sz w:val="24"/>
                    <w:szCs w:val="24"/>
                  </w:rPr>
                </w:rPrChange>
              </w:rPr>
              <m:t>d</m:t>
            </m:r>
          </m:e>
        </m:d>
        <m:r>
          <w:rPr>
            <w:rFonts w:ascii="Cambria Math" w:hAnsi="Cambria Math"/>
            <w:color w:val="000000" w:themeColor="text1"/>
            <w:sz w:val="24"/>
            <w:szCs w:val="24"/>
            <w:rPrChange w:id="6502"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503" w:author="L-B" w:date="2018-10-18T03:40:00Z">
                      <w:rPr>
                        <w:rFonts w:ascii="Cambria Math" w:hAnsi="Cambria Math"/>
                        <w:color w:val="000000" w:themeColor="text1"/>
                        <w:sz w:val="24"/>
                        <w:szCs w:val="24"/>
                      </w:rPr>
                    </w:rPrChange>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Change w:id="6504" w:author="L-B" w:date="2018-10-18T03:40:00Z">
                          <w:rPr>
                            <w:rFonts w:ascii="Cambria Math" w:hAnsi="Cambria Math"/>
                            <w:color w:val="000000" w:themeColor="text1"/>
                            <w:sz w:val="24"/>
                            <w:szCs w:val="24"/>
                          </w:rPr>
                        </w:rPrChange>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05" w:author="L-B" w:date="2018-10-18T03:40:00Z">
                              <w:rPr>
                                <w:rFonts w:ascii="Cambria Math" w:hAnsi="Cambria Math"/>
                                <w:color w:val="000000" w:themeColor="text1"/>
                                <w:sz w:val="24"/>
                                <w:szCs w:val="24"/>
                              </w:rPr>
                            </w:rPrChange>
                          </w:rPr>
                          <m:t>d</m:t>
                        </m:r>
                      </m:e>
                      <m:sub>
                        <m:r>
                          <w:rPr>
                            <w:rFonts w:ascii="Cambria Math" w:hAnsi="Cambria Math"/>
                            <w:color w:val="000000" w:themeColor="text1"/>
                            <w:sz w:val="24"/>
                            <w:szCs w:val="24"/>
                            <w:rPrChange w:id="6506" w:author="L-B" w:date="2018-10-18T03:40:00Z">
                              <w:rPr>
                                <w:rFonts w:ascii="Cambria Math" w:hAnsi="Cambria Math"/>
                                <w:color w:val="000000" w:themeColor="text1"/>
                                <w:sz w:val="24"/>
                                <w:szCs w:val="24"/>
                              </w:rPr>
                            </w:rPrChange>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507" w:author="L-B" w:date="2018-10-18T03:40:00Z">
                      <w:rPr>
                        <w:rFonts w:ascii="Cambria Math" w:hAnsi="Cambria Math"/>
                        <w:color w:val="000000" w:themeColor="text1"/>
                        <w:sz w:val="24"/>
                        <w:szCs w:val="24"/>
                      </w:rPr>
                    </w:rPrChange>
                  </w:rPr>
                  <m:t>d</m:t>
                </m:r>
              </m:e>
              <m:sup>
                <m:r>
                  <w:rPr>
                    <w:rFonts w:ascii="Cambria Math" w:hAnsi="Cambria Math"/>
                    <w:color w:val="000000" w:themeColor="text1"/>
                    <w:sz w:val="24"/>
                    <w:szCs w:val="24"/>
                    <w:rPrChange w:id="6508" w:author="L-B" w:date="2018-10-18T03:40:00Z">
                      <w:rPr>
                        <w:rFonts w:ascii="Cambria Math" w:hAnsi="Cambria Math"/>
                        <w:color w:val="000000" w:themeColor="text1"/>
                        <w:sz w:val="24"/>
                        <w:szCs w:val="24"/>
                      </w:rPr>
                    </w:rPrChange>
                  </w:rPr>
                  <m:t>2</m:t>
                </m:r>
              </m:sup>
            </m:sSup>
          </m:den>
        </m:f>
      </m:oMath>
      <w:r w:rsidRPr="0088310C">
        <w:rPr>
          <w:color w:val="000000" w:themeColor="text1"/>
        </w:rPr>
        <w:t xml:space="preserve"> </w:t>
      </w:r>
      <w:r w:rsidRPr="0088310C">
        <w:rPr>
          <w:color w:val="000000" w:themeColor="text1"/>
        </w:rPr>
        <w:tab/>
      </w:r>
    </w:p>
    <w:p w14:paraId="0FC6EA8C" w14:textId="6252D2A7" w:rsidR="0035784F" w:rsidRPr="0088310C" w:rsidRDefault="0035784F" w:rsidP="0035784F">
      <w:pPr>
        <w:pStyle w:val="Caption"/>
      </w:pPr>
      <w:r w:rsidRPr="0088310C">
        <w:t xml:space="preserve">Equation </w:t>
      </w:r>
      <w:r w:rsidRPr="0088310C">
        <w:rPr>
          <w:rPrChange w:id="6509" w:author="L-B" w:date="2018-10-18T03:40:00Z">
            <w:rPr/>
          </w:rPrChange>
        </w:rPr>
        <w:fldChar w:fldCharType="begin"/>
      </w:r>
      <w:r w:rsidRPr="0088310C">
        <w:instrText xml:space="preserve"> SEQ Equation \* ARABIC </w:instrText>
      </w:r>
      <w:r w:rsidRPr="0088310C">
        <w:rPr>
          <w:rPrChange w:id="6510" w:author="L-B" w:date="2018-10-18T03:40:00Z">
            <w:rPr/>
          </w:rPrChange>
        </w:rPr>
        <w:fldChar w:fldCharType="separate"/>
      </w:r>
      <w:r w:rsidR="000D7C70" w:rsidRPr="0088310C">
        <w:rPr>
          <w:noProof/>
        </w:rPr>
        <w:t>24</w:t>
      </w:r>
      <w:r w:rsidRPr="0088310C">
        <w:rPr>
          <w:rPrChange w:id="6511" w:author="L-B" w:date="2018-10-18T03:40:00Z">
            <w:rPr/>
          </w:rPrChange>
        </w:rPr>
        <w:fldChar w:fldCharType="end"/>
      </w:r>
      <w:r w:rsidRPr="0088310C">
        <w:t xml:space="preserve"> Allard’s law using transmissivity</w:t>
      </w:r>
    </w:p>
    <w:p w14:paraId="5D20C1CB" w14:textId="77777777" w:rsidR="0035784F" w:rsidRPr="0088310C" w:rsidRDefault="0035784F" w:rsidP="0035784F">
      <w:pPr>
        <w:rPr>
          <w:rPrChange w:id="6512" w:author="L-B" w:date="2018-10-18T03:40:00Z">
            <w:rPr>
              <w:lang w:val="en-US"/>
            </w:rPr>
          </w:rPrChange>
        </w:rPr>
      </w:pPr>
    </w:p>
    <w:p w14:paraId="4CB766C8" w14:textId="77777777" w:rsidR="0035784F" w:rsidRPr="0088310C" w:rsidRDefault="0035784F" w:rsidP="004544F4">
      <w:pPr>
        <w:pStyle w:val="Annex"/>
        <w:numPr>
          <w:ilvl w:val="1"/>
          <w:numId w:val="3"/>
        </w:numPr>
      </w:pPr>
      <w:r w:rsidRPr="0088310C">
        <w:t>Allard's law using the transmissivity T</w:t>
      </w:r>
      <w:r w:rsidRPr="0088310C">
        <w:rPr>
          <w:vertAlign w:val="subscript"/>
        </w:rPr>
        <w:t>M</w:t>
      </w:r>
      <w:r w:rsidRPr="0088310C">
        <w:t xml:space="preserve"> for 1 nautical mile</w:t>
      </w:r>
    </w:p>
    <w:p w14:paraId="32EEDEEC" w14:textId="77777777" w:rsidR="0035784F" w:rsidRPr="0088310C" w:rsidRDefault="0035784F" w:rsidP="0035784F">
      <w:pPr>
        <w:pStyle w:val="BodyText"/>
        <w:rPr>
          <w:color w:val="000000" w:themeColor="text1"/>
        </w:rPr>
      </w:pPr>
      <w:r w:rsidRPr="0088310C">
        <w:rPr>
          <w:color w:val="000000" w:themeColor="text1"/>
        </w:rPr>
        <w:t xml:space="preserve">The unit distance for transmissivity is chosen to be one nautical mile. Expressed in all metric </w:t>
      </w:r>
      <w:proofErr w:type="gramStart"/>
      <w:r w:rsidRPr="0088310C">
        <w:rPr>
          <w:color w:val="000000" w:themeColor="text1"/>
        </w:rPr>
        <w:t>units</w:t>
      </w:r>
      <w:proofErr w:type="gramEnd"/>
      <w:r w:rsidRPr="0088310C">
        <w:rPr>
          <w:color w:val="000000" w:themeColor="text1"/>
        </w:rPr>
        <w:t xml:space="preserve"> equation 5 takes the form</w:t>
      </w:r>
    </w:p>
    <w:p w14:paraId="10EADC87" w14:textId="77777777" w:rsidR="0035784F" w:rsidRPr="0088310C"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Change w:id="6513" w:author="L-B" w:date="2018-10-18T03:40:00Z">
              <w:rPr>
                <w:rFonts w:ascii="Cambria Math" w:hAnsi="Cambria Math"/>
                <w:color w:val="000000" w:themeColor="text1"/>
                <w:sz w:val="24"/>
                <w:szCs w:val="24"/>
              </w:rPr>
            </w:rPrChange>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Change w:id="6514" w:author="L-B" w:date="2018-10-18T03:40:00Z">
                  <w:rPr>
                    <w:rFonts w:ascii="Cambria Math" w:hAnsi="Cambria Math"/>
                    <w:color w:val="000000" w:themeColor="text1"/>
                    <w:sz w:val="24"/>
                    <w:szCs w:val="24"/>
                  </w:rPr>
                </w:rPrChange>
              </w:rPr>
              <m:t>d</m:t>
            </m:r>
          </m:e>
        </m:d>
        <m:r>
          <w:rPr>
            <w:rFonts w:ascii="Cambria Math" w:hAnsi="Cambria Math"/>
            <w:color w:val="000000" w:themeColor="text1"/>
            <w:sz w:val="24"/>
            <w:szCs w:val="24"/>
            <w:rPrChange w:id="6515"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16" w:author="L-B" w:date="2018-10-18T03:40:00Z">
                          <w:rPr>
                            <w:rFonts w:ascii="Cambria Math" w:hAnsi="Cambria Math"/>
                            <w:color w:val="000000" w:themeColor="text1"/>
                            <w:sz w:val="24"/>
                            <w:szCs w:val="24"/>
                          </w:rPr>
                        </w:rPrChange>
                      </w:rPr>
                      <m:t>T</m:t>
                    </m:r>
                  </m:e>
                  <m:sub>
                    <m:r>
                      <w:rPr>
                        <w:rFonts w:ascii="Cambria Math" w:hAnsi="Cambria Math"/>
                        <w:color w:val="000000" w:themeColor="text1"/>
                        <w:sz w:val="24"/>
                        <w:szCs w:val="24"/>
                        <w:rPrChange w:id="6517" w:author="L-B" w:date="2018-10-18T03:40:00Z">
                          <w:rPr>
                            <w:rFonts w:ascii="Cambria Math" w:hAnsi="Cambria Math"/>
                            <w:color w:val="000000" w:themeColor="text1"/>
                            <w:sz w:val="24"/>
                            <w:szCs w:val="24"/>
                          </w:rPr>
                        </w:rPrChange>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Change w:id="6518" w:author="L-B" w:date="2018-10-18T03:40:00Z">
                          <w:rPr>
                            <w:rFonts w:ascii="Cambria Math" w:hAnsi="Cambria Math"/>
                            <w:color w:val="000000" w:themeColor="text1"/>
                            <w:sz w:val="24"/>
                            <w:szCs w:val="24"/>
                          </w:rPr>
                        </w:rPrChange>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19" w:author="L-B" w:date="2018-10-18T03:40:00Z">
                              <w:rPr>
                                <w:rFonts w:ascii="Cambria Math" w:hAnsi="Cambria Math"/>
                                <w:color w:val="000000" w:themeColor="text1"/>
                                <w:sz w:val="24"/>
                                <w:szCs w:val="24"/>
                              </w:rPr>
                            </w:rPrChange>
                          </w:rPr>
                          <m:t>d</m:t>
                        </m:r>
                      </m:e>
                      <m:sub>
                        <m:r>
                          <w:rPr>
                            <w:rFonts w:ascii="Cambria Math" w:hAnsi="Cambria Math"/>
                            <w:color w:val="000000" w:themeColor="text1"/>
                            <w:sz w:val="24"/>
                            <w:szCs w:val="24"/>
                            <w:rPrChange w:id="6520" w:author="L-B" w:date="2018-10-18T03:40:00Z">
                              <w:rPr>
                                <w:rFonts w:ascii="Cambria Math" w:hAnsi="Cambria Math"/>
                                <w:color w:val="000000" w:themeColor="text1"/>
                                <w:sz w:val="24"/>
                                <w:szCs w:val="24"/>
                              </w:rPr>
                            </w:rPrChange>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521" w:author="L-B" w:date="2018-10-18T03:40:00Z">
                      <w:rPr>
                        <w:rFonts w:ascii="Cambria Math" w:hAnsi="Cambria Math"/>
                        <w:color w:val="000000" w:themeColor="text1"/>
                        <w:sz w:val="24"/>
                        <w:szCs w:val="24"/>
                      </w:rPr>
                    </w:rPrChange>
                  </w:rPr>
                  <m:t>d</m:t>
                </m:r>
              </m:e>
              <m:sup>
                <m:r>
                  <w:rPr>
                    <w:rFonts w:ascii="Cambria Math" w:hAnsi="Cambria Math"/>
                    <w:color w:val="000000" w:themeColor="text1"/>
                    <w:sz w:val="24"/>
                    <w:szCs w:val="24"/>
                    <w:rPrChange w:id="6522" w:author="L-B" w:date="2018-10-18T03:40:00Z">
                      <w:rPr>
                        <w:rFonts w:ascii="Cambria Math" w:hAnsi="Cambria Math"/>
                        <w:color w:val="000000" w:themeColor="text1"/>
                        <w:sz w:val="24"/>
                        <w:szCs w:val="24"/>
                      </w:rPr>
                    </w:rPrChange>
                  </w:rPr>
                  <m:t>2</m:t>
                </m:r>
              </m:sup>
            </m:sSup>
          </m:den>
        </m:f>
      </m:oMath>
      <w:r w:rsidRPr="0088310C">
        <w:rPr>
          <w:rFonts w:eastAsiaTheme="minorEastAsia"/>
          <w:color w:val="000000" w:themeColor="text1"/>
          <w:sz w:val="24"/>
          <w:szCs w:val="24"/>
        </w:rPr>
        <w:t xml:space="preserve"> </w:t>
      </w:r>
    </w:p>
    <w:p w14:paraId="1D1AE3E3" w14:textId="7A201F6B" w:rsidR="0035784F" w:rsidRPr="0088310C" w:rsidRDefault="0035784F" w:rsidP="0035784F">
      <w:pPr>
        <w:pStyle w:val="Caption"/>
      </w:pPr>
      <w:bookmarkStart w:id="6523" w:name="_Ref449610997"/>
      <w:r w:rsidRPr="0088310C">
        <w:t xml:space="preserve">Equation </w:t>
      </w:r>
      <w:r w:rsidRPr="0088310C">
        <w:rPr>
          <w:rPrChange w:id="6524" w:author="L-B" w:date="2018-10-18T03:40:00Z">
            <w:rPr/>
          </w:rPrChange>
        </w:rPr>
        <w:fldChar w:fldCharType="begin"/>
      </w:r>
      <w:r w:rsidRPr="0088310C">
        <w:instrText xml:space="preserve"> SEQ Equation \* ARABIC </w:instrText>
      </w:r>
      <w:r w:rsidRPr="0088310C">
        <w:rPr>
          <w:rPrChange w:id="6525" w:author="L-B" w:date="2018-10-18T03:40:00Z">
            <w:rPr/>
          </w:rPrChange>
        </w:rPr>
        <w:fldChar w:fldCharType="separate"/>
      </w:r>
      <w:r w:rsidR="000D7C70" w:rsidRPr="0088310C">
        <w:rPr>
          <w:noProof/>
        </w:rPr>
        <w:t>25</w:t>
      </w:r>
      <w:r w:rsidRPr="0088310C">
        <w:rPr>
          <w:rPrChange w:id="6526" w:author="L-B" w:date="2018-10-18T03:40:00Z">
            <w:rPr/>
          </w:rPrChange>
        </w:rPr>
        <w:fldChar w:fldCharType="end"/>
      </w:r>
      <w:bookmarkEnd w:id="6523"/>
      <w:r w:rsidRPr="0088310C">
        <w:t xml:space="preserve"> Allard's law using the transmissivity T</w:t>
      </w:r>
      <w:r w:rsidRPr="0088310C">
        <w:rPr>
          <w:vertAlign w:val="subscript"/>
        </w:rPr>
        <w:t>M</w:t>
      </w:r>
      <w:r w:rsidRPr="0088310C">
        <w:t xml:space="preserve"> for 1 nautical mile</w:t>
      </w:r>
    </w:p>
    <w:p w14:paraId="2BA541D3" w14:textId="77777777" w:rsidR="0035784F" w:rsidRPr="0088310C" w:rsidRDefault="0035784F" w:rsidP="0035784F">
      <w:pPr>
        <w:pStyle w:val="BodyText"/>
      </w:pPr>
      <w:r w:rsidRPr="0088310C">
        <w:t>Where:</w:t>
      </w:r>
    </w:p>
    <w:p w14:paraId="7DDB04A1" w14:textId="77777777" w:rsidR="0035784F" w:rsidRPr="0088310C" w:rsidRDefault="0035784F" w:rsidP="0035784F">
      <w:pPr>
        <w:pStyle w:val="BodyText"/>
        <w:ind w:firstLine="708"/>
      </w:pPr>
      <w:r w:rsidRPr="0088310C">
        <w:rPr>
          <w:rFonts w:ascii="Cambria Math" w:hAnsi="Cambria Math"/>
          <w:i/>
        </w:rPr>
        <w:t>E(d)</w:t>
      </w:r>
      <w:r w:rsidRPr="0088310C">
        <w:t xml:space="preserve"> </w:t>
      </w:r>
      <w:r w:rsidRPr="0088310C">
        <w:tab/>
        <w:t>illuminance at distance d in metres</w:t>
      </w:r>
    </w:p>
    <w:p w14:paraId="564D918B" w14:textId="77777777" w:rsidR="0035784F" w:rsidRPr="0088310C" w:rsidRDefault="0035784F" w:rsidP="0035784F">
      <w:pPr>
        <w:pStyle w:val="BodyText"/>
        <w:ind w:firstLine="708"/>
      </w:pPr>
      <w:r w:rsidRPr="0088310C">
        <w:rPr>
          <w:rFonts w:ascii="Cambria Math" w:hAnsi="Cambria Math"/>
          <w:i/>
        </w:rPr>
        <w:t>I</w:t>
      </w:r>
      <w:r w:rsidRPr="0088310C">
        <w:t xml:space="preserve"> </w:t>
      </w:r>
      <w:r w:rsidRPr="0088310C">
        <w:tab/>
        <w:t>luminous intensity in candela</w:t>
      </w:r>
    </w:p>
    <w:p w14:paraId="78D5617A" w14:textId="77777777" w:rsidR="0035784F" w:rsidRPr="0088310C" w:rsidRDefault="0035784F" w:rsidP="0035784F">
      <w:pPr>
        <w:pStyle w:val="BodyText"/>
        <w:ind w:firstLine="708"/>
      </w:pPr>
      <w:r w:rsidRPr="0088310C">
        <w:rPr>
          <w:rFonts w:ascii="Cambria Math" w:hAnsi="Cambria Math"/>
          <w:i/>
        </w:rPr>
        <w:t>T</w:t>
      </w:r>
      <w:r w:rsidRPr="0088310C">
        <w:rPr>
          <w:rFonts w:ascii="Cambria Math" w:hAnsi="Cambria Math"/>
          <w:i/>
          <w:vertAlign w:val="subscript"/>
        </w:rPr>
        <w:t>M</w:t>
      </w:r>
      <w:r w:rsidRPr="0088310C">
        <w:t xml:space="preserve"> </w:t>
      </w:r>
      <w:r w:rsidRPr="0088310C">
        <w:tab/>
        <w:t>atmospheric transmissivity [dimensionless] for 1 nautical mile</w:t>
      </w:r>
    </w:p>
    <w:p w14:paraId="2D097950" w14:textId="77777777" w:rsidR="0035784F" w:rsidRPr="0088310C" w:rsidRDefault="0035784F" w:rsidP="0035784F">
      <w:pPr>
        <w:pStyle w:val="BodyText"/>
        <w:ind w:firstLine="708"/>
      </w:pPr>
      <w:r w:rsidRPr="0088310C">
        <w:rPr>
          <w:rFonts w:ascii="Cambria Math" w:hAnsi="Cambria Math"/>
          <w:i/>
        </w:rPr>
        <w:t>d</w:t>
      </w:r>
      <w:r w:rsidRPr="0088310C">
        <w:t xml:space="preserve"> </w:t>
      </w:r>
      <w:r w:rsidRPr="0088310C">
        <w:tab/>
        <w:t xml:space="preserve"> distance in metres</w:t>
      </w:r>
    </w:p>
    <w:p w14:paraId="5F7FAC6E" w14:textId="77777777" w:rsidR="0035784F" w:rsidRPr="0088310C" w:rsidRDefault="0035784F" w:rsidP="0035784F">
      <w:pPr>
        <w:pStyle w:val="BodyText"/>
        <w:ind w:firstLine="708"/>
        <w:rPr>
          <w:color w:val="000000" w:themeColor="text1"/>
        </w:rPr>
      </w:pPr>
      <w:proofErr w:type="spellStart"/>
      <w:r w:rsidRPr="0088310C">
        <w:rPr>
          <w:rFonts w:ascii="Cambria Math" w:hAnsi="Cambria Math"/>
          <w:i/>
          <w:color w:val="000000" w:themeColor="text1"/>
        </w:rPr>
        <w:t>d</w:t>
      </w:r>
      <w:r w:rsidRPr="0088310C">
        <w:rPr>
          <w:rFonts w:ascii="Cambria Math" w:hAnsi="Cambria Math"/>
          <w:i/>
          <w:color w:val="000000" w:themeColor="text1"/>
          <w:vertAlign w:val="subscript"/>
        </w:rPr>
        <w:t>U</w:t>
      </w:r>
      <w:proofErr w:type="spellEnd"/>
      <w:r w:rsidRPr="0088310C">
        <w:rPr>
          <w:color w:val="000000" w:themeColor="text1"/>
        </w:rPr>
        <w:t xml:space="preserve"> </w:t>
      </w:r>
      <w:r w:rsidRPr="0088310C">
        <w:rPr>
          <w:color w:val="000000" w:themeColor="text1"/>
        </w:rPr>
        <w:tab/>
        <w:t>unit distance that corresponds to the transmissivity [here: 1852 m]</w:t>
      </w:r>
    </w:p>
    <w:p w14:paraId="4006E4E8" w14:textId="07DDB66F" w:rsidR="0035784F" w:rsidRPr="0088310C" w:rsidRDefault="0035784F" w:rsidP="0035784F">
      <w:pPr>
        <w:pStyle w:val="BodyText"/>
        <w:rPr>
          <w:color w:val="000000" w:themeColor="text1"/>
        </w:rPr>
      </w:pPr>
      <w:r w:rsidRPr="0088310C">
        <w:rPr>
          <w:color w:val="000000" w:themeColor="text1"/>
        </w:rPr>
        <w:t xml:space="preserve">In older publications the distance </w:t>
      </w:r>
      <w:r w:rsidRPr="0088310C">
        <w:rPr>
          <w:rFonts w:ascii="Cambria Math" w:hAnsi="Cambria Math"/>
          <w:i/>
          <w:color w:val="000000" w:themeColor="text1"/>
        </w:rPr>
        <w:t>d</w:t>
      </w:r>
      <w:r w:rsidRPr="0088310C">
        <w:rPr>
          <w:color w:val="000000" w:themeColor="text1"/>
        </w:rPr>
        <w:t xml:space="preserve"> is expressed in nautical miles. Using the fact that one nautical mile equals 1852 metres and suppressing the unit distance in the exponent </w:t>
      </w:r>
      <w:r w:rsidRPr="0088310C">
        <w:rPr>
          <w:color w:val="000000" w:themeColor="text1"/>
          <w:rPrChange w:id="6527" w:author="L-B" w:date="2018-10-18T03:40:00Z">
            <w:rPr>
              <w:color w:val="000000" w:themeColor="text1"/>
            </w:rPr>
          </w:rPrChange>
        </w:rPr>
        <w:fldChar w:fldCharType="begin"/>
      </w:r>
      <w:r w:rsidRPr="0088310C">
        <w:rPr>
          <w:color w:val="000000" w:themeColor="text1"/>
        </w:rPr>
        <w:instrText xml:space="preserve"> REF _Ref449610997 \h </w:instrText>
      </w:r>
      <w:r w:rsidRPr="0088310C">
        <w:rPr>
          <w:color w:val="000000" w:themeColor="text1"/>
          <w:rPrChange w:id="6528" w:author="L-B" w:date="2018-10-18T03:40:00Z">
            <w:rPr>
              <w:color w:val="000000" w:themeColor="text1"/>
            </w:rPr>
          </w:rPrChange>
        </w:rPr>
      </w:r>
      <w:r w:rsidRPr="0088310C">
        <w:rPr>
          <w:color w:val="000000" w:themeColor="text1"/>
          <w:rPrChange w:id="6529" w:author="L-B" w:date="2018-10-18T03:40:00Z">
            <w:rPr>
              <w:color w:val="000000" w:themeColor="text1"/>
            </w:rPr>
          </w:rPrChange>
        </w:rPr>
        <w:fldChar w:fldCharType="separate"/>
      </w:r>
      <w:r w:rsidR="000D7C70" w:rsidRPr="0088310C">
        <w:t xml:space="preserve">Equation </w:t>
      </w:r>
      <w:r w:rsidR="000D7C70" w:rsidRPr="0088310C">
        <w:rPr>
          <w:noProof/>
        </w:rPr>
        <w:t>25</w:t>
      </w:r>
      <w:r w:rsidRPr="0088310C">
        <w:rPr>
          <w:color w:val="000000" w:themeColor="text1"/>
          <w:rPrChange w:id="6530" w:author="L-B" w:date="2018-10-18T03:40:00Z">
            <w:rPr>
              <w:color w:val="000000" w:themeColor="text1"/>
            </w:rPr>
          </w:rPrChange>
        </w:rPr>
        <w:fldChar w:fldCharType="end"/>
      </w:r>
      <w:r w:rsidRPr="0088310C">
        <w:rPr>
          <w:color w:val="000000" w:themeColor="text1"/>
        </w:rPr>
        <w:t xml:space="preserve"> can be written as </w:t>
      </w:r>
    </w:p>
    <w:p w14:paraId="6388762A"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Change w:id="6531" w:author="L-B" w:date="2018-10-18T03:40:00Z">
              <w:rPr>
                <w:rFonts w:ascii="Cambria Math" w:hAnsi="Cambria Math"/>
                <w:color w:val="000000" w:themeColor="text1"/>
                <w:sz w:val="24"/>
                <w:szCs w:val="24"/>
              </w:rPr>
            </w:rPrChange>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Change w:id="6532" w:author="L-B" w:date="2018-10-18T03:40:00Z">
                  <w:rPr>
                    <w:rFonts w:ascii="Cambria Math" w:hAnsi="Cambria Math"/>
                    <w:color w:val="000000" w:themeColor="text1"/>
                    <w:sz w:val="24"/>
                    <w:szCs w:val="24"/>
                  </w:rPr>
                </w:rPrChange>
              </w:rPr>
              <m:t>d</m:t>
            </m:r>
          </m:e>
        </m:d>
        <m:r>
          <w:rPr>
            <w:rFonts w:ascii="Cambria Math" w:hAnsi="Cambria Math"/>
            <w:color w:val="000000" w:themeColor="text1"/>
            <w:sz w:val="24"/>
            <w:szCs w:val="24"/>
            <w:rPrChange w:id="6533"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34" w:author="L-B" w:date="2018-10-18T03:40:00Z">
                          <w:rPr>
                            <w:rFonts w:ascii="Cambria Math" w:hAnsi="Cambria Math"/>
                            <w:color w:val="000000" w:themeColor="text1"/>
                            <w:sz w:val="24"/>
                            <w:szCs w:val="24"/>
                          </w:rPr>
                        </w:rPrChange>
                      </w:rPr>
                      <m:t>T</m:t>
                    </m:r>
                  </m:e>
                  <m:sub>
                    <m:r>
                      <w:rPr>
                        <w:rFonts w:ascii="Cambria Math" w:hAnsi="Cambria Math"/>
                        <w:color w:val="000000" w:themeColor="text1"/>
                        <w:sz w:val="24"/>
                        <w:szCs w:val="24"/>
                        <w:rPrChange w:id="6535" w:author="L-B" w:date="2018-10-18T03:40:00Z">
                          <w:rPr>
                            <w:rFonts w:ascii="Cambria Math" w:hAnsi="Cambria Math"/>
                            <w:color w:val="000000" w:themeColor="text1"/>
                            <w:sz w:val="24"/>
                            <w:szCs w:val="24"/>
                          </w:rPr>
                        </w:rPrChange>
                      </w:rPr>
                      <m:t>M</m:t>
                    </m:r>
                  </m:sub>
                </m:sSub>
              </m:e>
              <m:sup>
                <m:r>
                  <w:rPr>
                    <w:rFonts w:ascii="Cambria Math" w:hAnsi="Cambria Math"/>
                    <w:color w:val="000000" w:themeColor="text1"/>
                    <w:sz w:val="24"/>
                    <w:szCs w:val="24"/>
                    <w:rPrChange w:id="6536" w:author="L-B" w:date="2018-10-18T03:40:00Z">
                      <w:rPr>
                        <w:rFonts w:ascii="Cambria Math" w:hAnsi="Cambria Math"/>
                        <w:color w:val="000000" w:themeColor="text1"/>
                        <w:sz w:val="24"/>
                        <w:szCs w:val="24"/>
                      </w:rPr>
                    </w:rPrChange>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Change w:id="6537" w:author="L-B" w:date="2018-10-18T03:40:00Z">
                          <w:rPr>
                            <w:rFonts w:ascii="Cambria Math" w:hAnsi="Cambria Math"/>
                            <w:color w:val="000000" w:themeColor="text1"/>
                            <w:sz w:val="24"/>
                            <w:szCs w:val="24"/>
                          </w:rPr>
                        </w:rPrChange>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Change w:id="6538" w:author="L-B" w:date="2018-10-18T03:40:00Z">
                              <w:rPr>
                                <w:rFonts w:ascii="Cambria Math" w:hAnsi="Cambria Math"/>
                                <w:color w:val="000000" w:themeColor="text1"/>
                                <w:sz w:val="24"/>
                                <w:szCs w:val="24"/>
                              </w:rPr>
                            </w:rPrChange>
                          </w:rPr>
                          <m:t>metres</m:t>
                        </m:r>
                      </m:num>
                      <m:den>
                        <m:r>
                          <w:rPr>
                            <w:rFonts w:ascii="Cambria Math" w:hAnsi="Cambria Math"/>
                            <w:color w:val="000000" w:themeColor="text1"/>
                            <w:sz w:val="24"/>
                            <w:szCs w:val="24"/>
                            <w:rPrChange w:id="6539" w:author="L-B" w:date="2018-10-18T03:40:00Z">
                              <w:rPr>
                                <w:rFonts w:ascii="Cambria Math" w:hAnsi="Cambria Math"/>
                                <w:color w:val="000000" w:themeColor="text1"/>
                                <w:sz w:val="24"/>
                                <w:szCs w:val="24"/>
                              </w:rPr>
                            </w:rPrChange>
                          </w:rPr>
                          <m:t>nautical miles</m:t>
                        </m:r>
                      </m:den>
                    </m:f>
                    <m:r>
                      <w:rPr>
                        <w:rFonts w:ascii="Cambria Math" w:hAnsi="Cambria Math"/>
                        <w:color w:val="000000" w:themeColor="text1"/>
                        <w:sz w:val="24"/>
                        <w:szCs w:val="24"/>
                        <w:rPrChange w:id="6540" w:author="L-B" w:date="2018-10-18T03:40:00Z">
                          <w:rPr>
                            <w:rFonts w:ascii="Cambria Math" w:hAnsi="Cambria Math"/>
                            <w:color w:val="000000" w:themeColor="text1"/>
                            <w:sz w:val="24"/>
                            <w:szCs w:val="24"/>
                          </w:rPr>
                        </w:rPrChange>
                      </w:rPr>
                      <m:t>*d</m:t>
                    </m:r>
                  </m:e>
                </m:d>
              </m:e>
              <m:sup>
                <m:r>
                  <w:rPr>
                    <w:rFonts w:ascii="Cambria Math" w:hAnsi="Cambria Math"/>
                    <w:color w:val="000000" w:themeColor="text1"/>
                    <w:sz w:val="24"/>
                    <w:szCs w:val="24"/>
                    <w:rPrChange w:id="6541" w:author="L-B" w:date="2018-10-18T03:40:00Z">
                      <w:rPr>
                        <w:rFonts w:ascii="Cambria Math" w:hAnsi="Cambria Math"/>
                        <w:color w:val="000000" w:themeColor="text1"/>
                        <w:sz w:val="24"/>
                        <w:szCs w:val="24"/>
                      </w:rPr>
                    </w:rPrChange>
                  </w:rPr>
                  <m:t>2</m:t>
                </m:r>
              </m:sup>
            </m:sSup>
          </m:den>
        </m:f>
      </m:oMath>
      <w:r w:rsidRPr="0088310C">
        <w:rPr>
          <w:color w:val="000000" w:themeColor="text1"/>
        </w:rPr>
        <w:tab/>
      </w:r>
    </w:p>
    <w:p w14:paraId="052A19F4" w14:textId="69058CCC" w:rsidR="0035784F" w:rsidRPr="0088310C" w:rsidRDefault="0035784F" w:rsidP="0035784F">
      <w:pPr>
        <w:pStyle w:val="Caption"/>
      </w:pPr>
      <w:r w:rsidRPr="0088310C">
        <w:t xml:space="preserve">Equation </w:t>
      </w:r>
      <w:r w:rsidRPr="0088310C">
        <w:rPr>
          <w:rPrChange w:id="6542" w:author="L-B" w:date="2018-10-18T03:40:00Z">
            <w:rPr/>
          </w:rPrChange>
        </w:rPr>
        <w:fldChar w:fldCharType="begin"/>
      </w:r>
      <w:r w:rsidRPr="0088310C">
        <w:instrText xml:space="preserve"> SEQ Equation \* ARABIC </w:instrText>
      </w:r>
      <w:r w:rsidRPr="0088310C">
        <w:rPr>
          <w:rPrChange w:id="6543" w:author="L-B" w:date="2018-10-18T03:40:00Z">
            <w:rPr/>
          </w:rPrChange>
        </w:rPr>
        <w:fldChar w:fldCharType="separate"/>
      </w:r>
      <w:r w:rsidR="000D7C70" w:rsidRPr="0088310C">
        <w:rPr>
          <w:noProof/>
        </w:rPr>
        <w:t>26</w:t>
      </w:r>
      <w:r w:rsidRPr="0088310C">
        <w:rPr>
          <w:rPrChange w:id="6544" w:author="L-B" w:date="2018-10-18T03:40:00Z">
            <w:rPr/>
          </w:rPrChange>
        </w:rPr>
        <w:fldChar w:fldCharType="end"/>
      </w:r>
    </w:p>
    <w:p w14:paraId="3B32604F" w14:textId="77777777" w:rsidR="0035784F" w:rsidRPr="0088310C" w:rsidRDefault="0035784F" w:rsidP="0035784F">
      <w:pPr>
        <w:pStyle w:val="BodyText"/>
        <w:rPr>
          <w:color w:val="000000" w:themeColor="text1"/>
        </w:rPr>
      </w:pPr>
      <w:r w:rsidRPr="0088310C">
        <w:rPr>
          <w:color w:val="000000" w:themeColor="text1"/>
        </w:rPr>
        <w:t>Where d is the distance in nautical miles.</w:t>
      </w:r>
    </w:p>
    <w:p w14:paraId="16A59928" w14:textId="77777777" w:rsidR="0035784F" w:rsidRPr="0088310C" w:rsidRDefault="0035784F" w:rsidP="0035784F">
      <w:pPr>
        <w:pStyle w:val="BodyText"/>
        <w:rPr>
          <w:color w:val="000000" w:themeColor="text1"/>
        </w:rPr>
      </w:pPr>
      <w:r w:rsidRPr="0088310C">
        <w:rPr>
          <w:color w:val="000000" w:themeColor="text1"/>
        </w:rPr>
        <w:t xml:space="preserve">Simplifying and suppressing all units yields </w:t>
      </w:r>
    </w:p>
    <w:p w14:paraId="69F160EE" w14:textId="77777777" w:rsidR="0035784F" w:rsidRPr="0088310C" w:rsidRDefault="0035784F" w:rsidP="0035784F">
      <w:pPr>
        <w:pStyle w:val="BodyText"/>
        <w:spacing w:after="100" w:afterAutospacing="1"/>
        <w:rPr>
          <w:color w:val="000000" w:themeColor="text1"/>
        </w:rPr>
      </w:pPr>
      <m:oMath>
        <m:r>
          <w:rPr>
            <w:rFonts w:ascii="Cambria Math" w:hAnsi="Cambria Math"/>
            <w:color w:val="000000" w:themeColor="text1"/>
            <w:sz w:val="24"/>
            <w:szCs w:val="24"/>
            <w:rPrChange w:id="6545" w:author="L-B" w:date="2018-10-18T03:40:00Z">
              <w:rPr>
                <w:rFonts w:ascii="Cambria Math" w:hAnsi="Cambria Math"/>
                <w:color w:val="000000" w:themeColor="text1"/>
                <w:sz w:val="24"/>
                <w:szCs w:val="24"/>
              </w:rPr>
            </w:rPrChange>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Change w:id="6546" w:author="L-B" w:date="2018-10-18T03:40:00Z">
                  <w:rPr>
                    <w:rFonts w:ascii="Cambria Math" w:hAnsi="Cambria Math"/>
                    <w:color w:val="000000" w:themeColor="text1"/>
                    <w:sz w:val="24"/>
                    <w:szCs w:val="24"/>
                  </w:rPr>
                </w:rPrChange>
              </w:rPr>
              <m:t>d</m:t>
            </m:r>
          </m:e>
        </m:d>
        <m:r>
          <w:rPr>
            <w:rFonts w:ascii="Cambria Math" w:hAnsi="Cambria Math"/>
            <w:color w:val="000000" w:themeColor="text1"/>
            <w:sz w:val="24"/>
            <w:szCs w:val="24"/>
            <w:rPrChange w:id="6547" w:author="L-B" w:date="2018-10-18T03:40:00Z">
              <w:rPr>
                <w:rFonts w:ascii="Cambria Math" w:hAnsi="Cambria Math"/>
                <w:color w:val="000000" w:themeColor="text1"/>
                <w:sz w:val="24"/>
                <w:szCs w:val="24"/>
              </w:rPr>
            </w:rPrChange>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Change w:id="6548" w:author="L-B" w:date="2018-10-18T03:40:00Z">
                  <w:rPr>
                    <w:rFonts w:ascii="Cambria Math" w:hAnsi="Cambria Math"/>
                    <w:color w:val="000000" w:themeColor="text1"/>
                    <w:sz w:val="24"/>
                    <w:szCs w:val="24"/>
                  </w:rPr>
                </w:rPrChange>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Change w:id="6549" w:author="L-B" w:date="2018-10-18T03:40:00Z">
                      <w:rPr>
                        <w:rFonts w:ascii="Cambria Math" w:hAnsi="Cambria Math"/>
                        <w:color w:val="000000" w:themeColor="text1"/>
                        <w:sz w:val="24"/>
                        <w:szCs w:val="24"/>
                      </w:rPr>
                    </w:rPrChange>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550" w:author="L-B" w:date="2018-10-18T03:40:00Z">
                          <w:rPr>
                            <w:rFonts w:ascii="Cambria Math" w:hAnsi="Cambria Math"/>
                            <w:color w:val="000000" w:themeColor="text1"/>
                            <w:sz w:val="24"/>
                            <w:szCs w:val="24"/>
                          </w:rPr>
                        </w:rPrChange>
                      </w:rPr>
                      <m:t>10</m:t>
                    </m:r>
                  </m:e>
                  <m:sup>
                    <m:r>
                      <w:rPr>
                        <w:rFonts w:ascii="Cambria Math" w:hAnsi="Cambria Math"/>
                        <w:color w:val="000000" w:themeColor="text1"/>
                        <w:sz w:val="24"/>
                        <w:szCs w:val="24"/>
                        <w:rPrChange w:id="6551" w:author="L-B" w:date="2018-10-18T03:40:00Z">
                          <w:rPr>
                            <w:rFonts w:ascii="Cambria Math" w:hAnsi="Cambria Math"/>
                            <w:color w:val="000000" w:themeColor="text1"/>
                            <w:sz w:val="24"/>
                            <w:szCs w:val="24"/>
                          </w:rPr>
                        </w:rPrChange>
                      </w:rPr>
                      <m:t>6</m:t>
                    </m:r>
                  </m:sup>
                </m:sSup>
              </m:e>
            </m:d>
          </m:den>
        </m:f>
        <m:r>
          <w:rPr>
            <w:rFonts w:ascii="Cambria Math" w:hAnsi="Cambria Math"/>
            <w:color w:val="000000" w:themeColor="text1"/>
            <w:sz w:val="24"/>
            <w:szCs w:val="24"/>
            <w:rPrChange w:id="6552" w:author="L-B" w:date="2018-10-18T03:40:00Z">
              <w:rPr>
                <w:rFonts w:ascii="Cambria Math" w:hAnsi="Cambria Math"/>
                <w:color w:val="000000" w:themeColor="text1"/>
                <w:sz w:val="24"/>
                <w:szCs w:val="24"/>
              </w:rPr>
            </w:rPrChange>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53" w:author="L-B" w:date="2018-10-18T03:40:00Z">
                          <w:rPr>
                            <w:rFonts w:ascii="Cambria Math" w:hAnsi="Cambria Math"/>
                            <w:color w:val="000000" w:themeColor="text1"/>
                            <w:sz w:val="24"/>
                            <w:szCs w:val="24"/>
                          </w:rPr>
                        </w:rPrChange>
                      </w:rPr>
                      <m:t>T</m:t>
                    </m:r>
                  </m:e>
                  <m:sub>
                    <m:r>
                      <w:rPr>
                        <w:rFonts w:ascii="Cambria Math" w:hAnsi="Cambria Math"/>
                        <w:color w:val="000000" w:themeColor="text1"/>
                        <w:sz w:val="24"/>
                        <w:szCs w:val="24"/>
                        <w:rPrChange w:id="6554" w:author="L-B" w:date="2018-10-18T03:40:00Z">
                          <w:rPr>
                            <w:rFonts w:ascii="Cambria Math" w:hAnsi="Cambria Math"/>
                            <w:color w:val="000000" w:themeColor="text1"/>
                            <w:sz w:val="24"/>
                            <w:szCs w:val="24"/>
                          </w:rPr>
                        </w:rPrChange>
                      </w:rPr>
                      <m:t>M</m:t>
                    </m:r>
                  </m:sub>
                </m:sSub>
              </m:e>
              <m:sup>
                <m:r>
                  <w:rPr>
                    <w:rFonts w:ascii="Cambria Math" w:hAnsi="Cambria Math"/>
                    <w:color w:val="000000" w:themeColor="text1"/>
                    <w:sz w:val="24"/>
                    <w:szCs w:val="24"/>
                    <w:rPrChange w:id="6555" w:author="L-B" w:date="2018-10-18T03:40:00Z">
                      <w:rPr>
                        <w:rFonts w:ascii="Cambria Math" w:hAnsi="Cambria Math"/>
                        <w:color w:val="000000" w:themeColor="text1"/>
                        <w:sz w:val="24"/>
                        <w:szCs w:val="24"/>
                      </w:rPr>
                    </w:rPrChange>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556" w:author="L-B" w:date="2018-10-18T03:40:00Z">
                      <w:rPr>
                        <w:rFonts w:ascii="Cambria Math" w:hAnsi="Cambria Math"/>
                        <w:color w:val="000000" w:themeColor="text1"/>
                        <w:sz w:val="24"/>
                        <w:szCs w:val="24"/>
                      </w:rPr>
                    </w:rPrChange>
                  </w:rPr>
                  <m:t>d</m:t>
                </m:r>
              </m:e>
              <m:sup>
                <m:r>
                  <w:rPr>
                    <w:rFonts w:ascii="Cambria Math" w:hAnsi="Cambria Math"/>
                    <w:color w:val="000000" w:themeColor="text1"/>
                    <w:sz w:val="24"/>
                    <w:szCs w:val="24"/>
                    <w:rPrChange w:id="6557" w:author="L-B" w:date="2018-10-18T03:40:00Z">
                      <w:rPr>
                        <w:rFonts w:ascii="Cambria Math" w:hAnsi="Cambria Math"/>
                        <w:color w:val="000000" w:themeColor="text1"/>
                        <w:sz w:val="24"/>
                        <w:szCs w:val="24"/>
                      </w:rPr>
                    </w:rPrChange>
                  </w:rPr>
                  <m:t>2</m:t>
                </m:r>
              </m:sup>
            </m:sSup>
          </m:den>
        </m:f>
      </m:oMath>
      <w:r w:rsidRPr="0088310C">
        <w:rPr>
          <w:color w:val="000000" w:themeColor="text1"/>
        </w:rPr>
        <w:t xml:space="preserve"> </w:t>
      </w:r>
    </w:p>
    <w:p w14:paraId="6C207CA6" w14:textId="4C75C549" w:rsidR="0035784F" w:rsidRPr="0088310C" w:rsidRDefault="0035784F" w:rsidP="0035784F">
      <w:pPr>
        <w:pStyle w:val="Caption"/>
        <w:rPr>
          <w:color w:val="000000" w:themeColor="text1"/>
        </w:rPr>
      </w:pPr>
      <w:r w:rsidRPr="0088310C">
        <w:t xml:space="preserve">Equation </w:t>
      </w:r>
      <w:r w:rsidRPr="0088310C">
        <w:rPr>
          <w:rPrChange w:id="6558" w:author="L-B" w:date="2018-10-18T03:40:00Z">
            <w:rPr/>
          </w:rPrChange>
        </w:rPr>
        <w:fldChar w:fldCharType="begin"/>
      </w:r>
      <w:r w:rsidRPr="0088310C">
        <w:instrText xml:space="preserve"> SEQ Equation \* ARABIC </w:instrText>
      </w:r>
      <w:r w:rsidRPr="0088310C">
        <w:rPr>
          <w:rPrChange w:id="6559" w:author="L-B" w:date="2018-10-18T03:40:00Z">
            <w:rPr/>
          </w:rPrChange>
        </w:rPr>
        <w:fldChar w:fldCharType="separate"/>
      </w:r>
      <w:r w:rsidR="000D7C70" w:rsidRPr="0088310C">
        <w:rPr>
          <w:noProof/>
        </w:rPr>
        <w:t>27</w:t>
      </w:r>
      <w:r w:rsidRPr="0088310C">
        <w:rPr>
          <w:rPrChange w:id="6560" w:author="L-B" w:date="2018-10-18T03:40:00Z">
            <w:rPr/>
          </w:rPrChange>
        </w:rPr>
        <w:fldChar w:fldCharType="end"/>
      </w:r>
      <w:r w:rsidRPr="0088310C">
        <w:t xml:space="preserve"> Allard’s law using nautical miles for the distance</w:t>
      </w:r>
    </w:p>
    <w:p w14:paraId="355AE59D" w14:textId="77777777" w:rsidR="0035784F" w:rsidRPr="0088310C" w:rsidRDefault="0035784F" w:rsidP="0035784F">
      <w:pPr>
        <w:pStyle w:val="BodyText"/>
        <w:rPr>
          <w:color w:val="000000" w:themeColor="text1"/>
        </w:rPr>
      </w:pPr>
      <w:r w:rsidRPr="0088310C">
        <w:rPr>
          <w:color w:val="000000" w:themeColor="text1"/>
        </w:rPr>
        <w:t>Where:</w:t>
      </w:r>
    </w:p>
    <w:p w14:paraId="7B2794DE"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 xml:space="preserve">E(d) </w:t>
      </w:r>
      <w:r w:rsidRPr="0088310C">
        <w:rPr>
          <w:color w:val="000000" w:themeColor="text1"/>
        </w:rPr>
        <w:tab/>
        <w:t xml:space="preserve">illuminance at the eye of the observer in </w:t>
      </w:r>
      <w:proofErr w:type="spellStart"/>
      <w:r w:rsidRPr="0088310C">
        <w:rPr>
          <w:color w:val="000000" w:themeColor="text1"/>
        </w:rPr>
        <w:t>lm</w:t>
      </w:r>
      <w:proofErr w:type="spellEnd"/>
      <w:r w:rsidRPr="0088310C">
        <w:rPr>
          <w:color w:val="000000" w:themeColor="text1"/>
        </w:rPr>
        <w:t>/m</w:t>
      </w:r>
      <w:r w:rsidRPr="0088310C">
        <w:rPr>
          <w:color w:val="000000" w:themeColor="text1"/>
          <w:vertAlign w:val="superscript"/>
        </w:rPr>
        <w:t>2</w:t>
      </w:r>
      <w:r w:rsidRPr="0088310C">
        <w:rPr>
          <w:color w:val="000000" w:themeColor="text1"/>
        </w:rPr>
        <w:t xml:space="preserve"> [lx]</w:t>
      </w:r>
    </w:p>
    <w:p w14:paraId="38870AE0"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I</w:t>
      </w:r>
      <w:r w:rsidRPr="0088310C">
        <w:rPr>
          <w:color w:val="000000" w:themeColor="text1"/>
        </w:rPr>
        <w:t xml:space="preserve"> </w:t>
      </w:r>
      <w:r w:rsidRPr="0088310C">
        <w:rPr>
          <w:color w:val="000000" w:themeColor="text1"/>
        </w:rPr>
        <w:tab/>
        <w:t>luminous intensity of the light [cd]</w:t>
      </w:r>
    </w:p>
    <w:p w14:paraId="2FB90187"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T</w:t>
      </w:r>
      <w:r w:rsidRPr="0088310C">
        <w:rPr>
          <w:rFonts w:ascii="Cambria Math" w:hAnsi="Cambria Math"/>
          <w:i/>
          <w:color w:val="000000" w:themeColor="text1"/>
          <w:vertAlign w:val="subscript"/>
        </w:rPr>
        <w:t>M</w:t>
      </w:r>
      <w:r w:rsidRPr="0088310C">
        <w:rPr>
          <w:color w:val="000000" w:themeColor="text1"/>
        </w:rPr>
        <w:t xml:space="preserve"> </w:t>
      </w:r>
      <w:r w:rsidRPr="0088310C">
        <w:rPr>
          <w:color w:val="000000" w:themeColor="text1"/>
        </w:rPr>
        <w:tab/>
        <w:t>transmissivity for one nautical mile of the atmosphere</w:t>
      </w:r>
    </w:p>
    <w:p w14:paraId="677C5CD3"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d</w:t>
      </w:r>
      <w:r w:rsidRPr="0088310C">
        <w:rPr>
          <w:color w:val="000000" w:themeColor="text1"/>
        </w:rPr>
        <w:t xml:space="preserve"> </w:t>
      </w:r>
      <w:r w:rsidRPr="0088310C">
        <w:rPr>
          <w:color w:val="000000" w:themeColor="text1"/>
        </w:rPr>
        <w:tab/>
        <w:t>numerical value of the distance in nautical miles</w:t>
      </w:r>
    </w:p>
    <w:p w14:paraId="4BFFD4B3" w14:textId="77777777" w:rsidR="004544F4" w:rsidRPr="0088310C" w:rsidRDefault="004544F4" w:rsidP="0035784F">
      <w:pPr>
        <w:pStyle w:val="BodyText"/>
        <w:ind w:firstLine="708"/>
      </w:pPr>
    </w:p>
    <w:p w14:paraId="08999A96" w14:textId="77777777" w:rsidR="00F34C9A" w:rsidRPr="0088310C" w:rsidRDefault="00F34C9A" w:rsidP="0035784F">
      <w:pPr>
        <w:pStyle w:val="BodyText"/>
        <w:ind w:firstLine="708"/>
      </w:pPr>
    </w:p>
    <w:p w14:paraId="2902011E" w14:textId="77777777" w:rsidR="0035784F" w:rsidRPr="0088310C" w:rsidRDefault="0035784F" w:rsidP="004544F4">
      <w:pPr>
        <w:pStyle w:val="Annex"/>
        <w:numPr>
          <w:ilvl w:val="1"/>
          <w:numId w:val="3"/>
        </w:numPr>
      </w:pPr>
      <w:r w:rsidRPr="0088310C">
        <w:lastRenderedPageBreak/>
        <w:t>Meteorological Visibility</w:t>
      </w:r>
    </w:p>
    <w:p w14:paraId="6B15FC09" w14:textId="77777777" w:rsidR="0035784F" w:rsidRPr="0088310C" w:rsidRDefault="0035784F" w:rsidP="0035784F">
      <w:pPr>
        <w:pStyle w:val="BodyText"/>
        <w:rPr>
          <w:color w:val="000000" w:themeColor="text1"/>
        </w:rPr>
      </w:pPr>
      <w:r w:rsidRPr="0088310C">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88310C" w:rsidRDefault="0035784F" w:rsidP="0035784F">
      <w:pPr>
        <w:pStyle w:val="BodyText"/>
        <w:rPr>
          <w:color w:val="FF0000"/>
        </w:rPr>
      </w:pPr>
      <w:r w:rsidRPr="0088310C">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88310C" w:rsidRDefault="0035784F" w:rsidP="0035784F">
      <w:pPr>
        <w:pStyle w:val="BodyText"/>
        <w:rPr>
          <w:color w:val="000000" w:themeColor="text1"/>
        </w:rPr>
      </w:pPr>
      <w:proofErr w:type="gramStart"/>
      <w:r w:rsidRPr="0088310C">
        <w:rPr>
          <w:color w:val="000000" w:themeColor="text1"/>
        </w:rPr>
        <w:t>By definition the</w:t>
      </w:r>
      <w:proofErr w:type="gramEnd"/>
      <w:r w:rsidRPr="0088310C">
        <w:rPr>
          <w:color w:val="000000" w:themeColor="text1"/>
        </w:rPr>
        <w:t xml:space="preserve"> relationship between the meteorological visibility (</w:t>
      </w:r>
      <w:r w:rsidRPr="0088310C">
        <w:rPr>
          <w:rFonts w:ascii="Cambria Math" w:hAnsi="Cambria Math"/>
          <w:i/>
          <w:color w:val="000000" w:themeColor="text1"/>
        </w:rPr>
        <w:t>V</w:t>
      </w:r>
      <w:r w:rsidRPr="0088310C">
        <w:rPr>
          <w:color w:val="000000" w:themeColor="text1"/>
        </w:rPr>
        <w:t xml:space="preserve">) and the transmissivity </w:t>
      </w:r>
      <w:r w:rsidRPr="0088310C">
        <w:rPr>
          <w:rFonts w:ascii="Cambria Math" w:hAnsi="Cambria Math"/>
          <w:i/>
          <w:color w:val="000000" w:themeColor="text1"/>
        </w:rPr>
        <w:t>T</w:t>
      </w:r>
      <w:r w:rsidRPr="0088310C">
        <w:rPr>
          <w:rFonts w:ascii="Cambria Math" w:hAnsi="Cambria Math"/>
          <w:i/>
          <w:color w:val="000000" w:themeColor="text1"/>
          <w:vertAlign w:val="subscript"/>
        </w:rPr>
        <w:t>M</w:t>
      </w:r>
      <w:r w:rsidRPr="0088310C">
        <w:rPr>
          <w:color w:val="000000" w:themeColor="text1"/>
        </w:rPr>
        <w:t xml:space="preserve"> is</w:t>
      </w:r>
    </w:p>
    <w:p w14:paraId="0C2A9BA9"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Change w:id="6561" w:author="L-B" w:date="2018-10-18T03:40:00Z">
              <w:rPr>
                <w:rFonts w:ascii="Cambria Math" w:hAnsi="Cambria Math"/>
                <w:color w:val="000000" w:themeColor="text1"/>
                <w:sz w:val="24"/>
                <w:szCs w:val="24"/>
              </w:rPr>
            </w:rPrChange>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Change w:id="6562" w:author="L-B" w:date="2018-10-18T03:40:00Z">
                      <w:rPr>
                        <w:rFonts w:ascii="Cambria Math" w:hAnsi="Cambria Math"/>
                        <w:color w:val="000000" w:themeColor="text1"/>
                        <w:sz w:val="24"/>
                        <w:szCs w:val="24"/>
                      </w:rPr>
                    </w:rPrChange>
                  </w:rPr>
                  <m:t>ln</m:t>
                </m:r>
              </m:fName>
              <m:e>
                <m:r>
                  <w:rPr>
                    <w:rFonts w:ascii="Cambria Math" w:hAnsi="Cambria Math"/>
                    <w:color w:val="000000" w:themeColor="text1"/>
                    <w:sz w:val="24"/>
                    <w:szCs w:val="24"/>
                    <w:rPrChange w:id="6563" w:author="L-B" w:date="2018-10-18T03:40:00Z">
                      <w:rPr>
                        <w:rFonts w:ascii="Cambria Math" w:hAnsi="Cambria Math"/>
                        <w:color w:val="000000" w:themeColor="text1"/>
                        <w:sz w:val="24"/>
                        <w:szCs w:val="24"/>
                      </w:rPr>
                    </w:rPrChange>
                  </w:rPr>
                  <m:t xml:space="preserve"> </m:t>
                </m:r>
              </m:e>
            </m:func>
            <m:r>
              <w:rPr>
                <w:rFonts w:ascii="Cambria Math" w:hAnsi="Cambria Math"/>
                <w:color w:val="000000" w:themeColor="text1"/>
                <w:sz w:val="24"/>
                <w:szCs w:val="24"/>
                <w:rPrChange w:id="6564" w:author="L-B" w:date="2018-10-18T03:40:00Z">
                  <w:rPr>
                    <w:rFonts w:ascii="Cambria Math" w:hAnsi="Cambria Math"/>
                    <w:color w:val="000000" w:themeColor="text1"/>
                    <w:sz w:val="24"/>
                    <w:szCs w:val="24"/>
                  </w:rPr>
                </w:rPrChange>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Change w:id="6565" w:author="L-B" w:date="2018-10-18T03:40:00Z">
                      <w:rPr>
                        <w:rFonts w:ascii="Cambria Math" w:hAnsi="Cambria Math"/>
                        <w:color w:val="000000" w:themeColor="text1"/>
                        <w:sz w:val="24"/>
                        <w:szCs w:val="24"/>
                      </w:rPr>
                    </w:rPrChange>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66" w:author="L-B" w:date="2018-10-18T03:40:00Z">
                          <w:rPr>
                            <w:rFonts w:ascii="Cambria Math" w:hAnsi="Cambria Math"/>
                            <w:color w:val="000000" w:themeColor="text1"/>
                            <w:sz w:val="24"/>
                            <w:szCs w:val="24"/>
                          </w:rPr>
                        </w:rPrChange>
                      </w:rPr>
                      <m:t>T</m:t>
                    </m:r>
                  </m:e>
                  <m:sub>
                    <m:r>
                      <w:rPr>
                        <w:rFonts w:ascii="Cambria Math" w:hAnsi="Cambria Math"/>
                        <w:color w:val="000000" w:themeColor="text1"/>
                        <w:sz w:val="24"/>
                        <w:szCs w:val="24"/>
                        <w:rPrChange w:id="6567" w:author="L-B" w:date="2018-10-18T03:40:00Z">
                          <w:rPr>
                            <w:rFonts w:ascii="Cambria Math" w:hAnsi="Cambria Math"/>
                            <w:color w:val="000000" w:themeColor="text1"/>
                            <w:sz w:val="24"/>
                            <w:szCs w:val="24"/>
                          </w:rPr>
                        </w:rPrChange>
                      </w:rPr>
                      <m:t>M</m:t>
                    </m:r>
                  </m:sub>
                </m:sSub>
              </m:e>
            </m:func>
          </m:den>
        </m:f>
        <m:r>
          <w:rPr>
            <w:rFonts w:ascii="Cambria Math" w:hAnsi="Cambria Math"/>
            <w:color w:val="000000" w:themeColor="text1"/>
            <w:sz w:val="24"/>
            <w:szCs w:val="24"/>
            <w:rPrChange w:id="6568" w:author="L-B" w:date="2018-10-18T03:40:00Z">
              <w:rPr>
                <w:rFonts w:ascii="Cambria Math" w:hAnsi="Cambria Math"/>
                <w:color w:val="000000" w:themeColor="text1"/>
                <w:sz w:val="24"/>
                <w:szCs w:val="24"/>
              </w:rPr>
            </w:rPrChange>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69" w:author="L-B" w:date="2018-10-18T03:40:00Z">
                  <w:rPr>
                    <w:rFonts w:ascii="Cambria Math" w:hAnsi="Cambria Math"/>
                    <w:color w:val="000000" w:themeColor="text1"/>
                    <w:sz w:val="24"/>
                    <w:szCs w:val="24"/>
                  </w:rPr>
                </w:rPrChange>
              </w:rPr>
              <m:t>d</m:t>
            </m:r>
          </m:e>
          <m:sub>
            <m:r>
              <w:rPr>
                <w:rFonts w:ascii="Cambria Math" w:hAnsi="Cambria Math"/>
                <w:color w:val="000000" w:themeColor="text1"/>
                <w:sz w:val="24"/>
                <w:szCs w:val="24"/>
                <w:rPrChange w:id="6570" w:author="L-B" w:date="2018-10-18T03:40:00Z">
                  <w:rPr>
                    <w:rFonts w:ascii="Cambria Math" w:hAnsi="Cambria Math"/>
                    <w:color w:val="000000" w:themeColor="text1"/>
                    <w:sz w:val="24"/>
                    <w:szCs w:val="24"/>
                  </w:rPr>
                </w:rPrChange>
              </w:rPr>
              <m:t>U</m:t>
            </m:r>
          </m:sub>
        </m:sSub>
      </m:oMath>
      <w:r w:rsidRPr="0088310C">
        <w:rPr>
          <w:color w:val="000000" w:themeColor="text1"/>
        </w:rPr>
        <w:tab/>
      </w:r>
    </w:p>
    <w:p w14:paraId="59A24755" w14:textId="63A24329" w:rsidR="0035784F" w:rsidRPr="0088310C" w:rsidRDefault="0035784F" w:rsidP="0035784F">
      <w:pPr>
        <w:pStyle w:val="Caption"/>
        <w:rPr>
          <w:color w:val="000000" w:themeColor="text1"/>
        </w:rPr>
      </w:pPr>
      <w:bookmarkStart w:id="6571" w:name="_Ref449613649"/>
      <w:r w:rsidRPr="0088310C">
        <w:t xml:space="preserve">Equation </w:t>
      </w:r>
      <w:r w:rsidRPr="0088310C">
        <w:rPr>
          <w:rPrChange w:id="6572" w:author="L-B" w:date="2018-10-18T03:40:00Z">
            <w:rPr/>
          </w:rPrChange>
        </w:rPr>
        <w:fldChar w:fldCharType="begin"/>
      </w:r>
      <w:r w:rsidRPr="0088310C">
        <w:instrText xml:space="preserve"> SEQ Equation \* ARABIC </w:instrText>
      </w:r>
      <w:r w:rsidRPr="0088310C">
        <w:rPr>
          <w:rPrChange w:id="6573" w:author="L-B" w:date="2018-10-18T03:40:00Z">
            <w:rPr/>
          </w:rPrChange>
        </w:rPr>
        <w:fldChar w:fldCharType="separate"/>
      </w:r>
      <w:r w:rsidR="000D7C70" w:rsidRPr="0088310C">
        <w:rPr>
          <w:noProof/>
        </w:rPr>
        <w:t>28</w:t>
      </w:r>
      <w:r w:rsidRPr="0088310C">
        <w:rPr>
          <w:rPrChange w:id="6574" w:author="L-B" w:date="2018-10-18T03:40:00Z">
            <w:rPr/>
          </w:rPrChange>
        </w:rPr>
        <w:fldChar w:fldCharType="end"/>
      </w:r>
      <w:bookmarkEnd w:id="6571"/>
      <w:r w:rsidRPr="0088310C">
        <w:t xml:space="preserve"> Meteorological visibility</w:t>
      </w:r>
    </w:p>
    <w:p w14:paraId="419776C6" w14:textId="77777777" w:rsidR="0035784F" w:rsidRPr="0088310C" w:rsidRDefault="0035784F" w:rsidP="0035784F">
      <w:pPr>
        <w:pStyle w:val="BodyText"/>
        <w:rPr>
          <w:color w:val="000000" w:themeColor="text1"/>
        </w:rPr>
      </w:pPr>
      <w:r w:rsidRPr="0088310C">
        <w:rPr>
          <w:color w:val="000000" w:themeColor="text1"/>
        </w:rPr>
        <w:t xml:space="preserve">Where: </w:t>
      </w:r>
    </w:p>
    <w:p w14:paraId="6AB45D2C" w14:textId="77777777" w:rsidR="0035784F" w:rsidRPr="0088310C" w:rsidRDefault="0035784F" w:rsidP="0035784F">
      <w:pPr>
        <w:pStyle w:val="BodyText"/>
        <w:spacing w:after="0"/>
        <w:ind w:firstLine="578"/>
        <w:rPr>
          <w:color w:val="000000" w:themeColor="text1"/>
        </w:rPr>
      </w:pPr>
      <w:r w:rsidRPr="0088310C">
        <w:rPr>
          <w:rFonts w:ascii="Cambria Math" w:hAnsi="Cambria Math"/>
          <w:i/>
          <w:color w:val="000000" w:themeColor="text1"/>
        </w:rPr>
        <w:t>V</w:t>
      </w:r>
      <w:r w:rsidRPr="0088310C">
        <w:rPr>
          <w:color w:val="000000" w:themeColor="text1"/>
        </w:rPr>
        <w:t xml:space="preserve"> </w:t>
      </w:r>
      <w:r w:rsidRPr="0088310C">
        <w:rPr>
          <w:color w:val="000000" w:themeColor="text1"/>
        </w:rPr>
        <w:tab/>
        <w:t>meteorological visibility in nautical miles</w:t>
      </w:r>
    </w:p>
    <w:p w14:paraId="2467599F" w14:textId="77777777" w:rsidR="0035784F" w:rsidRPr="0088310C" w:rsidRDefault="0035784F" w:rsidP="0035784F">
      <w:pPr>
        <w:pStyle w:val="BodyText"/>
        <w:spacing w:after="0"/>
        <w:ind w:firstLine="578"/>
        <w:rPr>
          <w:color w:val="000000" w:themeColor="text1"/>
        </w:rPr>
      </w:pPr>
      <w:r w:rsidRPr="0088310C">
        <w:rPr>
          <w:rFonts w:ascii="Cambria Math" w:hAnsi="Cambria Math"/>
          <w:i/>
          <w:color w:val="000000" w:themeColor="text1"/>
        </w:rPr>
        <w:t>T</w:t>
      </w:r>
      <w:r w:rsidRPr="0088310C">
        <w:rPr>
          <w:rFonts w:ascii="Cambria Math" w:hAnsi="Cambria Math"/>
          <w:i/>
          <w:color w:val="000000" w:themeColor="text1"/>
          <w:vertAlign w:val="subscript"/>
        </w:rPr>
        <w:t>M</w:t>
      </w:r>
      <w:r w:rsidRPr="0088310C">
        <w:rPr>
          <w:color w:val="000000" w:themeColor="text1"/>
        </w:rPr>
        <w:t xml:space="preserve"> </w:t>
      </w:r>
      <w:r w:rsidRPr="0088310C">
        <w:rPr>
          <w:color w:val="000000" w:themeColor="text1"/>
        </w:rPr>
        <w:tab/>
        <w:t>transmissivity [dimensionless] for one nautical mile</w:t>
      </w:r>
    </w:p>
    <w:p w14:paraId="2BE5ED2C" w14:textId="77777777" w:rsidR="0035784F" w:rsidRPr="0088310C" w:rsidRDefault="0035784F" w:rsidP="0035784F">
      <w:pPr>
        <w:pStyle w:val="BodyText"/>
        <w:spacing w:after="0"/>
        <w:ind w:firstLine="578"/>
        <w:rPr>
          <w:color w:val="000000" w:themeColor="text1"/>
        </w:rPr>
      </w:pPr>
      <w:proofErr w:type="spellStart"/>
      <w:r w:rsidRPr="0088310C">
        <w:rPr>
          <w:rFonts w:ascii="Cambria Math" w:hAnsi="Cambria Math"/>
          <w:i/>
          <w:color w:val="000000" w:themeColor="text1"/>
        </w:rPr>
        <w:t>d</w:t>
      </w:r>
      <w:r w:rsidRPr="0088310C">
        <w:rPr>
          <w:rFonts w:ascii="Cambria Math" w:hAnsi="Cambria Math"/>
          <w:i/>
          <w:color w:val="000000" w:themeColor="text1"/>
          <w:vertAlign w:val="subscript"/>
        </w:rPr>
        <w:t>U</w:t>
      </w:r>
      <w:proofErr w:type="spellEnd"/>
      <w:r w:rsidRPr="0088310C">
        <w:rPr>
          <w:color w:val="000000" w:themeColor="text1"/>
        </w:rPr>
        <w:t xml:space="preserve"> </w:t>
      </w:r>
      <w:r w:rsidRPr="0088310C">
        <w:rPr>
          <w:color w:val="000000" w:themeColor="text1"/>
        </w:rPr>
        <w:tab/>
        <w:t>unit distance of 1 nautical mile</w:t>
      </w:r>
    </w:p>
    <w:p w14:paraId="2EC8849B" w14:textId="77777777" w:rsidR="0035784F" w:rsidRPr="0088310C" w:rsidRDefault="0035784F" w:rsidP="0035784F">
      <w:pPr>
        <w:pStyle w:val="BodyText"/>
        <w:spacing w:after="0"/>
        <w:ind w:firstLine="578"/>
        <w:rPr>
          <w:color w:val="000000" w:themeColor="text1"/>
        </w:rPr>
      </w:pPr>
      <w:r w:rsidRPr="0088310C">
        <w:rPr>
          <w:rFonts w:ascii="Cambria Math" w:hAnsi="Cambria Math"/>
          <w:i/>
          <w:color w:val="000000" w:themeColor="text1"/>
        </w:rPr>
        <w:t>ln</w:t>
      </w:r>
      <w:r w:rsidRPr="0088310C">
        <w:rPr>
          <w:color w:val="000000" w:themeColor="text1"/>
        </w:rPr>
        <w:t xml:space="preserve"> </w:t>
      </w:r>
      <w:r w:rsidRPr="0088310C">
        <w:rPr>
          <w:color w:val="000000" w:themeColor="text1"/>
        </w:rPr>
        <w:tab/>
        <w:t>natural logarithm</w:t>
      </w:r>
    </w:p>
    <w:p w14:paraId="5D93FD0F" w14:textId="77777777" w:rsidR="0035784F" w:rsidRPr="0088310C" w:rsidRDefault="0035784F" w:rsidP="0035784F">
      <w:pPr>
        <w:pStyle w:val="BodyText"/>
        <w:spacing w:after="0"/>
        <w:rPr>
          <w:color w:val="000000" w:themeColor="text1"/>
        </w:rPr>
      </w:pPr>
    </w:p>
    <w:p w14:paraId="115FFE9F" w14:textId="77777777" w:rsidR="0035784F" w:rsidRPr="0088310C" w:rsidRDefault="0035784F" w:rsidP="0035784F">
      <w:pPr>
        <w:pStyle w:val="BodyText"/>
        <w:rPr>
          <w:color w:val="000000" w:themeColor="text1"/>
        </w:rPr>
      </w:pPr>
      <w:r w:rsidRPr="0088310C">
        <w:rPr>
          <w:color w:val="000000" w:themeColor="text1"/>
        </w:rPr>
        <w:t>Suppressing the unit distance yields:</w:t>
      </w:r>
    </w:p>
    <w:p w14:paraId="2AB7C8E5"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Change w:id="6575" w:author="L-B" w:date="2018-10-18T03:40:00Z">
              <w:rPr>
                <w:rFonts w:ascii="Cambria Math" w:hAnsi="Cambria Math"/>
                <w:color w:val="000000" w:themeColor="text1"/>
                <w:sz w:val="24"/>
                <w:szCs w:val="24"/>
              </w:rPr>
            </w:rPrChange>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Change w:id="6576" w:author="L-B" w:date="2018-10-18T03:40:00Z">
                      <w:rPr>
                        <w:rFonts w:ascii="Cambria Math" w:hAnsi="Cambria Math"/>
                        <w:color w:val="000000" w:themeColor="text1"/>
                        <w:sz w:val="24"/>
                        <w:szCs w:val="24"/>
                      </w:rPr>
                    </w:rPrChange>
                  </w:rPr>
                  <m:t>ln</m:t>
                </m:r>
              </m:fName>
              <m:e>
                <m:r>
                  <w:rPr>
                    <w:rFonts w:ascii="Cambria Math" w:hAnsi="Cambria Math"/>
                    <w:color w:val="000000" w:themeColor="text1"/>
                    <w:sz w:val="24"/>
                    <w:szCs w:val="24"/>
                    <w:rPrChange w:id="6577" w:author="L-B" w:date="2018-10-18T03:40:00Z">
                      <w:rPr>
                        <w:rFonts w:ascii="Cambria Math" w:hAnsi="Cambria Math"/>
                        <w:color w:val="000000" w:themeColor="text1"/>
                        <w:sz w:val="24"/>
                        <w:szCs w:val="24"/>
                      </w:rPr>
                    </w:rPrChange>
                  </w:rPr>
                  <m:t xml:space="preserve"> </m:t>
                </m:r>
              </m:e>
            </m:func>
            <m:r>
              <w:rPr>
                <w:rFonts w:ascii="Cambria Math" w:hAnsi="Cambria Math"/>
                <w:color w:val="000000" w:themeColor="text1"/>
                <w:sz w:val="24"/>
                <w:szCs w:val="24"/>
                <w:rPrChange w:id="6578" w:author="L-B" w:date="2018-10-18T03:40:00Z">
                  <w:rPr>
                    <w:rFonts w:ascii="Cambria Math" w:hAnsi="Cambria Math"/>
                    <w:color w:val="000000" w:themeColor="text1"/>
                    <w:sz w:val="24"/>
                    <w:szCs w:val="24"/>
                  </w:rPr>
                </w:rPrChange>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Change w:id="6579" w:author="L-B" w:date="2018-10-18T03:40:00Z">
                      <w:rPr>
                        <w:rFonts w:ascii="Cambria Math" w:hAnsi="Cambria Math"/>
                        <w:color w:val="000000" w:themeColor="text1"/>
                        <w:sz w:val="24"/>
                        <w:szCs w:val="24"/>
                      </w:rPr>
                    </w:rPrChange>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Change w:id="6580" w:author="L-B" w:date="2018-10-18T03:40:00Z">
                          <w:rPr>
                            <w:rFonts w:ascii="Cambria Math" w:hAnsi="Cambria Math"/>
                            <w:color w:val="000000" w:themeColor="text1"/>
                            <w:sz w:val="24"/>
                            <w:szCs w:val="24"/>
                          </w:rPr>
                        </w:rPrChange>
                      </w:rPr>
                      <m:t>T</m:t>
                    </m:r>
                  </m:e>
                  <m:sub>
                    <m:r>
                      <w:rPr>
                        <w:rFonts w:ascii="Cambria Math" w:hAnsi="Cambria Math"/>
                        <w:color w:val="000000" w:themeColor="text1"/>
                        <w:sz w:val="24"/>
                        <w:szCs w:val="24"/>
                        <w:rPrChange w:id="6581" w:author="L-B" w:date="2018-10-18T03:40:00Z">
                          <w:rPr>
                            <w:rFonts w:ascii="Cambria Math" w:hAnsi="Cambria Math"/>
                            <w:color w:val="000000" w:themeColor="text1"/>
                            <w:sz w:val="24"/>
                            <w:szCs w:val="24"/>
                          </w:rPr>
                        </w:rPrChange>
                      </w:rPr>
                      <m:t>M</m:t>
                    </m:r>
                  </m:sub>
                </m:sSub>
              </m:e>
            </m:func>
          </m:den>
        </m:f>
      </m:oMath>
      <w:r w:rsidRPr="0088310C">
        <w:rPr>
          <w:color w:val="000000" w:themeColor="text1"/>
        </w:rPr>
        <w:tab/>
      </w:r>
    </w:p>
    <w:p w14:paraId="67A2B655" w14:textId="327248B0" w:rsidR="0035784F" w:rsidRPr="0088310C" w:rsidRDefault="0035784F" w:rsidP="0035784F">
      <w:pPr>
        <w:pStyle w:val="Caption"/>
      </w:pPr>
      <w:r w:rsidRPr="0088310C">
        <w:t xml:space="preserve">Equation </w:t>
      </w:r>
      <w:r w:rsidRPr="0088310C">
        <w:rPr>
          <w:rPrChange w:id="6582" w:author="L-B" w:date="2018-10-18T03:40:00Z">
            <w:rPr/>
          </w:rPrChange>
        </w:rPr>
        <w:fldChar w:fldCharType="begin"/>
      </w:r>
      <w:r w:rsidRPr="0088310C">
        <w:instrText xml:space="preserve"> SEQ Equation \* ARABIC </w:instrText>
      </w:r>
      <w:r w:rsidRPr="0088310C">
        <w:rPr>
          <w:rPrChange w:id="6583" w:author="L-B" w:date="2018-10-18T03:40:00Z">
            <w:rPr/>
          </w:rPrChange>
        </w:rPr>
        <w:fldChar w:fldCharType="separate"/>
      </w:r>
      <w:r w:rsidR="000D7C70" w:rsidRPr="0088310C">
        <w:rPr>
          <w:noProof/>
        </w:rPr>
        <w:t>29</w:t>
      </w:r>
      <w:r w:rsidRPr="0088310C">
        <w:rPr>
          <w:rPrChange w:id="6584" w:author="L-B" w:date="2018-10-18T03:40:00Z">
            <w:rPr/>
          </w:rPrChange>
        </w:rPr>
        <w:fldChar w:fldCharType="end"/>
      </w:r>
      <w:r w:rsidRPr="0088310C">
        <w:t xml:space="preserve"> Meteorological visibility in nautical miles</w:t>
      </w:r>
    </w:p>
    <w:p w14:paraId="6839BD1C" w14:textId="77777777" w:rsidR="0035784F" w:rsidRPr="0088310C" w:rsidRDefault="0035784F" w:rsidP="0035784F">
      <w:pPr>
        <w:pStyle w:val="BodyText"/>
      </w:pPr>
    </w:p>
    <w:p w14:paraId="0A18BA09" w14:textId="77777777" w:rsidR="0035784F" w:rsidRPr="0088310C" w:rsidRDefault="0035784F" w:rsidP="004544F4">
      <w:pPr>
        <w:pStyle w:val="Annex"/>
        <w:numPr>
          <w:ilvl w:val="1"/>
          <w:numId w:val="3"/>
        </w:numPr>
      </w:pPr>
      <w:r w:rsidRPr="0088310C">
        <w:t>Allard’s Law based on Meteorological Visibility</w:t>
      </w:r>
    </w:p>
    <w:p w14:paraId="798899E7" w14:textId="77777777" w:rsidR="0035784F" w:rsidRPr="0088310C" w:rsidRDefault="0035784F" w:rsidP="0035784F">
      <w:pPr>
        <w:pStyle w:val="BodyText"/>
        <w:rPr>
          <w:color w:val="000000" w:themeColor="text1"/>
        </w:rPr>
      </w:pPr>
      <w:r w:rsidRPr="0088310C">
        <w:rPr>
          <w:color w:val="000000" w:themeColor="text1"/>
        </w:rPr>
        <w:t>It is recommended in the IALA dictionary that the atmospheric extinction be described by using meteorological visibility V rather than the transmissivity T</w:t>
      </w:r>
      <w:r w:rsidRPr="0088310C">
        <w:rPr>
          <w:color w:val="000000" w:themeColor="text1"/>
          <w:vertAlign w:val="subscript"/>
        </w:rPr>
        <w:t>M</w:t>
      </w:r>
      <w:r w:rsidRPr="0088310C">
        <w:rPr>
          <w:color w:val="000000" w:themeColor="text1"/>
        </w:rPr>
        <w:t>.</w:t>
      </w:r>
    </w:p>
    <w:p w14:paraId="08851A3F" w14:textId="6D33BB1D" w:rsidR="0035784F" w:rsidRPr="0088310C" w:rsidRDefault="0035784F" w:rsidP="0035784F">
      <w:pPr>
        <w:pStyle w:val="BodyText"/>
      </w:pPr>
      <w:r w:rsidRPr="0088310C">
        <w:t xml:space="preserve">Allard's law can be expressed using meteorological visibility V by combining </w:t>
      </w:r>
      <w:r w:rsidRPr="0088310C">
        <w:rPr>
          <w:rPrChange w:id="6585" w:author="L-B" w:date="2018-10-18T03:40:00Z">
            <w:rPr/>
          </w:rPrChange>
        </w:rPr>
        <w:fldChar w:fldCharType="begin"/>
      </w:r>
      <w:r w:rsidRPr="0088310C">
        <w:instrText xml:space="preserve"> REF _Ref449610997 \h  \* MERGEFORMAT </w:instrText>
      </w:r>
      <w:r w:rsidRPr="0088310C">
        <w:rPr>
          <w:rPrChange w:id="6586" w:author="L-B" w:date="2018-10-18T03:40:00Z">
            <w:rPr/>
          </w:rPrChange>
        </w:rPr>
      </w:r>
      <w:r w:rsidRPr="0088310C">
        <w:rPr>
          <w:rPrChange w:id="6587" w:author="L-B" w:date="2018-10-18T03:40:00Z">
            <w:rPr/>
          </w:rPrChange>
        </w:rPr>
        <w:fldChar w:fldCharType="separate"/>
      </w:r>
      <w:r w:rsidR="000D7C70" w:rsidRPr="0088310C">
        <w:t xml:space="preserve">Equation </w:t>
      </w:r>
      <w:r w:rsidR="000D7C70" w:rsidRPr="0088310C">
        <w:rPr>
          <w:noProof/>
        </w:rPr>
        <w:t>25</w:t>
      </w:r>
      <w:r w:rsidRPr="0088310C">
        <w:rPr>
          <w:rPrChange w:id="6588" w:author="L-B" w:date="2018-10-18T03:40:00Z">
            <w:rPr/>
          </w:rPrChange>
        </w:rPr>
        <w:fldChar w:fldCharType="end"/>
      </w:r>
      <w:r w:rsidRPr="0088310C">
        <w:t xml:space="preserve"> and </w:t>
      </w:r>
      <w:r w:rsidRPr="0088310C">
        <w:rPr>
          <w:rPrChange w:id="6589" w:author="L-B" w:date="2018-10-18T03:40:00Z">
            <w:rPr/>
          </w:rPrChange>
        </w:rPr>
        <w:fldChar w:fldCharType="begin"/>
      </w:r>
      <w:r w:rsidRPr="0088310C">
        <w:instrText xml:space="preserve"> REF _Ref449613649 \h  \* MERGEFORMAT </w:instrText>
      </w:r>
      <w:r w:rsidRPr="0088310C">
        <w:rPr>
          <w:rPrChange w:id="6590" w:author="L-B" w:date="2018-10-18T03:40:00Z">
            <w:rPr/>
          </w:rPrChange>
        </w:rPr>
      </w:r>
      <w:r w:rsidRPr="0088310C">
        <w:rPr>
          <w:rPrChange w:id="6591" w:author="L-B" w:date="2018-10-18T03:40:00Z">
            <w:rPr/>
          </w:rPrChange>
        </w:rPr>
        <w:fldChar w:fldCharType="separate"/>
      </w:r>
      <w:r w:rsidR="000D7C70" w:rsidRPr="0088310C">
        <w:t xml:space="preserve">Equation </w:t>
      </w:r>
      <w:r w:rsidR="000D7C70" w:rsidRPr="0088310C">
        <w:rPr>
          <w:noProof/>
        </w:rPr>
        <w:t>28</w:t>
      </w:r>
      <w:r w:rsidRPr="0088310C">
        <w:rPr>
          <w:rPrChange w:id="6592" w:author="L-B" w:date="2018-10-18T03:40:00Z">
            <w:rPr/>
          </w:rPrChange>
        </w:rPr>
        <w:fldChar w:fldCharType="end"/>
      </w:r>
      <w:r w:rsidRPr="0088310C">
        <w:t>.</w:t>
      </w:r>
    </w:p>
    <w:p w14:paraId="754CA8F1" w14:textId="77777777" w:rsidR="0035784F" w:rsidRPr="0088310C" w:rsidRDefault="0035784F" w:rsidP="0035784F">
      <w:pPr>
        <w:pStyle w:val="BodyText"/>
      </w:pPr>
      <m:oMath>
        <m:r>
          <w:rPr>
            <w:rFonts w:ascii="Cambria Math" w:hAnsi="Cambria Math"/>
            <w:color w:val="000000" w:themeColor="text1"/>
            <w:sz w:val="24"/>
            <w:szCs w:val="24"/>
            <w:rPrChange w:id="6593" w:author="L-B" w:date="2018-10-18T03:40:00Z">
              <w:rPr>
                <w:rFonts w:ascii="Cambria Math" w:hAnsi="Cambria Math"/>
                <w:color w:val="000000" w:themeColor="text1"/>
                <w:sz w:val="24"/>
                <w:szCs w:val="24"/>
              </w:rPr>
            </w:rPrChange>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Change w:id="6594" w:author="L-B" w:date="2018-10-18T03:40:00Z">
                  <w:rPr>
                    <w:rFonts w:ascii="Cambria Math" w:hAnsi="Cambria Math"/>
                    <w:color w:val="000000" w:themeColor="text1"/>
                    <w:sz w:val="24"/>
                    <w:szCs w:val="24"/>
                  </w:rPr>
                </w:rPrChange>
              </w:rPr>
              <m:t>d</m:t>
            </m:r>
          </m:e>
        </m:d>
        <m:r>
          <w:rPr>
            <w:rFonts w:ascii="Cambria Math" w:hAnsi="Cambria Math"/>
            <w:color w:val="000000" w:themeColor="text1"/>
            <w:sz w:val="24"/>
            <w:szCs w:val="24"/>
            <w:rPrChange w:id="6595"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596" w:author="L-B" w:date="2018-10-18T03:40:00Z">
                      <w:rPr>
                        <w:rFonts w:ascii="Cambria Math" w:hAnsi="Cambria Math"/>
                        <w:color w:val="000000" w:themeColor="text1"/>
                        <w:sz w:val="24"/>
                        <w:szCs w:val="24"/>
                      </w:rPr>
                    </w:rPrChange>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Change w:id="6597" w:author="L-B" w:date="2018-10-18T03:40:00Z">
                          <w:rPr>
                            <w:rFonts w:ascii="Cambria Math" w:hAnsi="Cambria Math"/>
                            <w:color w:val="000000" w:themeColor="text1"/>
                            <w:sz w:val="24"/>
                            <w:szCs w:val="24"/>
                          </w:rPr>
                        </w:rPrChange>
                      </w:rPr>
                      <m:t>d</m:t>
                    </m:r>
                  </m:num>
                  <m:den>
                    <m:r>
                      <w:rPr>
                        <w:rFonts w:ascii="Cambria Math" w:hAnsi="Cambria Math"/>
                        <w:color w:val="000000" w:themeColor="text1"/>
                        <w:sz w:val="24"/>
                        <w:szCs w:val="24"/>
                        <w:rPrChange w:id="6598" w:author="L-B" w:date="2018-10-18T03:40:00Z">
                          <w:rPr>
                            <w:rFonts w:ascii="Cambria Math" w:hAnsi="Cambria Math"/>
                            <w:color w:val="000000" w:themeColor="text1"/>
                            <w:sz w:val="24"/>
                            <w:szCs w:val="24"/>
                          </w:rPr>
                        </w:rPrChange>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599" w:author="L-B" w:date="2018-10-18T03:40:00Z">
                      <w:rPr>
                        <w:rFonts w:ascii="Cambria Math" w:hAnsi="Cambria Math"/>
                        <w:color w:val="000000" w:themeColor="text1"/>
                        <w:sz w:val="24"/>
                        <w:szCs w:val="24"/>
                      </w:rPr>
                    </w:rPrChange>
                  </w:rPr>
                  <m:t>d</m:t>
                </m:r>
              </m:e>
              <m:sup>
                <m:r>
                  <w:rPr>
                    <w:rFonts w:ascii="Cambria Math" w:hAnsi="Cambria Math"/>
                    <w:color w:val="000000" w:themeColor="text1"/>
                    <w:sz w:val="24"/>
                    <w:szCs w:val="24"/>
                    <w:rPrChange w:id="6600" w:author="L-B" w:date="2018-10-18T03:40:00Z">
                      <w:rPr>
                        <w:rFonts w:ascii="Cambria Math" w:hAnsi="Cambria Math"/>
                        <w:color w:val="000000" w:themeColor="text1"/>
                        <w:sz w:val="24"/>
                        <w:szCs w:val="24"/>
                      </w:rPr>
                    </w:rPrChange>
                  </w:rPr>
                  <m:t>2</m:t>
                </m:r>
              </m:sup>
            </m:sSup>
          </m:den>
        </m:f>
      </m:oMath>
      <w:r w:rsidRPr="0088310C">
        <w:rPr>
          <w:rFonts w:eastAsiaTheme="minorEastAsia"/>
          <w:color w:val="000000" w:themeColor="text1"/>
          <w:sz w:val="24"/>
          <w:szCs w:val="24"/>
        </w:rPr>
        <w:t xml:space="preserve"> </w:t>
      </w:r>
    </w:p>
    <w:p w14:paraId="18FA1F63" w14:textId="2DDB49C7" w:rsidR="0035784F" w:rsidRPr="0088310C" w:rsidRDefault="0035784F" w:rsidP="0035784F">
      <w:pPr>
        <w:pStyle w:val="Caption"/>
        <w:rPr>
          <w:color w:val="000000" w:themeColor="text1"/>
        </w:rPr>
      </w:pPr>
      <w:bookmarkStart w:id="6601" w:name="_Ref449614898"/>
      <w:r w:rsidRPr="0088310C">
        <w:t xml:space="preserve">Equation </w:t>
      </w:r>
      <w:r w:rsidRPr="0088310C">
        <w:rPr>
          <w:rPrChange w:id="6602" w:author="L-B" w:date="2018-10-18T03:40:00Z">
            <w:rPr/>
          </w:rPrChange>
        </w:rPr>
        <w:fldChar w:fldCharType="begin"/>
      </w:r>
      <w:r w:rsidRPr="0088310C">
        <w:instrText xml:space="preserve"> SEQ Equation \* ARABIC </w:instrText>
      </w:r>
      <w:r w:rsidRPr="0088310C">
        <w:rPr>
          <w:rPrChange w:id="6603" w:author="L-B" w:date="2018-10-18T03:40:00Z">
            <w:rPr/>
          </w:rPrChange>
        </w:rPr>
        <w:fldChar w:fldCharType="separate"/>
      </w:r>
      <w:r w:rsidR="000D7C70" w:rsidRPr="0088310C">
        <w:rPr>
          <w:noProof/>
        </w:rPr>
        <w:t>30</w:t>
      </w:r>
      <w:r w:rsidRPr="0088310C">
        <w:rPr>
          <w:rPrChange w:id="6604" w:author="L-B" w:date="2018-10-18T03:40:00Z">
            <w:rPr/>
          </w:rPrChange>
        </w:rPr>
        <w:fldChar w:fldCharType="end"/>
      </w:r>
      <w:bookmarkEnd w:id="6601"/>
      <w:r w:rsidRPr="0088310C">
        <w:t xml:space="preserve"> Allard’s law using meteorological visibility</w:t>
      </w:r>
    </w:p>
    <w:p w14:paraId="4E92D9ED" w14:textId="77777777" w:rsidR="0035784F" w:rsidRPr="0088310C" w:rsidRDefault="0035784F" w:rsidP="0035784F">
      <w:pPr>
        <w:pStyle w:val="BodyText"/>
        <w:rPr>
          <w:color w:val="000000" w:themeColor="text1"/>
        </w:rPr>
      </w:pPr>
      <w:r w:rsidRPr="0088310C">
        <w:rPr>
          <w:color w:val="000000" w:themeColor="text1"/>
        </w:rPr>
        <w:t>Where:</w:t>
      </w:r>
    </w:p>
    <w:p w14:paraId="72BF4571" w14:textId="77777777" w:rsidR="0035784F" w:rsidRPr="0088310C" w:rsidRDefault="0035784F" w:rsidP="0035784F">
      <w:pPr>
        <w:pStyle w:val="BodyText"/>
        <w:ind w:left="708"/>
      </w:pPr>
      <w:r w:rsidRPr="0088310C">
        <w:rPr>
          <w:rFonts w:ascii="Cambria Math" w:hAnsi="Cambria Math"/>
          <w:i/>
        </w:rPr>
        <w:t xml:space="preserve">E(d) </w:t>
      </w:r>
      <w:r w:rsidRPr="0088310C">
        <w:tab/>
        <w:t>illuminance at the eye of the observer [lx]</w:t>
      </w:r>
    </w:p>
    <w:p w14:paraId="2ED7F2EB" w14:textId="77777777" w:rsidR="0035784F" w:rsidRPr="0088310C" w:rsidRDefault="0035784F" w:rsidP="0035784F">
      <w:pPr>
        <w:pStyle w:val="BodyText"/>
        <w:ind w:firstLine="708"/>
      </w:pPr>
      <w:r w:rsidRPr="0088310C">
        <w:rPr>
          <w:rFonts w:ascii="Cambria Math" w:hAnsi="Cambria Math"/>
          <w:i/>
        </w:rPr>
        <w:t>I</w:t>
      </w:r>
      <w:r w:rsidRPr="0088310C">
        <w:t xml:space="preserve"> </w:t>
      </w:r>
      <w:r w:rsidRPr="0088310C">
        <w:tab/>
        <w:t>luminous intensity of the light [cd]</w:t>
      </w:r>
    </w:p>
    <w:p w14:paraId="2D8EE662" w14:textId="77777777" w:rsidR="0035784F" w:rsidRPr="0088310C" w:rsidRDefault="0035784F" w:rsidP="0035784F">
      <w:pPr>
        <w:pStyle w:val="BodyText"/>
        <w:ind w:firstLine="708"/>
      </w:pPr>
      <w:r w:rsidRPr="0088310C">
        <w:rPr>
          <w:rFonts w:ascii="Cambria Math" w:hAnsi="Cambria Math"/>
          <w:i/>
        </w:rPr>
        <w:t>d</w:t>
      </w:r>
      <w:r w:rsidRPr="0088310C">
        <w:t xml:space="preserve"> </w:t>
      </w:r>
      <w:r w:rsidRPr="0088310C">
        <w:tab/>
        <w:t>distance in metres [m]</w:t>
      </w:r>
    </w:p>
    <w:p w14:paraId="5E28FC3D" w14:textId="77777777" w:rsidR="0035784F" w:rsidRPr="0088310C" w:rsidRDefault="0035784F" w:rsidP="0035784F">
      <w:pPr>
        <w:pStyle w:val="BodyText"/>
        <w:ind w:firstLine="708"/>
      </w:pPr>
      <w:r w:rsidRPr="0088310C">
        <w:rPr>
          <w:rFonts w:ascii="Cambria Math" w:hAnsi="Cambria Math"/>
          <w:i/>
        </w:rPr>
        <w:t>V</w:t>
      </w:r>
      <w:r w:rsidRPr="0088310C">
        <w:t xml:space="preserve"> </w:t>
      </w:r>
      <w:r w:rsidRPr="0088310C">
        <w:tab/>
        <w:t>meteorological visibility in metres [m]</w:t>
      </w:r>
    </w:p>
    <w:p w14:paraId="6561AAAA" w14:textId="77777777" w:rsidR="0035784F" w:rsidRPr="0088310C" w:rsidRDefault="0035784F" w:rsidP="0035784F">
      <w:pPr>
        <w:pStyle w:val="BodyText"/>
        <w:ind w:firstLine="708"/>
        <w:rPr>
          <w:color w:val="000000" w:themeColor="text1"/>
        </w:rPr>
      </w:pPr>
    </w:p>
    <w:p w14:paraId="6EDD3B49" w14:textId="3040136F" w:rsidR="0035784F" w:rsidRPr="0088310C" w:rsidRDefault="0035784F" w:rsidP="0035784F">
      <w:pPr>
        <w:pStyle w:val="BodyText"/>
        <w:rPr>
          <w:color w:val="000000" w:themeColor="text1"/>
        </w:rPr>
      </w:pPr>
      <w:r w:rsidRPr="0088310C">
        <w:rPr>
          <w:color w:val="000000" w:themeColor="text1"/>
        </w:rPr>
        <w:t xml:space="preserve">In older publications the distance </w:t>
      </w:r>
      <w:r w:rsidRPr="0088310C">
        <w:rPr>
          <w:rFonts w:ascii="Cambria Math" w:hAnsi="Cambria Math"/>
          <w:i/>
          <w:color w:val="000000" w:themeColor="text1"/>
        </w:rPr>
        <w:t>d</w:t>
      </w:r>
      <w:r w:rsidRPr="0088310C">
        <w:rPr>
          <w:color w:val="000000" w:themeColor="text1"/>
        </w:rPr>
        <w:t xml:space="preserve"> and the visibility </w:t>
      </w:r>
      <w:r w:rsidRPr="0088310C">
        <w:rPr>
          <w:rFonts w:ascii="Cambria Math" w:hAnsi="Cambria Math"/>
          <w:i/>
          <w:color w:val="000000" w:themeColor="text1"/>
        </w:rPr>
        <w:t>V</w:t>
      </w:r>
      <w:r w:rsidRPr="0088310C">
        <w:rPr>
          <w:color w:val="000000" w:themeColor="text1"/>
        </w:rPr>
        <w:t xml:space="preserve"> are expressed in nautical miles. </w:t>
      </w:r>
      <w:r w:rsidRPr="0088310C">
        <w:rPr>
          <w:color w:val="000000" w:themeColor="text1"/>
          <w:rPrChange w:id="6605" w:author="L-B" w:date="2018-10-18T03:40:00Z">
            <w:rPr>
              <w:color w:val="000000" w:themeColor="text1"/>
            </w:rPr>
          </w:rPrChange>
        </w:rPr>
        <w:fldChar w:fldCharType="begin"/>
      </w:r>
      <w:r w:rsidRPr="0088310C">
        <w:rPr>
          <w:color w:val="000000" w:themeColor="text1"/>
        </w:rPr>
        <w:instrText xml:space="preserve"> REF _Ref449614898 \h </w:instrText>
      </w:r>
      <w:r w:rsidRPr="0088310C">
        <w:rPr>
          <w:color w:val="000000" w:themeColor="text1"/>
          <w:rPrChange w:id="6606" w:author="L-B" w:date="2018-10-18T03:40:00Z">
            <w:rPr>
              <w:color w:val="000000" w:themeColor="text1"/>
            </w:rPr>
          </w:rPrChange>
        </w:rPr>
      </w:r>
      <w:r w:rsidRPr="0088310C">
        <w:rPr>
          <w:color w:val="000000" w:themeColor="text1"/>
          <w:rPrChange w:id="6607" w:author="L-B" w:date="2018-10-18T03:40:00Z">
            <w:rPr>
              <w:color w:val="000000" w:themeColor="text1"/>
            </w:rPr>
          </w:rPrChange>
        </w:rPr>
        <w:fldChar w:fldCharType="separate"/>
      </w:r>
      <w:ins w:id="6608" w:author="ceres PC" w:date="2018-10-17T09:35:00Z">
        <w:r w:rsidR="000D7C70" w:rsidRPr="0088310C">
          <w:t xml:space="preserve">Equation </w:t>
        </w:r>
        <w:r w:rsidR="000D7C70" w:rsidRPr="0088310C">
          <w:rPr>
            <w:noProof/>
          </w:rPr>
          <w:t>30</w:t>
        </w:r>
      </w:ins>
      <w:del w:id="6609" w:author="ceres PC" w:date="2018-10-17T09:35:00Z">
        <w:r w:rsidR="00AF0B35" w:rsidRPr="0088310C" w:rsidDel="000D7C70">
          <w:delText xml:space="preserve">Equation </w:delText>
        </w:r>
        <w:r w:rsidR="00AF0B35" w:rsidRPr="0088310C" w:rsidDel="000D7C70">
          <w:rPr>
            <w:noProof/>
          </w:rPr>
          <w:delText>30</w:delText>
        </w:r>
      </w:del>
      <w:r w:rsidRPr="0088310C">
        <w:rPr>
          <w:color w:val="000000" w:themeColor="text1"/>
          <w:rPrChange w:id="6610" w:author="L-B" w:date="2018-10-18T03:40:00Z">
            <w:rPr>
              <w:color w:val="000000" w:themeColor="text1"/>
            </w:rPr>
          </w:rPrChange>
        </w:rPr>
        <w:fldChar w:fldCharType="end"/>
      </w:r>
      <w:r w:rsidRPr="0088310C">
        <w:rPr>
          <w:color w:val="000000" w:themeColor="text1"/>
        </w:rPr>
        <w:t xml:space="preserve"> then becomes</w:t>
      </w:r>
    </w:p>
    <w:p w14:paraId="38383F34"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Change w:id="6611" w:author="L-B" w:date="2018-10-18T03:40:00Z">
              <w:rPr>
                <w:rFonts w:ascii="Cambria Math" w:hAnsi="Cambria Math"/>
                <w:color w:val="000000" w:themeColor="text1"/>
                <w:sz w:val="24"/>
                <w:szCs w:val="24"/>
              </w:rPr>
            </w:rPrChange>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Change w:id="6612" w:author="L-B" w:date="2018-10-18T03:40:00Z">
                  <w:rPr>
                    <w:rFonts w:ascii="Cambria Math" w:hAnsi="Cambria Math"/>
                    <w:color w:val="000000" w:themeColor="text1"/>
                    <w:sz w:val="24"/>
                    <w:szCs w:val="24"/>
                  </w:rPr>
                </w:rPrChange>
              </w:rPr>
              <m:t>d</m:t>
            </m:r>
          </m:e>
        </m:d>
        <m:r>
          <w:rPr>
            <w:rFonts w:ascii="Cambria Math" w:hAnsi="Cambria Math"/>
            <w:color w:val="000000" w:themeColor="text1"/>
            <w:sz w:val="24"/>
            <w:szCs w:val="24"/>
            <w:rPrChange w:id="6613" w:author="L-B" w:date="2018-10-18T03:40:00Z">
              <w:rPr>
                <w:rFonts w:ascii="Cambria Math" w:hAnsi="Cambria Math"/>
                <w:color w:val="000000" w:themeColor="text1"/>
                <w:sz w:val="24"/>
                <w:szCs w:val="24"/>
              </w:rPr>
            </w:rPrChange>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Change w:id="6614" w:author="L-B" w:date="2018-10-18T03:40:00Z">
                  <w:rPr>
                    <w:rFonts w:ascii="Cambria Math" w:hAnsi="Cambria Math"/>
                    <w:color w:val="000000" w:themeColor="text1"/>
                    <w:sz w:val="24"/>
                    <w:szCs w:val="24"/>
                  </w:rPr>
                </w:rPrChange>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Change w:id="6615" w:author="L-B" w:date="2018-10-18T03:40:00Z">
                      <w:rPr>
                        <w:rFonts w:ascii="Cambria Math" w:hAnsi="Cambria Math"/>
                        <w:color w:val="000000" w:themeColor="text1"/>
                        <w:sz w:val="24"/>
                        <w:szCs w:val="24"/>
                      </w:rPr>
                    </w:rPrChange>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616" w:author="L-B" w:date="2018-10-18T03:40:00Z">
                          <w:rPr>
                            <w:rFonts w:ascii="Cambria Math" w:hAnsi="Cambria Math"/>
                            <w:color w:val="000000" w:themeColor="text1"/>
                            <w:sz w:val="24"/>
                            <w:szCs w:val="24"/>
                          </w:rPr>
                        </w:rPrChange>
                      </w:rPr>
                      <m:t>10</m:t>
                    </m:r>
                  </m:e>
                  <m:sup>
                    <m:r>
                      <w:rPr>
                        <w:rFonts w:ascii="Cambria Math" w:hAnsi="Cambria Math"/>
                        <w:color w:val="000000" w:themeColor="text1"/>
                        <w:sz w:val="24"/>
                        <w:szCs w:val="24"/>
                        <w:rPrChange w:id="6617" w:author="L-B" w:date="2018-10-18T03:40:00Z">
                          <w:rPr>
                            <w:rFonts w:ascii="Cambria Math" w:hAnsi="Cambria Math"/>
                            <w:color w:val="000000" w:themeColor="text1"/>
                            <w:sz w:val="24"/>
                            <w:szCs w:val="24"/>
                          </w:rPr>
                        </w:rPrChange>
                      </w:rPr>
                      <m:t>6</m:t>
                    </m:r>
                  </m:sup>
                </m:sSup>
              </m:e>
            </m:d>
          </m:den>
        </m:f>
        <m:r>
          <w:rPr>
            <w:rFonts w:ascii="Cambria Math" w:hAnsi="Cambria Math"/>
            <w:color w:val="000000" w:themeColor="text1"/>
            <w:sz w:val="24"/>
            <w:szCs w:val="24"/>
            <w:rPrChange w:id="6618" w:author="L-B" w:date="2018-10-18T03:40:00Z">
              <w:rPr>
                <w:rFonts w:ascii="Cambria Math" w:hAnsi="Cambria Math"/>
                <w:color w:val="000000" w:themeColor="text1"/>
                <w:sz w:val="24"/>
                <w:szCs w:val="24"/>
              </w:rPr>
            </w:rPrChange>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619" w:author="L-B" w:date="2018-10-18T03:40:00Z">
                      <w:rPr>
                        <w:rFonts w:ascii="Cambria Math" w:hAnsi="Cambria Math"/>
                        <w:color w:val="000000" w:themeColor="text1"/>
                        <w:sz w:val="24"/>
                        <w:szCs w:val="24"/>
                      </w:rPr>
                    </w:rPrChange>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Change w:id="6620" w:author="L-B" w:date="2018-10-18T03:40:00Z">
                          <w:rPr>
                            <w:rFonts w:ascii="Cambria Math" w:hAnsi="Cambria Math"/>
                            <w:color w:val="000000" w:themeColor="text1"/>
                            <w:sz w:val="24"/>
                            <w:szCs w:val="24"/>
                          </w:rPr>
                        </w:rPrChange>
                      </w:rPr>
                      <m:t>d</m:t>
                    </m:r>
                  </m:num>
                  <m:den>
                    <m:r>
                      <w:rPr>
                        <w:rFonts w:ascii="Cambria Math" w:hAnsi="Cambria Math"/>
                        <w:color w:val="000000" w:themeColor="text1"/>
                        <w:sz w:val="24"/>
                        <w:szCs w:val="24"/>
                        <w:rPrChange w:id="6621" w:author="L-B" w:date="2018-10-18T03:40:00Z">
                          <w:rPr>
                            <w:rFonts w:ascii="Cambria Math" w:hAnsi="Cambria Math"/>
                            <w:color w:val="000000" w:themeColor="text1"/>
                            <w:sz w:val="24"/>
                            <w:szCs w:val="24"/>
                          </w:rPr>
                        </w:rPrChange>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Change w:id="6622" w:author="L-B" w:date="2018-10-18T03:40:00Z">
                      <w:rPr>
                        <w:rFonts w:ascii="Cambria Math" w:hAnsi="Cambria Math"/>
                        <w:color w:val="000000" w:themeColor="text1"/>
                        <w:sz w:val="24"/>
                        <w:szCs w:val="24"/>
                      </w:rPr>
                    </w:rPrChange>
                  </w:rPr>
                  <m:t>d</m:t>
                </m:r>
              </m:e>
              <m:sup>
                <m:r>
                  <w:rPr>
                    <w:rFonts w:ascii="Cambria Math" w:hAnsi="Cambria Math"/>
                    <w:color w:val="000000" w:themeColor="text1"/>
                    <w:sz w:val="24"/>
                    <w:szCs w:val="24"/>
                    <w:rPrChange w:id="6623" w:author="L-B" w:date="2018-10-18T03:40:00Z">
                      <w:rPr>
                        <w:rFonts w:ascii="Cambria Math" w:hAnsi="Cambria Math"/>
                        <w:color w:val="000000" w:themeColor="text1"/>
                        <w:sz w:val="24"/>
                        <w:szCs w:val="24"/>
                      </w:rPr>
                    </w:rPrChange>
                  </w:rPr>
                  <m:t>2</m:t>
                </m:r>
              </m:sup>
            </m:sSup>
          </m:den>
        </m:f>
      </m:oMath>
      <w:r w:rsidRPr="0088310C">
        <w:rPr>
          <w:color w:val="000000" w:themeColor="text1"/>
        </w:rPr>
        <w:tab/>
      </w:r>
    </w:p>
    <w:p w14:paraId="60DD8614" w14:textId="46D764AC" w:rsidR="0035784F" w:rsidRPr="0088310C" w:rsidRDefault="0035784F" w:rsidP="0035784F">
      <w:pPr>
        <w:pStyle w:val="Caption"/>
      </w:pPr>
      <w:r w:rsidRPr="0088310C">
        <w:t xml:space="preserve">Equation </w:t>
      </w:r>
      <w:r w:rsidRPr="0088310C">
        <w:rPr>
          <w:rPrChange w:id="6624" w:author="L-B" w:date="2018-10-18T03:40:00Z">
            <w:rPr/>
          </w:rPrChange>
        </w:rPr>
        <w:fldChar w:fldCharType="begin"/>
      </w:r>
      <w:r w:rsidRPr="0088310C">
        <w:instrText xml:space="preserve"> SEQ Equation \* ARABIC </w:instrText>
      </w:r>
      <w:r w:rsidRPr="0088310C">
        <w:rPr>
          <w:rPrChange w:id="6625" w:author="L-B" w:date="2018-10-18T03:40:00Z">
            <w:rPr/>
          </w:rPrChange>
        </w:rPr>
        <w:fldChar w:fldCharType="separate"/>
      </w:r>
      <w:r w:rsidR="000D7C70" w:rsidRPr="0088310C">
        <w:rPr>
          <w:noProof/>
        </w:rPr>
        <w:t>31</w:t>
      </w:r>
      <w:r w:rsidRPr="0088310C">
        <w:rPr>
          <w:rPrChange w:id="6626" w:author="L-B" w:date="2018-10-18T03:40:00Z">
            <w:rPr/>
          </w:rPrChange>
        </w:rPr>
        <w:fldChar w:fldCharType="end"/>
      </w:r>
      <w:r w:rsidRPr="0088310C">
        <w:t xml:space="preserve"> Allard’s law using meteorological visibility and nautical miles</w:t>
      </w:r>
    </w:p>
    <w:p w14:paraId="2D6DA574" w14:textId="77777777" w:rsidR="0035784F" w:rsidRPr="0088310C" w:rsidRDefault="0035784F" w:rsidP="0035784F">
      <w:pPr>
        <w:pStyle w:val="BodyText"/>
      </w:pPr>
      <w:r w:rsidRPr="0088310C">
        <w:t>Where:</w:t>
      </w:r>
    </w:p>
    <w:p w14:paraId="6271141A" w14:textId="77777777" w:rsidR="0035784F" w:rsidRPr="0088310C" w:rsidRDefault="0035784F" w:rsidP="0035784F">
      <w:pPr>
        <w:pStyle w:val="BodyText"/>
        <w:ind w:firstLine="708"/>
      </w:pPr>
      <w:r w:rsidRPr="0088310C">
        <w:rPr>
          <w:rFonts w:ascii="Cambria Math" w:hAnsi="Cambria Math"/>
          <w:i/>
        </w:rPr>
        <w:t xml:space="preserve">E(d) </w:t>
      </w:r>
      <w:r w:rsidRPr="0088310C">
        <w:rPr>
          <w:rFonts w:ascii="Cambria Math" w:hAnsi="Cambria Math"/>
          <w:i/>
        </w:rPr>
        <w:tab/>
      </w:r>
      <w:r w:rsidRPr="0088310C">
        <w:t>illuminance at the eye of the observer [lx]</w:t>
      </w:r>
    </w:p>
    <w:p w14:paraId="271D15CB" w14:textId="77777777" w:rsidR="0035784F" w:rsidRPr="0088310C" w:rsidRDefault="0035784F" w:rsidP="0035784F">
      <w:pPr>
        <w:pStyle w:val="BodyText"/>
        <w:ind w:firstLine="708"/>
      </w:pPr>
      <w:r w:rsidRPr="0088310C">
        <w:rPr>
          <w:rFonts w:ascii="Cambria Math" w:hAnsi="Cambria Math"/>
          <w:i/>
        </w:rPr>
        <w:lastRenderedPageBreak/>
        <w:t>I</w:t>
      </w:r>
      <w:r w:rsidRPr="0088310C">
        <w:t xml:space="preserve"> </w:t>
      </w:r>
      <w:r w:rsidRPr="0088310C">
        <w:tab/>
        <w:t>luminous intensity of the light [cd]</w:t>
      </w:r>
    </w:p>
    <w:p w14:paraId="21D9D940" w14:textId="77777777" w:rsidR="0035784F" w:rsidRPr="0088310C" w:rsidRDefault="0035784F" w:rsidP="0035784F">
      <w:pPr>
        <w:pStyle w:val="BodyText"/>
        <w:ind w:firstLine="708"/>
      </w:pPr>
      <w:r w:rsidRPr="0088310C">
        <w:rPr>
          <w:rFonts w:ascii="Cambria Math" w:hAnsi="Cambria Math"/>
          <w:i/>
        </w:rPr>
        <w:t>d</w:t>
      </w:r>
      <w:r w:rsidRPr="0088310C">
        <w:t xml:space="preserve"> </w:t>
      </w:r>
      <w:r w:rsidRPr="0088310C">
        <w:tab/>
        <w:t>distance in nautical miles</w:t>
      </w:r>
    </w:p>
    <w:p w14:paraId="3D70312F" w14:textId="77777777" w:rsidR="0035784F" w:rsidRPr="0088310C" w:rsidRDefault="0035784F" w:rsidP="0035784F">
      <w:pPr>
        <w:pStyle w:val="BodyText"/>
        <w:ind w:firstLine="708"/>
      </w:pPr>
      <w:r w:rsidRPr="0088310C">
        <w:rPr>
          <w:rFonts w:ascii="Cambria Math" w:hAnsi="Cambria Math"/>
          <w:i/>
        </w:rPr>
        <w:t>V</w:t>
      </w:r>
      <w:r w:rsidRPr="0088310C">
        <w:t xml:space="preserve"> </w:t>
      </w:r>
      <w:r w:rsidRPr="0088310C">
        <w:tab/>
        <w:t>meteorological visibility in nautical miles</w:t>
      </w:r>
    </w:p>
    <w:p w14:paraId="4458779C" w14:textId="196AF53E" w:rsidR="00AA7903" w:rsidRPr="0088310C" w:rsidRDefault="0035784F" w:rsidP="00F34C9A">
      <w:pPr>
        <w:pStyle w:val="BodyText"/>
        <w:ind w:firstLine="708"/>
      </w:pPr>
      <w:r w:rsidRPr="0088310C">
        <w:t>the units (not shown) associated with (3.43</w:t>
      </w:r>
      <w:r w:rsidRPr="0088310C">
        <w:sym w:font="Symbol" w:char="F0B4"/>
      </w:r>
      <w:r w:rsidRPr="0088310C">
        <w:t>10</w:t>
      </w:r>
      <w:r w:rsidRPr="0088310C">
        <w:rPr>
          <w:vertAlign w:val="superscript"/>
        </w:rPr>
        <w:t>6</w:t>
      </w:r>
      <w:r w:rsidRPr="0088310C">
        <w:t>) are m</w:t>
      </w:r>
      <w:r w:rsidRPr="0088310C">
        <w:rPr>
          <w:vertAlign w:val="superscript"/>
        </w:rPr>
        <w:t>2</w:t>
      </w:r>
      <w:r w:rsidRPr="0088310C">
        <w:t>/M</w:t>
      </w:r>
      <w:r w:rsidRPr="0088310C">
        <w:rPr>
          <w:vertAlign w:val="superscript"/>
        </w:rPr>
        <w:t>2</w:t>
      </w:r>
    </w:p>
    <w:p w14:paraId="2CF18087" w14:textId="2FF1DDBC" w:rsidR="00BA7C48" w:rsidRPr="0088310C" w:rsidRDefault="000B614D" w:rsidP="000B614D">
      <w:pPr>
        <w:pStyle w:val="Annex"/>
      </w:pPr>
      <w:r w:rsidRPr="0088310C">
        <w:t>References</w:t>
      </w:r>
    </w:p>
    <w:p w14:paraId="6CD43ECD" w14:textId="23E9F944" w:rsidR="000B614D" w:rsidRPr="0088310C" w:rsidRDefault="000B614D" w:rsidP="000B614D">
      <w:pPr>
        <w:pStyle w:val="BodyText"/>
        <w:numPr>
          <w:ilvl w:val="0"/>
          <w:numId w:val="39"/>
        </w:numPr>
      </w:pPr>
      <w:bookmarkStart w:id="6627" w:name="_Ref459800451"/>
      <w:r w:rsidRPr="0088310C">
        <w:t xml:space="preserve">CIE </w:t>
      </w:r>
      <w:ins w:id="6628" w:author="L-B" w:date="2018-10-17T10:24:00Z">
        <w:r w:rsidR="00DC6DD9" w:rsidRPr="0088310C">
          <w:t xml:space="preserve">S 010/E: 2004 </w:t>
        </w:r>
      </w:ins>
      <w:del w:id="6629" w:author="L-B" w:date="2018-10-17T10:24:00Z">
        <w:r w:rsidRPr="0088310C" w:rsidDel="00DC6DD9">
          <w:delText xml:space="preserve">18.2 </w:delText>
        </w:r>
      </w:del>
      <w:ins w:id="6630" w:author="L-B" w:date="2018-10-17T10:24:00Z">
        <w:r w:rsidR="00DC6DD9" w:rsidRPr="0088310C">
          <w:t xml:space="preserve">Photometry – The CIE System of Physical Photometry </w:t>
        </w:r>
      </w:ins>
      <w:del w:id="6631" w:author="L-B" w:date="2018-10-17T10:24:00Z">
        <w:r w:rsidRPr="0088310C" w:rsidDel="00DC6DD9">
          <w:delText>The Basis of Physical Photometry (</w:delText>
        </w:r>
      </w:del>
      <w:del w:id="6632" w:author="L-B" w:date="2018-10-17T10:21:00Z">
        <w:r w:rsidRPr="0088310C" w:rsidDel="00DC6DD9">
          <w:delText xml:space="preserve"> </w:delText>
        </w:r>
      </w:del>
      <w:del w:id="6633" w:author="L-B" w:date="2018-10-17T10:24:00Z">
        <w:r w:rsidRPr="0088310C" w:rsidDel="00DC6DD9">
          <w:delText xml:space="preserve">International Commission on Illumination, </w:delText>
        </w:r>
      </w:del>
      <w:del w:id="6634" w:author="L-B" w:date="2018-10-17T10:23:00Z">
        <w:r w:rsidRPr="0088310C" w:rsidDel="00DC6DD9">
          <w:delText>1</w:delText>
        </w:r>
      </w:del>
      <w:del w:id="6635" w:author="L-B" w:date="2018-10-17T10:25:00Z">
        <w:r w:rsidRPr="0088310C" w:rsidDel="00DC6DD9">
          <w:delText>983)</w:delText>
        </w:r>
      </w:del>
      <w:bookmarkEnd w:id="6627"/>
    </w:p>
    <w:p w14:paraId="688FA5CA" w14:textId="0992AA7B" w:rsidR="000D7C70" w:rsidRPr="0088310C" w:rsidRDefault="000D7C70" w:rsidP="000B614D">
      <w:pPr>
        <w:pStyle w:val="BodyText"/>
        <w:numPr>
          <w:ilvl w:val="0"/>
          <w:numId w:val="39"/>
        </w:numPr>
      </w:pPr>
      <w:r w:rsidRPr="0088310C">
        <w:t xml:space="preserve">IALA Guideline 1073 </w:t>
      </w:r>
      <w:proofErr w:type="spellStart"/>
      <w:r w:rsidRPr="0088310C">
        <w:t>Conspicuity</w:t>
      </w:r>
      <w:proofErr w:type="spellEnd"/>
      <w:r w:rsidRPr="0088310C">
        <w:t xml:space="preserve"> of </w:t>
      </w:r>
      <w:proofErr w:type="spellStart"/>
      <w:r w:rsidRPr="0088310C">
        <w:t>AtoN</w:t>
      </w:r>
      <w:proofErr w:type="spellEnd"/>
      <w:r w:rsidRPr="0088310C">
        <w:t xml:space="preserve"> </w:t>
      </w:r>
      <w:ins w:id="6636" w:author="ceres PC" w:date="2018-10-17T09:35:00Z">
        <w:r w:rsidR="00207432" w:rsidRPr="0088310C">
          <w:t xml:space="preserve">Signal </w:t>
        </w:r>
      </w:ins>
      <w:r w:rsidRPr="0088310C">
        <w:t xml:space="preserve">Lights at night, Edition 2, December </w:t>
      </w:r>
      <w:commentRangeStart w:id="6637"/>
      <w:r w:rsidRPr="0088310C">
        <w:t>2017</w:t>
      </w:r>
      <w:commentRangeEnd w:id="6637"/>
      <w:r w:rsidR="00871E49">
        <w:rPr>
          <w:rStyle w:val="CommentReference"/>
        </w:rPr>
        <w:commentReference w:id="6637"/>
      </w:r>
    </w:p>
    <w:p w14:paraId="439A1A7B" w14:textId="58E32914" w:rsidR="007F543C" w:rsidRPr="0088310C" w:rsidRDefault="007F543C" w:rsidP="000B614D">
      <w:pPr>
        <w:pStyle w:val="BodyText"/>
        <w:numPr>
          <w:ilvl w:val="0"/>
          <w:numId w:val="39"/>
        </w:numPr>
      </w:pPr>
      <w:bookmarkStart w:id="6638" w:name="_Ref491770843"/>
      <w:del w:id="6639" w:author="L-B" w:date="2018-10-18T03:44:00Z">
        <w:r w:rsidRPr="0088310C" w:rsidDel="00871E49">
          <w:rPr>
            <w:highlight w:val="yellow"/>
          </w:rPr>
          <w:delText>IALA Guideline 1023 The Design Of Leading Lines, Edition 1.1, December 2005</w:delText>
        </w:r>
      </w:del>
      <w:bookmarkEnd w:id="6638"/>
    </w:p>
    <w:p w14:paraId="441C9AC2" w14:textId="35D96FC3" w:rsidR="009C7361" w:rsidRPr="0088310C" w:rsidRDefault="009C7361" w:rsidP="000B614D">
      <w:pPr>
        <w:pStyle w:val="BodyText"/>
        <w:numPr>
          <w:ilvl w:val="0"/>
          <w:numId w:val="39"/>
        </w:numPr>
      </w:pPr>
      <w:bookmarkStart w:id="6640" w:name="_Ref491770328"/>
      <w:r w:rsidRPr="0088310C">
        <w:rPr>
          <w:highlight w:val="yellow"/>
        </w:rPr>
        <w:t xml:space="preserve">IALA Recommendation </w:t>
      </w:r>
      <w:proofErr w:type="gramStart"/>
      <w:r w:rsidR="007F543C" w:rsidRPr="0088310C">
        <w:rPr>
          <w:highlight w:val="yellow"/>
        </w:rPr>
        <w:t>F</w:t>
      </w:r>
      <w:r w:rsidRPr="0088310C">
        <w:rPr>
          <w:highlight w:val="yellow"/>
        </w:rPr>
        <w:t>or</w:t>
      </w:r>
      <w:proofErr w:type="gramEnd"/>
      <w:r w:rsidRPr="0088310C">
        <w:rPr>
          <w:highlight w:val="yellow"/>
        </w:rPr>
        <w:t xml:space="preserve"> </w:t>
      </w:r>
      <w:r w:rsidR="007F543C" w:rsidRPr="0088310C">
        <w:rPr>
          <w:highlight w:val="yellow"/>
        </w:rPr>
        <w:t>A</w:t>
      </w:r>
      <w:r w:rsidRPr="0088310C">
        <w:rPr>
          <w:highlight w:val="yellow"/>
        </w:rPr>
        <w:t xml:space="preserve"> Definition </w:t>
      </w:r>
      <w:r w:rsidR="007F543C" w:rsidRPr="0088310C">
        <w:rPr>
          <w:highlight w:val="yellow"/>
        </w:rPr>
        <w:t>O</w:t>
      </w:r>
      <w:r w:rsidRPr="0088310C">
        <w:rPr>
          <w:highlight w:val="yellow"/>
        </w:rPr>
        <w:t xml:space="preserve">f </w:t>
      </w:r>
      <w:r w:rsidR="007F543C" w:rsidRPr="0088310C">
        <w:rPr>
          <w:highlight w:val="yellow"/>
        </w:rPr>
        <w:t>T</w:t>
      </w:r>
      <w:r w:rsidRPr="0088310C">
        <w:rPr>
          <w:highlight w:val="yellow"/>
        </w:rPr>
        <w:t xml:space="preserve">he Nominal Daytime Range </w:t>
      </w:r>
      <w:r w:rsidR="007F543C" w:rsidRPr="0088310C">
        <w:rPr>
          <w:highlight w:val="yellow"/>
        </w:rPr>
        <w:t>O</w:t>
      </w:r>
      <w:r w:rsidRPr="0088310C">
        <w:rPr>
          <w:highlight w:val="yellow"/>
        </w:rPr>
        <w:t xml:space="preserve">f Maritime Signal Lights Intended </w:t>
      </w:r>
      <w:r w:rsidR="007F543C" w:rsidRPr="0088310C">
        <w:rPr>
          <w:highlight w:val="yellow"/>
        </w:rPr>
        <w:t>F</w:t>
      </w:r>
      <w:r w:rsidRPr="0088310C">
        <w:rPr>
          <w:highlight w:val="yellow"/>
        </w:rPr>
        <w:t xml:space="preserve">or </w:t>
      </w:r>
      <w:r w:rsidR="007F543C" w:rsidRPr="0088310C">
        <w:rPr>
          <w:highlight w:val="yellow"/>
        </w:rPr>
        <w:t>T</w:t>
      </w:r>
      <w:r w:rsidRPr="0088310C">
        <w:rPr>
          <w:highlight w:val="yellow"/>
        </w:rPr>
        <w:t xml:space="preserve">he Guidance </w:t>
      </w:r>
      <w:r w:rsidR="007F543C" w:rsidRPr="0088310C">
        <w:rPr>
          <w:highlight w:val="yellow"/>
        </w:rPr>
        <w:t>O</w:t>
      </w:r>
      <w:r w:rsidRPr="0088310C">
        <w:rPr>
          <w:highlight w:val="yellow"/>
        </w:rPr>
        <w:t xml:space="preserve">f Shipping </w:t>
      </w:r>
      <w:r w:rsidR="007F543C" w:rsidRPr="0088310C">
        <w:rPr>
          <w:highlight w:val="yellow"/>
        </w:rPr>
        <w:t>B</w:t>
      </w:r>
      <w:r w:rsidRPr="0088310C">
        <w:rPr>
          <w:highlight w:val="yellow"/>
        </w:rPr>
        <w:t>y Day, April 1974 (extract from IALA Bulletin n° 60 – 1974-3)</w:t>
      </w:r>
      <w:bookmarkEnd w:id="6640"/>
    </w:p>
    <w:p w14:paraId="720DFAF5" w14:textId="7BB9C4E6" w:rsidR="00DC2C87" w:rsidRPr="0088310C" w:rsidRDefault="00DC2C87" w:rsidP="000B614D">
      <w:pPr>
        <w:pStyle w:val="BodyText"/>
        <w:numPr>
          <w:ilvl w:val="0"/>
          <w:numId w:val="39"/>
        </w:numPr>
      </w:pPr>
      <w:bookmarkStart w:id="6641" w:name="_Ref491860668"/>
      <w:r w:rsidRPr="0088310C">
        <w:t>German Waterways and Shipping Administration, Standard ‘</w:t>
      </w:r>
      <w:proofErr w:type="spellStart"/>
      <w:r w:rsidRPr="0088310C">
        <w:t>Tragweiten</w:t>
      </w:r>
      <w:proofErr w:type="spellEnd"/>
      <w:r w:rsidRPr="0088310C">
        <w:t xml:space="preserve"> und </w:t>
      </w:r>
      <w:proofErr w:type="spellStart"/>
      <w:r w:rsidRPr="0088310C">
        <w:t>Lichtstärken</w:t>
      </w:r>
      <w:proofErr w:type="spellEnd"/>
      <w:r w:rsidRPr="0088310C">
        <w:t xml:space="preserve"> von </w:t>
      </w:r>
      <w:proofErr w:type="spellStart"/>
      <w:r w:rsidRPr="0088310C">
        <w:t>Feuern</w:t>
      </w:r>
      <w:proofErr w:type="spellEnd"/>
      <w:r w:rsidRPr="0088310C">
        <w:t xml:space="preserve"> und </w:t>
      </w:r>
      <w:proofErr w:type="spellStart"/>
      <w:r w:rsidRPr="0088310C">
        <w:t>Signallichtern</w:t>
      </w:r>
      <w:proofErr w:type="spellEnd"/>
      <w:r w:rsidRPr="0088310C">
        <w:t>’</w:t>
      </w:r>
      <w:bookmarkEnd w:id="6641"/>
      <w:r w:rsidR="00E93B88" w:rsidRPr="0088310C">
        <w:t>, (Luminous Range and Intensity of lights)</w:t>
      </w:r>
    </w:p>
    <w:p w14:paraId="6032EB6A" w14:textId="77777777" w:rsidR="00D663A4" w:rsidRPr="0088310C" w:rsidRDefault="00D663A4" w:rsidP="000B614D">
      <w:pPr>
        <w:pStyle w:val="BodyText"/>
        <w:numPr>
          <w:ilvl w:val="0"/>
          <w:numId w:val="39"/>
        </w:numPr>
      </w:pPr>
      <w:bookmarkStart w:id="6642" w:name="_Ref460586314"/>
      <w:bookmarkStart w:id="6643" w:name="_Ref460240054"/>
      <w:r w:rsidRPr="0088310C">
        <w:t>Convention on the International Regulations for Preventing Collisions at Sea, 1972 (COLREGs), International Maritime Organization</w:t>
      </w:r>
      <w:bookmarkEnd w:id="6642"/>
      <w:r w:rsidRPr="0088310C">
        <w:t xml:space="preserve"> </w:t>
      </w:r>
    </w:p>
    <w:p w14:paraId="35A1591E" w14:textId="1C7E2491" w:rsidR="00C91CF1" w:rsidRPr="0088310C" w:rsidRDefault="00C91CF1" w:rsidP="000B614D">
      <w:pPr>
        <w:pStyle w:val="BodyText"/>
        <w:numPr>
          <w:ilvl w:val="0"/>
          <w:numId w:val="39"/>
        </w:numPr>
      </w:pPr>
      <w:bookmarkStart w:id="6644" w:name="_Ref460586379"/>
      <w:r w:rsidRPr="0088310C">
        <w:t>Convention on International Civil Aviation, Annex 14, Aerodromes, Volume 1, Aerodrome Design and Operations</w:t>
      </w:r>
      <w:bookmarkEnd w:id="6643"/>
      <w:bookmarkEnd w:id="6644"/>
    </w:p>
    <w:p w14:paraId="5D9F3724" w14:textId="375D11A9" w:rsidR="00C91CF1" w:rsidRPr="0088310C" w:rsidRDefault="00666303" w:rsidP="000B614D">
      <w:pPr>
        <w:pStyle w:val="BodyText"/>
        <w:numPr>
          <w:ilvl w:val="0"/>
          <w:numId w:val="39"/>
        </w:numPr>
      </w:pPr>
      <w:bookmarkStart w:id="6645" w:name="_Ref460823611"/>
      <w:r w:rsidRPr="0088310C">
        <w:t>ISO 16508:1999 / CIE S 006.1/E-1998 Road Traffic Lights - Photometric Properties of 200 mm Roundel Signals</w:t>
      </w:r>
      <w:bookmarkEnd w:id="6645"/>
    </w:p>
    <w:p w14:paraId="433A8715" w14:textId="0197306E" w:rsidR="00666303" w:rsidRPr="0088310C" w:rsidRDefault="000A1B4B" w:rsidP="000A1B4B">
      <w:pPr>
        <w:pStyle w:val="BodyText"/>
        <w:numPr>
          <w:ilvl w:val="0"/>
          <w:numId w:val="39"/>
        </w:numPr>
      </w:pPr>
      <w:r w:rsidRPr="0088310C">
        <w:t>CIE Publication No 43 Photometry of Floodlights</w:t>
      </w:r>
    </w:p>
    <w:p w14:paraId="2029995F" w14:textId="557F3AF1" w:rsidR="006561DD" w:rsidRPr="0088310C" w:rsidRDefault="006561DD" w:rsidP="006561DD">
      <w:pPr>
        <w:pStyle w:val="BodyText"/>
        <w:numPr>
          <w:ilvl w:val="0"/>
          <w:numId w:val="39"/>
        </w:numPr>
      </w:pPr>
      <w:r w:rsidRPr="0088310C">
        <w:t>CIE Publication No 70 The Measurement of Absolute Intensity Distributions</w:t>
      </w:r>
    </w:p>
    <w:sectPr w:rsidR="006561DD" w:rsidRPr="0088310C" w:rsidSect="0019315F">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71" w:author="L-B" w:date="2018-10-17T10:33:00Z" w:initials="L">
    <w:p w14:paraId="15E6DB64" w14:textId="536AC082" w:rsidR="00A64966" w:rsidRDefault="00A64966">
      <w:pPr>
        <w:pStyle w:val="CommentText"/>
      </w:pPr>
      <w:r>
        <w:rPr>
          <w:rStyle w:val="CommentReference"/>
        </w:rPr>
        <w:annotationRef/>
      </w:r>
      <w:r>
        <w:t xml:space="preserve">Frank to remove the </w:t>
      </w:r>
      <w:proofErr w:type="spellStart"/>
      <w:r>
        <w:t>Vsub</w:t>
      </w:r>
      <w:proofErr w:type="spellEnd"/>
      <w:r>
        <w:t xml:space="preserve"> 0.05 in the below diagram; Frank suggests changing the value of sub 0.02 in the dictionary</w:t>
      </w:r>
    </w:p>
  </w:comment>
  <w:comment w:id="1113" w:author="L-B" w:date="2018-10-17T10:43:00Z" w:initials="L">
    <w:p w14:paraId="6CF55AC0" w14:textId="5328E81F" w:rsidR="00A64966" w:rsidRDefault="00A64966">
      <w:pPr>
        <w:pStyle w:val="CommentText"/>
      </w:pPr>
      <w:r>
        <w:rPr>
          <w:rStyle w:val="CommentReference"/>
        </w:rPr>
        <w:annotationRef/>
      </w:r>
      <w:r>
        <w:t>Frank to remove X sub ‘min’ but leave drawing</w:t>
      </w:r>
    </w:p>
  </w:comment>
  <w:comment w:id="1516" w:author="L-B" w:date="2018-10-18T04:23:00Z" w:initials="L">
    <w:p w14:paraId="37E98684" w14:textId="6C4CFA64" w:rsidR="00A64966" w:rsidRDefault="00A64966">
      <w:pPr>
        <w:pStyle w:val="CommentText"/>
      </w:pPr>
      <w:r>
        <w:rPr>
          <w:rStyle w:val="CommentReference"/>
        </w:rPr>
        <w:annotationRef/>
      </w:r>
      <w:r>
        <w:t>The existing leading lights recommends x 10 and x 100, but here it’s recommending x 2 and x 20 – needs consideration.</w:t>
      </w:r>
    </w:p>
  </w:comment>
  <w:comment w:id="1676" w:author="L-B" w:date="2018-10-18T05:48:00Z" w:initials="L">
    <w:p w14:paraId="163ABC24" w14:textId="1758D9BF" w:rsidR="009063A1" w:rsidRDefault="009063A1">
      <w:pPr>
        <w:pStyle w:val="CommentText"/>
      </w:pPr>
      <w:r>
        <w:rPr>
          <w:rStyle w:val="CommentReference"/>
        </w:rPr>
        <w:annotationRef/>
      </w:r>
      <w:r>
        <w:t>JLB to clean / edit</w:t>
      </w:r>
    </w:p>
  </w:comment>
  <w:comment w:id="2566" w:author="Malcolm Nicholson" w:date="2017-10-11T18:53:00Z" w:initials="MN">
    <w:p w14:paraId="0F7F874D" w14:textId="77777777" w:rsidR="00A64966" w:rsidRDefault="00A64966" w:rsidP="004C5658">
      <w:pPr>
        <w:pStyle w:val="CommentText"/>
      </w:pPr>
      <w:r>
        <w:rPr>
          <w:rStyle w:val="CommentReference"/>
        </w:rPr>
        <w:annotationRef/>
      </w:r>
      <w:r>
        <w:t xml:space="preserve">Up </w:t>
      </w:r>
      <w:proofErr w:type="gramStart"/>
      <w:r>
        <w:t>to  this</w:t>
      </w:r>
      <w:proofErr w:type="gramEnd"/>
      <w:r>
        <w:t xml:space="preserve"> point there is clear direction on how to achieve the desired intensity and although the method is correct and sound after this point it could become confusing with the different terms. The WG are agreed that in-service instead of in-situ would be a better term. However more discussion is required to give a clearer explanation to members on how to complete these calculations. It is therefore proposed that the guideline is deferred to the next work programme for finalisation.</w:t>
      </w:r>
    </w:p>
  </w:comment>
  <w:comment w:id="2573" w:author="ceres PC" w:date="2018-10-17T08:05:00Z" w:initials="cP">
    <w:p w14:paraId="2A76465A" w14:textId="77777777" w:rsidR="00A64966" w:rsidRDefault="00A64966" w:rsidP="004C5658">
      <w:pPr>
        <w:pStyle w:val="CommentText"/>
      </w:pPr>
      <w:r>
        <w:rPr>
          <w:rStyle w:val="CommentReference"/>
        </w:rPr>
        <w:annotationRef/>
      </w:r>
      <w:r>
        <w:t>define in-service intensity</w:t>
      </w:r>
    </w:p>
  </w:comment>
  <w:comment w:id="6637" w:author="L-B" w:date="2018-10-18T03:44:00Z" w:initials="L">
    <w:p w14:paraId="7EEE7118" w14:textId="4D6C71FD" w:rsidR="00A64966" w:rsidRDefault="00A64966">
      <w:pPr>
        <w:pStyle w:val="CommentText"/>
      </w:pPr>
      <w:r>
        <w:rPr>
          <w:rStyle w:val="CommentReference"/>
        </w:rPr>
        <w:annotationRef/>
      </w:r>
      <w:r>
        <w:t>references need to be adjusted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E6DB64" w15:done="0"/>
  <w15:commentEx w15:paraId="6CF55AC0" w15:done="0"/>
  <w15:commentEx w15:paraId="37E98684" w15:done="0"/>
  <w15:commentEx w15:paraId="163ABC24" w15:done="0"/>
  <w15:commentEx w15:paraId="0F7F874D" w15:done="0"/>
  <w15:commentEx w15:paraId="2A76465A" w15:done="0"/>
  <w15:commentEx w15:paraId="7EEE71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E6DB64" w16cid:durableId="1F718E75"/>
  <w16cid:commentId w16cid:paraId="6CF55AC0" w16cid:durableId="1F7190E5"/>
  <w16cid:commentId w16cid:paraId="37E98684" w16cid:durableId="1F72893C"/>
  <w16cid:commentId w16cid:paraId="163ABC24" w16cid:durableId="1F729D38"/>
  <w16cid:commentId w16cid:paraId="0F7F874D" w16cid:durableId="1D88E72B"/>
  <w16cid:commentId w16cid:paraId="2A76465A" w16cid:durableId="1F716BDC"/>
  <w16cid:commentId w16cid:paraId="7EEE7118" w16cid:durableId="1F7280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6BB0D" w14:textId="77777777" w:rsidR="002319EE" w:rsidRDefault="002319EE" w:rsidP="003274DB">
      <w:r>
        <w:separator/>
      </w:r>
    </w:p>
    <w:p w14:paraId="0A42B6C5" w14:textId="77777777" w:rsidR="002319EE" w:rsidRDefault="002319EE"/>
  </w:endnote>
  <w:endnote w:type="continuationSeparator" w:id="0">
    <w:p w14:paraId="59B08F1A" w14:textId="77777777" w:rsidR="002319EE" w:rsidRDefault="002319EE" w:rsidP="003274DB">
      <w:r>
        <w:continuationSeparator/>
      </w:r>
    </w:p>
    <w:p w14:paraId="656EC371" w14:textId="77777777" w:rsidR="002319EE" w:rsidRDefault="0023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A64966" w:rsidRDefault="00A6496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A64966" w:rsidRDefault="00A6496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A64966" w:rsidRDefault="00A6496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A64966" w:rsidRDefault="00A6496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A64966" w:rsidRDefault="00A6496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A64966" w:rsidRDefault="00A6496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A8FC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A64966" w:rsidRPr="00ED2A8D" w:rsidRDefault="00A64966"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A64966" w:rsidRPr="00ED2A8D" w:rsidRDefault="00A64966" w:rsidP="008747E0">
    <w:pPr>
      <w:pStyle w:val="Footer"/>
    </w:pPr>
  </w:p>
  <w:p w14:paraId="3A2C5A86" w14:textId="77777777" w:rsidR="00A64966" w:rsidRPr="00ED2A8D" w:rsidRDefault="00A64966" w:rsidP="008747E0">
    <w:pPr>
      <w:pStyle w:val="Footer"/>
    </w:pPr>
  </w:p>
  <w:p w14:paraId="52999534" w14:textId="77777777" w:rsidR="00A64966" w:rsidRPr="00ED2A8D" w:rsidRDefault="00A64966"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A64966" w:rsidRDefault="00A6496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11401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A64966" w:rsidRPr="006A506B" w:rsidRDefault="00A64966"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A64966" w:rsidRPr="00525922" w:rsidRDefault="00A6496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A64966" w:rsidRPr="00C716E5" w:rsidRDefault="00A64966" w:rsidP="00C716E5">
    <w:pPr>
      <w:pStyle w:val="Footer"/>
      <w:rPr>
        <w:sz w:val="15"/>
        <w:szCs w:val="15"/>
      </w:rPr>
    </w:pPr>
  </w:p>
  <w:p w14:paraId="563B890B" w14:textId="77777777" w:rsidR="00A64966" w:rsidRDefault="00A64966" w:rsidP="00C716E5">
    <w:pPr>
      <w:pStyle w:val="Footerportrait"/>
    </w:pPr>
  </w:p>
  <w:p w14:paraId="352ACC75" w14:textId="64FA5F26" w:rsidR="00A64966" w:rsidRPr="00C907DF" w:rsidRDefault="00A64966" w:rsidP="00C716E5">
    <w:pPr>
      <w:pStyle w:val="Footerportrait"/>
      <w:rPr>
        <w:rStyle w:val="PageNumber"/>
        <w:szCs w:val="15"/>
      </w:rPr>
    </w:pPr>
    <w:fldSimple w:instr=" STYLEREF &quot;Document type&quot; \* MERGEFORMAT ">
      <w:r w:rsidR="008C02C9">
        <w:t>IALA Guideline</w:t>
      </w:r>
    </w:fldSimple>
    <w:r w:rsidRPr="00C907DF">
      <w:t xml:space="preserve"> </w:t>
    </w:r>
    <w:fldSimple w:instr=" STYLEREF &quot;Document number&quot; \* MERGEFORMAT ">
      <w:r w:rsidR="008C02C9">
        <w:t>G1133</w:t>
      </w:r>
    </w:fldSimple>
    <w:r w:rsidRPr="00C907DF">
      <w:t xml:space="preserve"> –</w:t>
    </w:r>
    <w:r>
      <w:t xml:space="preserve"> </w:t>
    </w:r>
    <w:fldSimple w:instr=" STYLEREF &quot;Document name&quot; \* MERGEFORMAT ">
      <w:r w:rsidR="008C02C9">
        <w:t>Marine signal lights - Calculation of Luminous intensity and range</w:t>
      </w:r>
    </w:fldSimple>
  </w:p>
  <w:p w14:paraId="15200F68" w14:textId="55B12515" w:rsidR="00A64966" w:rsidRPr="00C907DF" w:rsidRDefault="00A64966" w:rsidP="00C716E5">
    <w:pPr>
      <w:pStyle w:val="Footerportrait"/>
    </w:pPr>
    <w:fldSimple w:instr=" STYLEREF &quot;Edition number&quot; \* MERGEFORMAT ">
      <w:r w:rsidR="008C02C9">
        <w:t>Edition x.x</w:t>
      </w:r>
    </w:fldSimple>
    <w:r>
      <w:t xml:space="preserve">  </w:t>
    </w:r>
    <w:fldSimple w:instr=" STYLEREF &quot;Document date&quot; \* MERGEFORMAT ">
      <w:r w:rsidR="008C02C9">
        <w:t>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A64966" w:rsidRDefault="00A64966" w:rsidP="00C716E5">
    <w:pPr>
      <w:pStyle w:val="Footer"/>
    </w:pPr>
  </w:p>
  <w:p w14:paraId="3C619E6F" w14:textId="77777777" w:rsidR="00A64966" w:rsidRDefault="00A64966" w:rsidP="00C716E5">
    <w:pPr>
      <w:pStyle w:val="Footerportrait"/>
    </w:pPr>
  </w:p>
  <w:p w14:paraId="53E61730" w14:textId="2CD8F45D" w:rsidR="00A64966" w:rsidRPr="00C907DF" w:rsidRDefault="00A64966" w:rsidP="00C716E5">
    <w:pPr>
      <w:pStyle w:val="Footerportrait"/>
    </w:pPr>
    <w:fldSimple w:instr=" STYLEREF &quot;Document type&quot; \* MERGEFORMAT ">
      <w:r w:rsidR="00876C7D">
        <w:t>IALA Guideline</w:t>
      </w:r>
    </w:fldSimple>
    <w:r w:rsidRPr="00C907DF">
      <w:t xml:space="preserve"> </w:t>
    </w:r>
    <w:fldSimple w:instr=" STYLEREF &quot;Document number&quot; \* MERGEFORMAT ">
      <w:r w:rsidR="00876C7D">
        <w:t>G1133</w:t>
      </w:r>
    </w:fldSimple>
    <w:r w:rsidRPr="00C907DF">
      <w:t xml:space="preserve"> –</w:t>
    </w:r>
    <w:r>
      <w:t xml:space="preserve"> </w:t>
    </w:r>
    <w:fldSimple w:instr=" STYLEREF &quot;Document name&quot; \* MERGEFORMAT ">
      <w:r w:rsidR="00876C7D">
        <w:t>Marine signal lights - Calculation of Luminous intensity and range</w:t>
      </w:r>
    </w:fldSimple>
    <w:r>
      <w:tab/>
    </w:r>
  </w:p>
  <w:p w14:paraId="3D146753" w14:textId="03F562E6" w:rsidR="00A64966" w:rsidRPr="00C907DF" w:rsidRDefault="00A64966" w:rsidP="00C716E5">
    <w:pPr>
      <w:pStyle w:val="Footerportrait"/>
    </w:pPr>
    <w:fldSimple w:instr=" STYLEREF &quot;Edition number&quot; \* MERGEFORMAT ">
      <w:r w:rsidR="00876C7D">
        <w:t>Edition x.x</w:t>
      </w:r>
    </w:fldSimple>
    <w:r>
      <w:t xml:space="preserve">  </w:t>
    </w:r>
    <w:fldSimple w:instr=" STYLEREF &quot;Document date&quot; \* MERGEFORMAT ">
      <w:r w:rsidR="00876C7D">
        <w:t>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10</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B850" w14:textId="77777777" w:rsidR="002319EE" w:rsidRDefault="002319EE" w:rsidP="003274DB">
      <w:r>
        <w:separator/>
      </w:r>
    </w:p>
    <w:p w14:paraId="068ACC94" w14:textId="77777777" w:rsidR="002319EE" w:rsidRDefault="002319EE"/>
  </w:footnote>
  <w:footnote w:type="continuationSeparator" w:id="0">
    <w:p w14:paraId="722017D1" w14:textId="77777777" w:rsidR="002319EE" w:rsidRDefault="002319EE" w:rsidP="003274DB">
      <w:r>
        <w:continuationSeparator/>
      </w:r>
    </w:p>
    <w:p w14:paraId="543E984C" w14:textId="77777777" w:rsidR="002319EE" w:rsidRDefault="002319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42AD1" w14:textId="284839F2" w:rsidR="00A64966" w:rsidRDefault="00A64966">
    <w:pPr>
      <w:pStyle w:val="Header"/>
    </w:pPr>
    <w:r>
      <w:rPr>
        <w:noProof/>
      </w:rPr>
      <w:pict w14:anchorId="69C43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2050"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F2E30" w14:textId="0CC4C7B2" w:rsidR="00A64966" w:rsidRDefault="00A64966" w:rsidP="00200D45">
    <w:pPr>
      <w:pStyle w:val="Header"/>
      <w:jc w:val="right"/>
    </w:pPr>
    <w:r>
      <w:rPr>
        <w:noProof/>
      </w:rPr>
      <w:pict w14:anchorId="3FD29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1" o:spid="_x0000_s2051" type="#_x0000_t136" style="position:absolute;left:0;text-align:left;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t>ENG8-9.2</w:t>
    </w:r>
  </w:p>
  <w:p w14:paraId="75AD966F" w14:textId="726C9F06" w:rsidR="00A64966" w:rsidDel="00200D45" w:rsidRDefault="00A64966" w:rsidP="008C3CEF">
    <w:pPr>
      <w:pStyle w:val="Header"/>
      <w:jc w:val="right"/>
      <w:rPr>
        <w:del w:id="3" w:author="Malcolm Nicholson" w:date="2017-10-12T19:18:00Z"/>
      </w:rPr>
    </w:pPr>
    <w:r>
      <w:t xml:space="preserve">Formerly </w:t>
    </w:r>
    <w:r w:rsidRPr="00772167">
      <w:t>ENG7-</w:t>
    </w:r>
    <w:r>
      <w:t>11.2.6</w:t>
    </w:r>
  </w:p>
  <w:p w14:paraId="0D8C1D21" w14:textId="34DE9C74" w:rsidR="00A64966" w:rsidRDefault="00A64966" w:rsidP="00200D45">
    <w:pPr>
      <w:pStyle w:val="Header"/>
      <w:jc w:val="right"/>
    </w:pPr>
    <w:del w:id="4" w:author="Malcolm Nicholson" w:date="2017-10-12T19:18:00Z">
      <w:r w:rsidRPr="00442889" w:rsidDel="00200D45">
        <w:rPr>
          <w:noProof/>
          <w:lang w:val="en-IE" w:eastAsia="en-IE"/>
        </w:rPr>
        <w:drawing>
          <wp:anchor distT="0" distB="0" distL="114300" distR="114300" simplePos="0" relativeHeight="25166182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p>
  <w:p w14:paraId="53462CF7" w14:textId="77777777" w:rsidR="00A64966" w:rsidRDefault="00A64966" w:rsidP="008747E0">
    <w:pPr>
      <w:pStyle w:val="Header"/>
    </w:pPr>
  </w:p>
  <w:p w14:paraId="4637DF7D" w14:textId="77777777" w:rsidR="00A64966" w:rsidRDefault="00A64966" w:rsidP="008747E0">
    <w:pPr>
      <w:pStyle w:val="Header"/>
    </w:pPr>
  </w:p>
  <w:p w14:paraId="68859D7E" w14:textId="77777777" w:rsidR="00A64966" w:rsidRDefault="00A64966" w:rsidP="008747E0">
    <w:pPr>
      <w:pStyle w:val="Header"/>
    </w:pPr>
  </w:p>
  <w:p w14:paraId="68F7D7DE" w14:textId="77777777" w:rsidR="00A64966" w:rsidRDefault="00A64966" w:rsidP="008747E0">
    <w:pPr>
      <w:pStyle w:val="Header"/>
    </w:pPr>
    <w:r>
      <w:rPr>
        <w:noProof/>
        <w:lang w:val="en-IE" w:eastAsia="en-IE"/>
      </w:rPr>
      <w:drawing>
        <wp:anchor distT="0" distB="0" distL="114300" distR="114300" simplePos="0" relativeHeight="251655680"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A64966" w:rsidRPr="00ED2A8D" w:rsidRDefault="00A64966" w:rsidP="008747E0">
    <w:pPr>
      <w:pStyle w:val="Header"/>
    </w:pPr>
  </w:p>
  <w:p w14:paraId="2359230C" w14:textId="77777777" w:rsidR="00A64966" w:rsidRPr="00ED2A8D" w:rsidRDefault="00A6496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3CA11B32" w:rsidR="00A64966" w:rsidRDefault="00A64966">
    <w:pPr>
      <w:pStyle w:val="Header"/>
    </w:pPr>
    <w:r>
      <w:rPr>
        <w:noProof/>
      </w:rPr>
      <w:pict w14:anchorId="376F1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2049"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A64966" w:rsidRDefault="00A64966">
    <w:pPr>
      <w:pStyle w:val="Header"/>
    </w:pPr>
  </w:p>
  <w:p w14:paraId="457BCDF6" w14:textId="77777777" w:rsidR="00A64966" w:rsidRDefault="00A649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414C" w14:textId="2E51B674" w:rsidR="00A64966" w:rsidRDefault="00A64966">
    <w:pPr>
      <w:pStyle w:val="Header"/>
    </w:pPr>
    <w:r>
      <w:rPr>
        <w:noProof/>
      </w:rPr>
      <w:pict w14:anchorId="440C7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2053"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6E1A9D31" w:rsidR="00A64966" w:rsidRPr="00ED2A8D" w:rsidRDefault="00A64966" w:rsidP="008747E0">
    <w:pPr>
      <w:pStyle w:val="Header"/>
    </w:pPr>
    <w:r>
      <w:rPr>
        <w:noProof/>
      </w:rPr>
      <w:pict w14:anchorId="7768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2054" type="#_x0000_t136" style="position:absolute;margin-left:0;margin-top:0;width:586.05pt;height:73.25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1D7CD" w14:textId="77777777" w:rsidR="00A64966" w:rsidRDefault="00A64966" w:rsidP="008747E0">
    <w:pPr>
      <w:pStyle w:val="Header"/>
    </w:pPr>
  </w:p>
  <w:p w14:paraId="7CF7893F" w14:textId="77777777" w:rsidR="00A64966" w:rsidRDefault="00A64966" w:rsidP="008747E0">
    <w:pPr>
      <w:pStyle w:val="Header"/>
    </w:pPr>
  </w:p>
  <w:p w14:paraId="55A0B421" w14:textId="5AAA95B1" w:rsidR="00A64966" w:rsidRPr="00441393" w:rsidRDefault="00A64966" w:rsidP="00441393">
    <w:pPr>
      <w:pStyle w:val="Contents"/>
    </w:pPr>
    <w:r>
      <w:t>DOCUMENT REVISION</w:t>
    </w:r>
  </w:p>
  <w:p w14:paraId="5B698B96" w14:textId="77777777" w:rsidR="00A64966" w:rsidRPr="00ED2A8D" w:rsidRDefault="00A64966" w:rsidP="008747E0">
    <w:pPr>
      <w:pStyle w:val="Header"/>
    </w:pPr>
  </w:p>
  <w:p w14:paraId="7B1CF08D" w14:textId="77777777" w:rsidR="00A64966" w:rsidRPr="00AC33A2" w:rsidRDefault="00A649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D7B9C" w14:textId="2A2FC8E9" w:rsidR="00A64966" w:rsidRDefault="00A64966">
    <w:pPr>
      <w:pStyle w:val="Header"/>
    </w:pPr>
    <w:r>
      <w:rPr>
        <w:noProof/>
      </w:rPr>
      <w:pict w14:anchorId="154C46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2052"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23FAF" w14:textId="228018DC" w:rsidR="00A64966" w:rsidRDefault="00A64966">
    <w:pPr>
      <w:pStyle w:val="Header"/>
    </w:pPr>
    <w:r>
      <w:rPr>
        <w:noProof/>
      </w:rPr>
      <w:pict w14:anchorId="7B666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2056" type="#_x0000_t136" style="position:absolute;margin-left:0;margin-top:0;width:586.05pt;height:73.25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03BBDD8D" w:rsidR="00A64966" w:rsidRPr="00667792" w:rsidRDefault="00A64966" w:rsidP="00667792">
    <w:pPr>
      <w:pStyle w:val="Header"/>
    </w:pPr>
    <w:r>
      <w:rPr>
        <w:noProof/>
      </w:rPr>
      <w:pict w14:anchorId="502DA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2057" type="#_x0000_t136" style="position:absolute;margin-left:0;margin-top:0;width:586.05pt;height:73.25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8794B" w14:textId="1FE21FA5" w:rsidR="00A64966" w:rsidRDefault="00A64966">
    <w:pPr>
      <w:pStyle w:val="Header"/>
    </w:pPr>
    <w:r>
      <w:rPr>
        <w:noProof/>
      </w:rPr>
      <w:pict w14:anchorId="6CFF7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2055" type="#_x0000_t136" style="position:absolute;margin-left:0;margin-top:0;width:586.05pt;height:73.25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00863F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970EE6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0367C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2E2432"/>
    <w:multiLevelType w:val="hybridMultilevel"/>
    <w:tmpl w:val="829868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53C0904"/>
    <w:multiLevelType w:val="hybridMultilevel"/>
    <w:tmpl w:val="16E00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5810AC"/>
    <w:multiLevelType w:val="hybridMultilevel"/>
    <w:tmpl w:val="B2DC38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D0FCE35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13"/>
  </w:num>
  <w:num w:numId="4">
    <w:abstractNumId w:val="30"/>
  </w:num>
  <w:num w:numId="5">
    <w:abstractNumId w:val="24"/>
  </w:num>
  <w:num w:numId="6">
    <w:abstractNumId w:val="15"/>
  </w:num>
  <w:num w:numId="7">
    <w:abstractNumId w:val="22"/>
  </w:num>
  <w:num w:numId="8">
    <w:abstractNumId w:val="31"/>
  </w:num>
  <w:num w:numId="9">
    <w:abstractNumId w:val="12"/>
  </w:num>
  <w:num w:numId="10">
    <w:abstractNumId w:val="21"/>
  </w:num>
  <w:num w:numId="11">
    <w:abstractNumId w:val="25"/>
  </w:num>
  <w:num w:numId="12">
    <w:abstractNumId w:val="11"/>
  </w:num>
  <w:num w:numId="13">
    <w:abstractNumId w:val="33"/>
  </w:num>
  <w:num w:numId="14">
    <w:abstractNumId w:val="8"/>
  </w:num>
  <w:num w:numId="15">
    <w:abstractNumId w:val="36"/>
  </w:num>
  <w:num w:numId="16">
    <w:abstractNumId w:val="38"/>
  </w:num>
  <w:num w:numId="17">
    <w:abstractNumId w:val="19"/>
  </w:num>
  <w:num w:numId="18">
    <w:abstractNumId w:val="17"/>
  </w:num>
  <w:num w:numId="19">
    <w:abstractNumId w:val="39"/>
  </w:num>
  <w:num w:numId="20">
    <w:abstractNumId w:val="28"/>
  </w:num>
  <w:num w:numId="21">
    <w:abstractNumId w:val="40"/>
  </w:num>
  <w:num w:numId="22">
    <w:abstractNumId w:val="27"/>
  </w:num>
  <w:num w:numId="23">
    <w:abstractNumId w:val="20"/>
  </w:num>
  <w:num w:numId="24">
    <w:abstractNumId w:val="26"/>
  </w:num>
  <w:num w:numId="25">
    <w:abstractNumId w:val="37"/>
  </w:num>
  <w:num w:numId="26">
    <w:abstractNumId w:val="23"/>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5"/>
  </w:num>
  <w:num w:numId="38">
    <w:abstractNumId w:val="36"/>
  </w:num>
  <w:num w:numId="39">
    <w:abstractNumId w:val="14"/>
  </w:num>
  <w:num w:numId="40">
    <w:abstractNumId w:val="18"/>
  </w:num>
  <w:num w:numId="41">
    <w:abstractNumId w:val="34"/>
  </w:num>
  <w:num w:numId="42">
    <w:abstractNumId w:val="34"/>
  </w:num>
  <w:num w:numId="43">
    <w:abstractNumId w:val="34"/>
  </w:num>
  <w:num w:numId="44">
    <w:abstractNumId w:val="34"/>
  </w:num>
  <w:num w:numId="45">
    <w:abstractNumId w:val="34"/>
  </w:num>
  <w:num w:numId="46">
    <w:abstractNumId w:val="34"/>
  </w:num>
  <w:num w:numId="47">
    <w:abstractNumId w:val="34"/>
  </w:num>
  <w:num w:numId="48">
    <w:abstractNumId w:val="34"/>
  </w:num>
  <w:num w:numId="49">
    <w:abstractNumId w:val="29"/>
  </w:num>
  <w:num w:numId="50">
    <w:abstractNumId w:val="32"/>
  </w:num>
  <w:num w:numId="51">
    <w:abstractNumId w:val="1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B">
    <w15:presenceInfo w15:providerId="None" w15:userId="L-B"/>
  </w15:person>
  <w15:person w15:author="ceres PC">
    <w15:presenceInfo w15:providerId="Windows Live" w15:userId="5d2ad0c8075bb5ec"/>
  </w15:person>
  <w15:person w15:author="Malcolm Nicholson">
    <w15:presenceInfo w15:providerId="AD" w15:userId="S-1-5-21-299146946-134313061-82880728-5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AU" w:vendorID="64" w:dllVersion="6" w:nlCheck="1" w:checkStyle="1"/>
  <w:activeWritingStyle w:appName="MSWord" w:lang="en-AU"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F58"/>
    <w:rsid w:val="00004613"/>
    <w:rsid w:val="000061DA"/>
    <w:rsid w:val="000076C8"/>
    <w:rsid w:val="00010EDB"/>
    <w:rsid w:val="00011371"/>
    <w:rsid w:val="0001139B"/>
    <w:rsid w:val="00012CC2"/>
    <w:rsid w:val="000130A4"/>
    <w:rsid w:val="000147A7"/>
    <w:rsid w:val="000153B8"/>
    <w:rsid w:val="0001616D"/>
    <w:rsid w:val="00016839"/>
    <w:rsid w:val="000174F9"/>
    <w:rsid w:val="000216C7"/>
    <w:rsid w:val="0002193D"/>
    <w:rsid w:val="0002387B"/>
    <w:rsid w:val="000249C2"/>
    <w:rsid w:val="000258F6"/>
    <w:rsid w:val="00030E69"/>
    <w:rsid w:val="00034621"/>
    <w:rsid w:val="00035DF1"/>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D7C70"/>
    <w:rsid w:val="000D7FC7"/>
    <w:rsid w:val="000E0311"/>
    <w:rsid w:val="000E36D9"/>
    <w:rsid w:val="000E3954"/>
    <w:rsid w:val="000E3E52"/>
    <w:rsid w:val="000F075C"/>
    <w:rsid w:val="000F0F9F"/>
    <w:rsid w:val="000F3187"/>
    <w:rsid w:val="000F3F43"/>
    <w:rsid w:val="000F58ED"/>
    <w:rsid w:val="000F7E32"/>
    <w:rsid w:val="0010560F"/>
    <w:rsid w:val="00111472"/>
    <w:rsid w:val="0011250C"/>
    <w:rsid w:val="00113D5B"/>
    <w:rsid w:val="00113F8F"/>
    <w:rsid w:val="00117473"/>
    <w:rsid w:val="0012009A"/>
    <w:rsid w:val="00125217"/>
    <w:rsid w:val="00131C59"/>
    <w:rsid w:val="001332FA"/>
    <w:rsid w:val="001349DB"/>
    <w:rsid w:val="00135AEB"/>
    <w:rsid w:val="00136E58"/>
    <w:rsid w:val="00141D85"/>
    <w:rsid w:val="00146A3A"/>
    <w:rsid w:val="00150DDF"/>
    <w:rsid w:val="00152ADB"/>
    <w:rsid w:val="001547F9"/>
    <w:rsid w:val="00157DE4"/>
    <w:rsid w:val="00161325"/>
    <w:rsid w:val="00162D4E"/>
    <w:rsid w:val="00163178"/>
    <w:rsid w:val="00163E55"/>
    <w:rsid w:val="00166B67"/>
    <w:rsid w:val="001829B2"/>
    <w:rsid w:val="001836E2"/>
    <w:rsid w:val="00184427"/>
    <w:rsid w:val="001875B1"/>
    <w:rsid w:val="001913E7"/>
    <w:rsid w:val="0019315F"/>
    <w:rsid w:val="001971BC"/>
    <w:rsid w:val="001A02C1"/>
    <w:rsid w:val="001A546A"/>
    <w:rsid w:val="001B1EF2"/>
    <w:rsid w:val="001B2A35"/>
    <w:rsid w:val="001B339A"/>
    <w:rsid w:val="001B593F"/>
    <w:rsid w:val="001C0372"/>
    <w:rsid w:val="001C07C3"/>
    <w:rsid w:val="001C1244"/>
    <w:rsid w:val="001C2FF5"/>
    <w:rsid w:val="001C5084"/>
    <w:rsid w:val="001C65CA"/>
    <w:rsid w:val="001C72B5"/>
    <w:rsid w:val="001D2E7A"/>
    <w:rsid w:val="001D3505"/>
    <w:rsid w:val="001D3992"/>
    <w:rsid w:val="001D3DF7"/>
    <w:rsid w:val="001D4A3E"/>
    <w:rsid w:val="001D5673"/>
    <w:rsid w:val="001E0C2E"/>
    <w:rsid w:val="001E1779"/>
    <w:rsid w:val="001E1B6E"/>
    <w:rsid w:val="001E416D"/>
    <w:rsid w:val="001E51A0"/>
    <w:rsid w:val="001F2D52"/>
    <w:rsid w:val="001F3200"/>
    <w:rsid w:val="001F4EF8"/>
    <w:rsid w:val="001F5AB1"/>
    <w:rsid w:val="00200D45"/>
    <w:rsid w:val="00200DB8"/>
    <w:rsid w:val="00201337"/>
    <w:rsid w:val="002022EA"/>
    <w:rsid w:val="00203A62"/>
    <w:rsid w:val="002044E9"/>
    <w:rsid w:val="00205B17"/>
    <w:rsid w:val="00205D9B"/>
    <w:rsid w:val="00206D37"/>
    <w:rsid w:val="00207432"/>
    <w:rsid w:val="00210C07"/>
    <w:rsid w:val="0021155E"/>
    <w:rsid w:val="002169A0"/>
    <w:rsid w:val="002204DA"/>
    <w:rsid w:val="00220AB5"/>
    <w:rsid w:val="00221328"/>
    <w:rsid w:val="00223064"/>
    <w:rsid w:val="0022371A"/>
    <w:rsid w:val="00224D9B"/>
    <w:rsid w:val="002319EE"/>
    <w:rsid w:val="00237785"/>
    <w:rsid w:val="00237B16"/>
    <w:rsid w:val="002417AD"/>
    <w:rsid w:val="002447B4"/>
    <w:rsid w:val="00245974"/>
    <w:rsid w:val="00251FB9"/>
    <w:rsid w:val="002520AD"/>
    <w:rsid w:val="00252EC5"/>
    <w:rsid w:val="0025660A"/>
    <w:rsid w:val="00257564"/>
    <w:rsid w:val="00257DF8"/>
    <w:rsid w:val="00257E4A"/>
    <w:rsid w:val="0026038D"/>
    <w:rsid w:val="00264532"/>
    <w:rsid w:val="002675FF"/>
    <w:rsid w:val="0027175D"/>
    <w:rsid w:val="002721E4"/>
    <w:rsid w:val="002748C8"/>
    <w:rsid w:val="0027658B"/>
    <w:rsid w:val="002842B1"/>
    <w:rsid w:val="0028486A"/>
    <w:rsid w:val="00286481"/>
    <w:rsid w:val="0028795B"/>
    <w:rsid w:val="002879E7"/>
    <w:rsid w:val="00287BC5"/>
    <w:rsid w:val="0029793F"/>
    <w:rsid w:val="002A06B1"/>
    <w:rsid w:val="002A268A"/>
    <w:rsid w:val="002A28E8"/>
    <w:rsid w:val="002A4FBE"/>
    <w:rsid w:val="002A617C"/>
    <w:rsid w:val="002A71CF"/>
    <w:rsid w:val="002B33D3"/>
    <w:rsid w:val="002B3E9D"/>
    <w:rsid w:val="002B559C"/>
    <w:rsid w:val="002C3A44"/>
    <w:rsid w:val="002C4745"/>
    <w:rsid w:val="002C60A5"/>
    <w:rsid w:val="002C77F4"/>
    <w:rsid w:val="002D0869"/>
    <w:rsid w:val="002D78FE"/>
    <w:rsid w:val="002E2ABB"/>
    <w:rsid w:val="002E4993"/>
    <w:rsid w:val="002E5BAC"/>
    <w:rsid w:val="002E610E"/>
    <w:rsid w:val="002E7635"/>
    <w:rsid w:val="002F171D"/>
    <w:rsid w:val="002F265A"/>
    <w:rsid w:val="002F5412"/>
    <w:rsid w:val="003018CB"/>
    <w:rsid w:val="0030413F"/>
    <w:rsid w:val="00305EFE"/>
    <w:rsid w:val="003062CA"/>
    <w:rsid w:val="00313B4B"/>
    <w:rsid w:val="00313D85"/>
    <w:rsid w:val="00315CE3"/>
    <w:rsid w:val="0031629B"/>
    <w:rsid w:val="003171CE"/>
    <w:rsid w:val="00320360"/>
    <w:rsid w:val="00322BA5"/>
    <w:rsid w:val="00322E33"/>
    <w:rsid w:val="003251FE"/>
    <w:rsid w:val="00325324"/>
    <w:rsid w:val="00325752"/>
    <w:rsid w:val="00326514"/>
    <w:rsid w:val="003274DB"/>
    <w:rsid w:val="00327FBF"/>
    <w:rsid w:val="0033170B"/>
    <w:rsid w:val="00332A7B"/>
    <w:rsid w:val="00332B29"/>
    <w:rsid w:val="003343E0"/>
    <w:rsid w:val="003347C9"/>
    <w:rsid w:val="00335638"/>
    <w:rsid w:val="00335EAD"/>
    <w:rsid w:val="00341235"/>
    <w:rsid w:val="00343AB3"/>
    <w:rsid w:val="00345E37"/>
    <w:rsid w:val="00347D6B"/>
    <w:rsid w:val="00347F3E"/>
    <w:rsid w:val="00353229"/>
    <w:rsid w:val="0035324C"/>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3F43"/>
    <w:rsid w:val="003F665B"/>
    <w:rsid w:val="004104AE"/>
    <w:rsid w:val="00410772"/>
    <w:rsid w:val="004109D8"/>
    <w:rsid w:val="00414DF5"/>
    <w:rsid w:val="00414E6C"/>
    <w:rsid w:val="00417202"/>
    <w:rsid w:val="00417508"/>
    <w:rsid w:val="00417725"/>
    <w:rsid w:val="00421E04"/>
    <w:rsid w:val="004229D9"/>
    <w:rsid w:val="0042358C"/>
    <w:rsid w:val="0042384E"/>
    <w:rsid w:val="00431104"/>
    <w:rsid w:val="00432C05"/>
    <w:rsid w:val="00436236"/>
    <w:rsid w:val="00437B61"/>
    <w:rsid w:val="00441393"/>
    <w:rsid w:val="00447CF0"/>
    <w:rsid w:val="00451A2C"/>
    <w:rsid w:val="004544F4"/>
    <w:rsid w:val="00456F10"/>
    <w:rsid w:val="004627AD"/>
    <w:rsid w:val="00463413"/>
    <w:rsid w:val="004643C2"/>
    <w:rsid w:val="00466D84"/>
    <w:rsid w:val="00467845"/>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129C"/>
    <w:rsid w:val="004A4585"/>
    <w:rsid w:val="004A4EC4"/>
    <w:rsid w:val="004B7686"/>
    <w:rsid w:val="004B7F42"/>
    <w:rsid w:val="004C06FA"/>
    <w:rsid w:val="004C5658"/>
    <w:rsid w:val="004C6805"/>
    <w:rsid w:val="004D0949"/>
    <w:rsid w:val="004D198D"/>
    <w:rsid w:val="004E0A78"/>
    <w:rsid w:val="004E0BBB"/>
    <w:rsid w:val="004E1D57"/>
    <w:rsid w:val="004E2F16"/>
    <w:rsid w:val="004E3FB8"/>
    <w:rsid w:val="004E66C4"/>
    <w:rsid w:val="004E7F67"/>
    <w:rsid w:val="004F2611"/>
    <w:rsid w:val="004F36E8"/>
    <w:rsid w:val="004F41B2"/>
    <w:rsid w:val="004F4AC7"/>
    <w:rsid w:val="004F6196"/>
    <w:rsid w:val="00500F65"/>
    <w:rsid w:val="00503044"/>
    <w:rsid w:val="005044E6"/>
    <w:rsid w:val="005056DC"/>
    <w:rsid w:val="00506CD1"/>
    <w:rsid w:val="00507E60"/>
    <w:rsid w:val="00510864"/>
    <w:rsid w:val="00516B65"/>
    <w:rsid w:val="00517198"/>
    <w:rsid w:val="00523666"/>
    <w:rsid w:val="00525922"/>
    <w:rsid w:val="00526234"/>
    <w:rsid w:val="005304E7"/>
    <w:rsid w:val="005330C4"/>
    <w:rsid w:val="0053692E"/>
    <w:rsid w:val="005378A6"/>
    <w:rsid w:val="00540EA9"/>
    <w:rsid w:val="0054482B"/>
    <w:rsid w:val="00544E56"/>
    <w:rsid w:val="0054657B"/>
    <w:rsid w:val="005558BC"/>
    <w:rsid w:val="00557434"/>
    <w:rsid w:val="00560EB2"/>
    <w:rsid w:val="0056169A"/>
    <w:rsid w:val="0056347A"/>
    <w:rsid w:val="00563C4B"/>
    <w:rsid w:val="0056746D"/>
    <w:rsid w:val="005679A6"/>
    <w:rsid w:val="00570585"/>
    <w:rsid w:val="005753AF"/>
    <w:rsid w:val="005757E6"/>
    <w:rsid w:val="005765A8"/>
    <w:rsid w:val="005805D2"/>
    <w:rsid w:val="005817ED"/>
    <w:rsid w:val="005940AE"/>
    <w:rsid w:val="00595415"/>
    <w:rsid w:val="005967DE"/>
    <w:rsid w:val="00597652"/>
    <w:rsid w:val="005A0703"/>
    <w:rsid w:val="005A080B"/>
    <w:rsid w:val="005A62BF"/>
    <w:rsid w:val="005B0A1F"/>
    <w:rsid w:val="005B12A5"/>
    <w:rsid w:val="005B1810"/>
    <w:rsid w:val="005B6E60"/>
    <w:rsid w:val="005C06F1"/>
    <w:rsid w:val="005C161A"/>
    <w:rsid w:val="005C1BCB"/>
    <w:rsid w:val="005C2312"/>
    <w:rsid w:val="005C455E"/>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5F3F56"/>
    <w:rsid w:val="006017DA"/>
    <w:rsid w:val="00610FC3"/>
    <w:rsid w:val="006127AC"/>
    <w:rsid w:val="00616B3E"/>
    <w:rsid w:val="00616E88"/>
    <w:rsid w:val="00617940"/>
    <w:rsid w:val="006256AA"/>
    <w:rsid w:val="006257CF"/>
    <w:rsid w:val="006305C5"/>
    <w:rsid w:val="00631C94"/>
    <w:rsid w:val="00631EDE"/>
    <w:rsid w:val="00633238"/>
    <w:rsid w:val="00634A78"/>
    <w:rsid w:val="00634B28"/>
    <w:rsid w:val="00636B0B"/>
    <w:rsid w:val="00642025"/>
    <w:rsid w:val="00644EAC"/>
    <w:rsid w:val="0064538D"/>
    <w:rsid w:val="006456C2"/>
    <w:rsid w:val="006467FF"/>
    <w:rsid w:val="00646E87"/>
    <w:rsid w:val="0064769A"/>
    <w:rsid w:val="006477EB"/>
    <w:rsid w:val="00647FB1"/>
    <w:rsid w:val="0065020A"/>
    <w:rsid w:val="0065107F"/>
    <w:rsid w:val="00653093"/>
    <w:rsid w:val="006541FF"/>
    <w:rsid w:val="006561DD"/>
    <w:rsid w:val="0066156A"/>
    <w:rsid w:val="00661946"/>
    <w:rsid w:val="00666061"/>
    <w:rsid w:val="00666303"/>
    <w:rsid w:val="00667424"/>
    <w:rsid w:val="00667792"/>
    <w:rsid w:val="00671677"/>
    <w:rsid w:val="00671C46"/>
    <w:rsid w:val="006750F2"/>
    <w:rsid w:val="006752D6"/>
    <w:rsid w:val="00675E02"/>
    <w:rsid w:val="00680FF3"/>
    <w:rsid w:val="0068553C"/>
    <w:rsid w:val="0068569E"/>
    <w:rsid w:val="006857E3"/>
    <w:rsid w:val="00685F34"/>
    <w:rsid w:val="006917D5"/>
    <w:rsid w:val="006926FF"/>
    <w:rsid w:val="00695656"/>
    <w:rsid w:val="00696A41"/>
    <w:rsid w:val="006975A8"/>
    <w:rsid w:val="006A1012"/>
    <w:rsid w:val="006A506B"/>
    <w:rsid w:val="006A509C"/>
    <w:rsid w:val="006A570E"/>
    <w:rsid w:val="006B2BE8"/>
    <w:rsid w:val="006C1376"/>
    <w:rsid w:val="006C48F9"/>
    <w:rsid w:val="006C6324"/>
    <w:rsid w:val="006D130E"/>
    <w:rsid w:val="006D2CC4"/>
    <w:rsid w:val="006D74A5"/>
    <w:rsid w:val="006D7580"/>
    <w:rsid w:val="006D7A02"/>
    <w:rsid w:val="006E0E7D"/>
    <w:rsid w:val="006E79F2"/>
    <w:rsid w:val="006F1C14"/>
    <w:rsid w:val="006F4DF2"/>
    <w:rsid w:val="006F6E50"/>
    <w:rsid w:val="006F7815"/>
    <w:rsid w:val="006F7CAD"/>
    <w:rsid w:val="0070130A"/>
    <w:rsid w:val="00703A6A"/>
    <w:rsid w:val="007067BC"/>
    <w:rsid w:val="007113F8"/>
    <w:rsid w:val="00712C6A"/>
    <w:rsid w:val="00722236"/>
    <w:rsid w:val="007261DC"/>
    <w:rsid w:val="0072737A"/>
    <w:rsid w:val="00731DEE"/>
    <w:rsid w:val="007348D3"/>
    <w:rsid w:val="00734BC6"/>
    <w:rsid w:val="007357F4"/>
    <w:rsid w:val="00742694"/>
    <w:rsid w:val="00742727"/>
    <w:rsid w:val="00747538"/>
    <w:rsid w:val="007541D3"/>
    <w:rsid w:val="007577D7"/>
    <w:rsid w:val="007668F7"/>
    <w:rsid w:val="00766DC4"/>
    <w:rsid w:val="007715E8"/>
    <w:rsid w:val="00772167"/>
    <w:rsid w:val="00775353"/>
    <w:rsid w:val="00776004"/>
    <w:rsid w:val="00777FDC"/>
    <w:rsid w:val="00780430"/>
    <w:rsid w:val="00781AFC"/>
    <w:rsid w:val="00783266"/>
    <w:rsid w:val="0078486B"/>
    <w:rsid w:val="007851D2"/>
    <w:rsid w:val="00785A39"/>
    <w:rsid w:val="00787D8A"/>
    <w:rsid w:val="00790277"/>
    <w:rsid w:val="00791EBC"/>
    <w:rsid w:val="0079207B"/>
    <w:rsid w:val="00793577"/>
    <w:rsid w:val="00796197"/>
    <w:rsid w:val="007964BA"/>
    <w:rsid w:val="007975D4"/>
    <w:rsid w:val="007A446A"/>
    <w:rsid w:val="007A513C"/>
    <w:rsid w:val="007A53A6"/>
    <w:rsid w:val="007A6159"/>
    <w:rsid w:val="007A6718"/>
    <w:rsid w:val="007A77EA"/>
    <w:rsid w:val="007B2180"/>
    <w:rsid w:val="007B27E9"/>
    <w:rsid w:val="007B2C5B"/>
    <w:rsid w:val="007B2D11"/>
    <w:rsid w:val="007B6A93"/>
    <w:rsid w:val="007B7287"/>
    <w:rsid w:val="007B7BEC"/>
    <w:rsid w:val="007C1219"/>
    <w:rsid w:val="007C3CF4"/>
    <w:rsid w:val="007D1DD1"/>
    <w:rsid w:val="007D2107"/>
    <w:rsid w:val="007D3D47"/>
    <w:rsid w:val="007D5895"/>
    <w:rsid w:val="007D77AB"/>
    <w:rsid w:val="007E28D0"/>
    <w:rsid w:val="007E30DF"/>
    <w:rsid w:val="007F14FB"/>
    <w:rsid w:val="007F28A7"/>
    <w:rsid w:val="007F2C8B"/>
    <w:rsid w:val="007F355F"/>
    <w:rsid w:val="007F543C"/>
    <w:rsid w:val="007F6EF2"/>
    <w:rsid w:val="007F7544"/>
    <w:rsid w:val="0080067F"/>
    <w:rsid w:val="00800995"/>
    <w:rsid w:val="00802948"/>
    <w:rsid w:val="008038DF"/>
    <w:rsid w:val="00803D8C"/>
    <w:rsid w:val="008061BC"/>
    <w:rsid w:val="00807533"/>
    <w:rsid w:val="00810079"/>
    <w:rsid w:val="00814966"/>
    <w:rsid w:val="008172F8"/>
    <w:rsid w:val="00821D17"/>
    <w:rsid w:val="008326B2"/>
    <w:rsid w:val="00840603"/>
    <w:rsid w:val="0084358D"/>
    <w:rsid w:val="00846831"/>
    <w:rsid w:val="00861666"/>
    <w:rsid w:val="00863825"/>
    <w:rsid w:val="00865532"/>
    <w:rsid w:val="00867686"/>
    <w:rsid w:val="00871256"/>
    <w:rsid w:val="00871405"/>
    <w:rsid w:val="00871E49"/>
    <w:rsid w:val="008737D3"/>
    <w:rsid w:val="00874313"/>
    <w:rsid w:val="008747E0"/>
    <w:rsid w:val="00875EAD"/>
    <w:rsid w:val="00876841"/>
    <w:rsid w:val="00876C7D"/>
    <w:rsid w:val="00880288"/>
    <w:rsid w:val="00882B3C"/>
    <w:rsid w:val="0088310C"/>
    <w:rsid w:val="0088783D"/>
    <w:rsid w:val="008937F5"/>
    <w:rsid w:val="00895F00"/>
    <w:rsid w:val="008972C3"/>
    <w:rsid w:val="00897460"/>
    <w:rsid w:val="008A0EF3"/>
    <w:rsid w:val="008A1F6A"/>
    <w:rsid w:val="008A3D31"/>
    <w:rsid w:val="008A418F"/>
    <w:rsid w:val="008A7DCF"/>
    <w:rsid w:val="008B7B83"/>
    <w:rsid w:val="008C02C9"/>
    <w:rsid w:val="008C33B5"/>
    <w:rsid w:val="008C3CEF"/>
    <w:rsid w:val="008C565A"/>
    <w:rsid w:val="008C6969"/>
    <w:rsid w:val="008C6C2E"/>
    <w:rsid w:val="008D2FFC"/>
    <w:rsid w:val="008E007D"/>
    <w:rsid w:val="008E1F69"/>
    <w:rsid w:val="008E295F"/>
    <w:rsid w:val="008F38BB"/>
    <w:rsid w:val="008F57D8"/>
    <w:rsid w:val="00901BC1"/>
    <w:rsid w:val="00902834"/>
    <w:rsid w:val="0090594B"/>
    <w:rsid w:val="009063A1"/>
    <w:rsid w:val="00906BE3"/>
    <w:rsid w:val="009111D8"/>
    <w:rsid w:val="009120FA"/>
    <w:rsid w:val="00914E26"/>
    <w:rsid w:val="0091590F"/>
    <w:rsid w:val="00920172"/>
    <w:rsid w:val="00923B4D"/>
    <w:rsid w:val="0092540C"/>
    <w:rsid w:val="00925E0F"/>
    <w:rsid w:val="00926275"/>
    <w:rsid w:val="00931A57"/>
    <w:rsid w:val="009341AC"/>
    <w:rsid w:val="0093492E"/>
    <w:rsid w:val="00940A8F"/>
    <w:rsid w:val="00940CBC"/>
    <w:rsid w:val="009414E6"/>
    <w:rsid w:val="00942F4B"/>
    <w:rsid w:val="00943148"/>
    <w:rsid w:val="00947EE5"/>
    <w:rsid w:val="00952CE0"/>
    <w:rsid w:val="00952E5D"/>
    <w:rsid w:val="0095450F"/>
    <w:rsid w:val="00956901"/>
    <w:rsid w:val="00962EC1"/>
    <w:rsid w:val="009636FB"/>
    <w:rsid w:val="0096692C"/>
    <w:rsid w:val="00971591"/>
    <w:rsid w:val="00974564"/>
    <w:rsid w:val="00974E99"/>
    <w:rsid w:val="009758D6"/>
    <w:rsid w:val="009764FA"/>
    <w:rsid w:val="00980192"/>
    <w:rsid w:val="00982A22"/>
    <w:rsid w:val="009850E8"/>
    <w:rsid w:val="00994D97"/>
    <w:rsid w:val="00997C52"/>
    <w:rsid w:val="009A07B7"/>
    <w:rsid w:val="009A176E"/>
    <w:rsid w:val="009A378A"/>
    <w:rsid w:val="009B0890"/>
    <w:rsid w:val="009B1545"/>
    <w:rsid w:val="009B5023"/>
    <w:rsid w:val="009B785E"/>
    <w:rsid w:val="009C0253"/>
    <w:rsid w:val="009C1389"/>
    <w:rsid w:val="009C26F8"/>
    <w:rsid w:val="009C609E"/>
    <w:rsid w:val="009C7361"/>
    <w:rsid w:val="009D16BB"/>
    <w:rsid w:val="009D180F"/>
    <w:rsid w:val="009D1CAA"/>
    <w:rsid w:val="009D26AB"/>
    <w:rsid w:val="009E16EC"/>
    <w:rsid w:val="009E433C"/>
    <w:rsid w:val="009E4A4D"/>
    <w:rsid w:val="009E5600"/>
    <w:rsid w:val="009E6578"/>
    <w:rsid w:val="009E73B6"/>
    <w:rsid w:val="009F081F"/>
    <w:rsid w:val="009F71A0"/>
    <w:rsid w:val="009F7C4F"/>
    <w:rsid w:val="00A01153"/>
    <w:rsid w:val="00A06A3D"/>
    <w:rsid w:val="00A074BA"/>
    <w:rsid w:val="00A07E54"/>
    <w:rsid w:val="00A13E56"/>
    <w:rsid w:val="00A15000"/>
    <w:rsid w:val="00A171D3"/>
    <w:rsid w:val="00A2015C"/>
    <w:rsid w:val="00A21E96"/>
    <w:rsid w:val="00A227BF"/>
    <w:rsid w:val="00A22C6C"/>
    <w:rsid w:val="00A24838"/>
    <w:rsid w:val="00A257CD"/>
    <w:rsid w:val="00A2743E"/>
    <w:rsid w:val="00A30C33"/>
    <w:rsid w:val="00A34364"/>
    <w:rsid w:val="00A424DC"/>
    <w:rsid w:val="00A427DD"/>
    <w:rsid w:val="00A4308C"/>
    <w:rsid w:val="00A44836"/>
    <w:rsid w:val="00A45388"/>
    <w:rsid w:val="00A51A98"/>
    <w:rsid w:val="00A524B5"/>
    <w:rsid w:val="00A549B3"/>
    <w:rsid w:val="00A56184"/>
    <w:rsid w:val="00A62A2C"/>
    <w:rsid w:val="00A64966"/>
    <w:rsid w:val="00A72ED7"/>
    <w:rsid w:val="00A72F3F"/>
    <w:rsid w:val="00A733B0"/>
    <w:rsid w:val="00A77B0F"/>
    <w:rsid w:val="00A801C8"/>
    <w:rsid w:val="00A8083F"/>
    <w:rsid w:val="00A86D2C"/>
    <w:rsid w:val="00A90D86"/>
    <w:rsid w:val="00A914F0"/>
    <w:rsid w:val="00A91DBA"/>
    <w:rsid w:val="00A93907"/>
    <w:rsid w:val="00A97900"/>
    <w:rsid w:val="00AA05AA"/>
    <w:rsid w:val="00AA1D7A"/>
    <w:rsid w:val="00AA3E01"/>
    <w:rsid w:val="00AA7903"/>
    <w:rsid w:val="00AA7FD1"/>
    <w:rsid w:val="00AB0BFA"/>
    <w:rsid w:val="00AB5389"/>
    <w:rsid w:val="00AB629A"/>
    <w:rsid w:val="00AB76B7"/>
    <w:rsid w:val="00AC33A2"/>
    <w:rsid w:val="00AD262F"/>
    <w:rsid w:val="00AE1C71"/>
    <w:rsid w:val="00AE65F1"/>
    <w:rsid w:val="00AE6BB4"/>
    <w:rsid w:val="00AE74AD"/>
    <w:rsid w:val="00AF0B35"/>
    <w:rsid w:val="00AF0B3A"/>
    <w:rsid w:val="00AF159C"/>
    <w:rsid w:val="00AF7B7A"/>
    <w:rsid w:val="00B01873"/>
    <w:rsid w:val="00B0269F"/>
    <w:rsid w:val="00B07669"/>
    <w:rsid w:val="00B07717"/>
    <w:rsid w:val="00B13122"/>
    <w:rsid w:val="00B17253"/>
    <w:rsid w:val="00B242D1"/>
    <w:rsid w:val="00B2583D"/>
    <w:rsid w:val="00B31A41"/>
    <w:rsid w:val="00B341C2"/>
    <w:rsid w:val="00B40199"/>
    <w:rsid w:val="00B405A4"/>
    <w:rsid w:val="00B41BE2"/>
    <w:rsid w:val="00B478D9"/>
    <w:rsid w:val="00B502FF"/>
    <w:rsid w:val="00B53519"/>
    <w:rsid w:val="00B544D2"/>
    <w:rsid w:val="00B60DF5"/>
    <w:rsid w:val="00B62436"/>
    <w:rsid w:val="00B636D5"/>
    <w:rsid w:val="00B643DF"/>
    <w:rsid w:val="00B65300"/>
    <w:rsid w:val="00B67422"/>
    <w:rsid w:val="00B70BD4"/>
    <w:rsid w:val="00B718DA"/>
    <w:rsid w:val="00B73463"/>
    <w:rsid w:val="00B751CF"/>
    <w:rsid w:val="00B76942"/>
    <w:rsid w:val="00B81151"/>
    <w:rsid w:val="00B86A68"/>
    <w:rsid w:val="00B86E69"/>
    <w:rsid w:val="00B90123"/>
    <w:rsid w:val="00B90148"/>
    <w:rsid w:val="00B9016D"/>
    <w:rsid w:val="00BA0F98"/>
    <w:rsid w:val="00BA1517"/>
    <w:rsid w:val="00BA1612"/>
    <w:rsid w:val="00BA30A6"/>
    <w:rsid w:val="00BA67FD"/>
    <w:rsid w:val="00BA7C48"/>
    <w:rsid w:val="00BB1575"/>
    <w:rsid w:val="00BB5AD5"/>
    <w:rsid w:val="00BB7ED3"/>
    <w:rsid w:val="00BC05B1"/>
    <w:rsid w:val="00BC251F"/>
    <w:rsid w:val="00BC27F6"/>
    <w:rsid w:val="00BC39F4"/>
    <w:rsid w:val="00BD0C36"/>
    <w:rsid w:val="00BD1587"/>
    <w:rsid w:val="00BD630A"/>
    <w:rsid w:val="00BD76B9"/>
    <w:rsid w:val="00BD7EE1"/>
    <w:rsid w:val="00BE0567"/>
    <w:rsid w:val="00BE385B"/>
    <w:rsid w:val="00BE5405"/>
    <w:rsid w:val="00BE5568"/>
    <w:rsid w:val="00BF1358"/>
    <w:rsid w:val="00BF3DB8"/>
    <w:rsid w:val="00BF4B15"/>
    <w:rsid w:val="00BF5BF8"/>
    <w:rsid w:val="00BF5EF4"/>
    <w:rsid w:val="00C007D6"/>
    <w:rsid w:val="00C0106D"/>
    <w:rsid w:val="00C01662"/>
    <w:rsid w:val="00C02186"/>
    <w:rsid w:val="00C02DCC"/>
    <w:rsid w:val="00C0420B"/>
    <w:rsid w:val="00C11707"/>
    <w:rsid w:val="00C12423"/>
    <w:rsid w:val="00C13372"/>
    <w:rsid w:val="00C133BE"/>
    <w:rsid w:val="00C17101"/>
    <w:rsid w:val="00C222B4"/>
    <w:rsid w:val="00C235BC"/>
    <w:rsid w:val="00C262E4"/>
    <w:rsid w:val="00C268D6"/>
    <w:rsid w:val="00C32FEA"/>
    <w:rsid w:val="00C33385"/>
    <w:rsid w:val="00C33E20"/>
    <w:rsid w:val="00C35168"/>
    <w:rsid w:val="00C35CF6"/>
    <w:rsid w:val="00C36345"/>
    <w:rsid w:val="00C3725B"/>
    <w:rsid w:val="00C41A72"/>
    <w:rsid w:val="00C43ED6"/>
    <w:rsid w:val="00C471FD"/>
    <w:rsid w:val="00C47ED9"/>
    <w:rsid w:val="00C50197"/>
    <w:rsid w:val="00C50DD7"/>
    <w:rsid w:val="00C533EC"/>
    <w:rsid w:val="00C5470E"/>
    <w:rsid w:val="00C55CA5"/>
    <w:rsid w:val="00C55EFB"/>
    <w:rsid w:val="00C56585"/>
    <w:rsid w:val="00C56B3F"/>
    <w:rsid w:val="00C63ECD"/>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3C8F"/>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3041"/>
    <w:rsid w:val="00CF49CC"/>
    <w:rsid w:val="00D04F0B"/>
    <w:rsid w:val="00D063D7"/>
    <w:rsid w:val="00D06DE4"/>
    <w:rsid w:val="00D140FB"/>
    <w:rsid w:val="00D1463A"/>
    <w:rsid w:val="00D16F18"/>
    <w:rsid w:val="00D25567"/>
    <w:rsid w:val="00D27F65"/>
    <w:rsid w:val="00D32DDF"/>
    <w:rsid w:val="00D33C0A"/>
    <w:rsid w:val="00D34820"/>
    <w:rsid w:val="00D36D9F"/>
    <w:rsid w:val="00D3700C"/>
    <w:rsid w:val="00D37422"/>
    <w:rsid w:val="00D44B09"/>
    <w:rsid w:val="00D452AF"/>
    <w:rsid w:val="00D467E5"/>
    <w:rsid w:val="00D51FAE"/>
    <w:rsid w:val="00D638E0"/>
    <w:rsid w:val="00D653B1"/>
    <w:rsid w:val="00D663A4"/>
    <w:rsid w:val="00D67EF0"/>
    <w:rsid w:val="00D74AE1"/>
    <w:rsid w:val="00D75D42"/>
    <w:rsid w:val="00D80599"/>
    <w:rsid w:val="00D80B20"/>
    <w:rsid w:val="00D8382E"/>
    <w:rsid w:val="00D858BE"/>
    <w:rsid w:val="00D865A8"/>
    <w:rsid w:val="00D9012A"/>
    <w:rsid w:val="00D92C2D"/>
    <w:rsid w:val="00D9361E"/>
    <w:rsid w:val="00D96B8B"/>
    <w:rsid w:val="00D96C0B"/>
    <w:rsid w:val="00DA17CD"/>
    <w:rsid w:val="00DB258F"/>
    <w:rsid w:val="00DB25B3"/>
    <w:rsid w:val="00DB55CF"/>
    <w:rsid w:val="00DB5A63"/>
    <w:rsid w:val="00DC1A75"/>
    <w:rsid w:val="00DC24B0"/>
    <w:rsid w:val="00DC2C87"/>
    <w:rsid w:val="00DC440A"/>
    <w:rsid w:val="00DC451B"/>
    <w:rsid w:val="00DC62BF"/>
    <w:rsid w:val="00DC6DD9"/>
    <w:rsid w:val="00DD61A4"/>
    <w:rsid w:val="00DE0893"/>
    <w:rsid w:val="00DE2814"/>
    <w:rsid w:val="00DE3AD2"/>
    <w:rsid w:val="00DE6796"/>
    <w:rsid w:val="00DF1BE9"/>
    <w:rsid w:val="00DF2A8C"/>
    <w:rsid w:val="00E01272"/>
    <w:rsid w:val="00E01E8A"/>
    <w:rsid w:val="00E03067"/>
    <w:rsid w:val="00E03846"/>
    <w:rsid w:val="00E0633E"/>
    <w:rsid w:val="00E16A6C"/>
    <w:rsid w:val="00E16EB4"/>
    <w:rsid w:val="00E20A7D"/>
    <w:rsid w:val="00E2126E"/>
    <w:rsid w:val="00E21A27"/>
    <w:rsid w:val="00E2689F"/>
    <w:rsid w:val="00E2707A"/>
    <w:rsid w:val="00E27A2F"/>
    <w:rsid w:val="00E41D1D"/>
    <w:rsid w:val="00E42A94"/>
    <w:rsid w:val="00E44DA6"/>
    <w:rsid w:val="00E458BF"/>
    <w:rsid w:val="00E5203E"/>
    <w:rsid w:val="00E54BFB"/>
    <w:rsid w:val="00E54C3D"/>
    <w:rsid w:val="00E54CD7"/>
    <w:rsid w:val="00E60CD6"/>
    <w:rsid w:val="00E62808"/>
    <w:rsid w:val="00E706E7"/>
    <w:rsid w:val="00E70B0E"/>
    <w:rsid w:val="00E73720"/>
    <w:rsid w:val="00E84229"/>
    <w:rsid w:val="00E84965"/>
    <w:rsid w:val="00E8540A"/>
    <w:rsid w:val="00E9055C"/>
    <w:rsid w:val="00E90E4E"/>
    <w:rsid w:val="00E9391E"/>
    <w:rsid w:val="00E93B88"/>
    <w:rsid w:val="00E93D91"/>
    <w:rsid w:val="00EA026B"/>
    <w:rsid w:val="00EA1052"/>
    <w:rsid w:val="00EA218F"/>
    <w:rsid w:val="00EA382C"/>
    <w:rsid w:val="00EA4F29"/>
    <w:rsid w:val="00EA5B27"/>
    <w:rsid w:val="00EA5F83"/>
    <w:rsid w:val="00EA6F9D"/>
    <w:rsid w:val="00EB66DC"/>
    <w:rsid w:val="00EB6F3C"/>
    <w:rsid w:val="00EC1E2C"/>
    <w:rsid w:val="00EC22DB"/>
    <w:rsid w:val="00EC2B9A"/>
    <w:rsid w:val="00EC3723"/>
    <w:rsid w:val="00EC3976"/>
    <w:rsid w:val="00EC4E62"/>
    <w:rsid w:val="00EC568A"/>
    <w:rsid w:val="00EC6D5F"/>
    <w:rsid w:val="00EC732A"/>
    <w:rsid w:val="00EC7C87"/>
    <w:rsid w:val="00ED030E"/>
    <w:rsid w:val="00ED1EDE"/>
    <w:rsid w:val="00ED2A8D"/>
    <w:rsid w:val="00EE181B"/>
    <w:rsid w:val="00EE54CB"/>
    <w:rsid w:val="00EE63F2"/>
    <w:rsid w:val="00EE6424"/>
    <w:rsid w:val="00EF1C54"/>
    <w:rsid w:val="00EF404B"/>
    <w:rsid w:val="00EF6230"/>
    <w:rsid w:val="00EF7265"/>
    <w:rsid w:val="00F00376"/>
    <w:rsid w:val="00F01F0C"/>
    <w:rsid w:val="00F02A5A"/>
    <w:rsid w:val="00F03F73"/>
    <w:rsid w:val="00F0596D"/>
    <w:rsid w:val="00F10C88"/>
    <w:rsid w:val="00F11368"/>
    <w:rsid w:val="00F1230D"/>
    <w:rsid w:val="00F157E2"/>
    <w:rsid w:val="00F20FDF"/>
    <w:rsid w:val="00F21D2F"/>
    <w:rsid w:val="00F259E2"/>
    <w:rsid w:val="00F33E51"/>
    <w:rsid w:val="00F33F1C"/>
    <w:rsid w:val="00F34C9A"/>
    <w:rsid w:val="00F35C8B"/>
    <w:rsid w:val="00F46FDA"/>
    <w:rsid w:val="00F527AC"/>
    <w:rsid w:val="00F54C0D"/>
    <w:rsid w:val="00F55CD9"/>
    <w:rsid w:val="00F619A3"/>
    <w:rsid w:val="00F61D83"/>
    <w:rsid w:val="00F63DA6"/>
    <w:rsid w:val="00F640EC"/>
    <w:rsid w:val="00F6493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2323"/>
    <w:rsid w:val="00FA370D"/>
    <w:rsid w:val="00FA40BE"/>
    <w:rsid w:val="00FA482A"/>
    <w:rsid w:val="00FA767C"/>
    <w:rsid w:val="00FB105F"/>
    <w:rsid w:val="00FB1767"/>
    <w:rsid w:val="00FB772E"/>
    <w:rsid w:val="00FC2645"/>
    <w:rsid w:val="00FC2801"/>
    <w:rsid w:val="00FC378B"/>
    <w:rsid w:val="00FC3977"/>
    <w:rsid w:val="00FC3BF4"/>
    <w:rsid w:val="00FD2566"/>
    <w:rsid w:val="00FD2F16"/>
    <w:rsid w:val="00FD3E26"/>
    <w:rsid w:val="00FD6065"/>
    <w:rsid w:val="00FD7F35"/>
    <w:rsid w:val="00FE244F"/>
    <w:rsid w:val="00FE2A6F"/>
    <w:rsid w:val="00FF16AD"/>
    <w:rsid w:val="00FF1E2E"/>
    <w:rsid w:val="00FF3356"/>
    <w:rsid w:val="00FF4C07"/>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3B8212A"/>
  <w15:docId w15:val="{B5F24865-D446-4CFC-B78E-C62B1C98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2721E4"/>
    <w:pPr>
      <w:keepNext/>
      <w:keepLines/>
      <w:numPr>
        <w:ilvl w:val="2"/>
        <w:numId w:val="15"/>
      </w:numPr>
      <w:ind w:right="851"/>
      <w:outlineLvl w:val="2"/>
    </w:pPr>
    <w:rPr>
      <w:rFonts w:asciiTheme="majorHAnsi" w:eastAsiaTheme="min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2721E4"/>
    <w:rPr>
      <w:rFonts w:asciiTheme="majorHAnsi" w:eastAsiaTheme="min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 w:type="paragraph" w:styleId="ListParagraph">
    <w:name w:val="List Paragraph"/>
    <w:basedOn w:val="Normal"/>
    <w:uiPriority w:val="34"/>
    <w:rsid w:val="00276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029311">
      <w:bodyDiv w:val="1"/>
      <w:marLeft w:val="0"/>
      <w:marRight w:val="0"/>
      <w:marTop w:val="0"/>
      <w:marBottom w:val="0"/>
      <w:divBdr>
        <w:top w:val="none" w:sz="0" w:space="0" w:color="auto"/>
        <w:left w:val="none" w:sz="0" w:space="0" w:color="auto"/>
        <w:bottom w:val="none" w:sz="0" w:space="0" w:color="auto"/>
        <w:right w:val="none" w:sz="0" w:space="0" w:color="auto"/>
      </w:divBdr>
    </w:div>
    <w:div w:id="561529769">
      <w:bodyDiv w:val="1"/>
      <w:marLeft w:val="0"/>
      <w:marRight w:val="0"/>
      <w:marTop w:val="0"/>
      <w:marBottom w:val="0"/>
      <w:divBdr>
        <w:top w:val="none" w:sz="0" w:space="0" w:color="auto"/>
        <w:left w:val="none" w:sz="0" w:space="0" w:color="auto"/>
        <w:bottom w:val="none" w:sz="0" w:space="0" w:color="auto"/>
        <w:right w:val="none" w:sz="0" w:space="0" w:color="auto"/>
      </w:divBdr>
    </w:div>
    <w:div w:id="5645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26" Type="http://schemas.openxmlformats.org/officeDocument/2006/relationships/image" Target="media/image10.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9.png"/><Relationship Id="rId33" Type="http://schemas.openxmlformats.org/officeDocument/2006/relationships/header" Target="header7.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wmf"/><Relationship Id="rId32" Type="http://schemas.openxmlformats.org/officeDocument/2006/relationships/image" Target="media/image16.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header" Target="header9.xml"/><Relationship Id="rId10" Type="http://schemas.openxmlformats.org/officeDocument/2006/relationships/footer" Target="footer1.xml"/><Relationship Id="rId19" Type="http://schemas.microsoft.com/office/2011/relationships/commentsExtended" Target="commentsExtended.xml"/><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wmf"/><Relationship Id="rId27" Type="http://schemas.openxmlformats.org/officeDocument/2006/relationships/image" Target="media/image11.emf"/><Relationship Id="rId30" Type="http://schemas.openxmlformats.org/officeDocument/2006/relationships/image" Target="media/image14.wmf"/><Relationship Id="rId35"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D094C-0D7D-4BFF-801F-296CF7F69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11121</Words>
  <Characters>63395</Characters>
  <Application>Microsoft Office Word</Application>
  <DocSecurity>0</DocSecurity>
  <Lines>528</Lines>
  <Paragraphs>148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74368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L-B</cp:lastModifiedBy>
  <cp:revision>2</cp:revision>
  <cp:lastPrinted>2017-08-30T13:10:00Z</cp:lastPrinted>
  <dcterms:created xsi:type="dcterms:W3CDTF">2018-10-18T10:58:00Z</dcterms:created>
  <dcterms:modified xsi:type="dcterms:W3CDTF">2018-10-18T10:58:00Z</dcterms:modified>
</cp:coreProperties>
</file>